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1BD9B" w14:textId="206A3855" w:rsidR="00E46697" w:rsidRDefault="3F04749C" w:rsidP="6F15A4A3">
      <w:pPr>
        <w:pStyle w:val="Tytudokumentu"/>
        <w:spacing w:before="5400" w:line="288" w:lineRule="auto"/>
      </w:pPr>
      <w:r w:rsidRPr="6F15A4A3">
        <w:rPr>
          <w:sz w:val="70"/>
          <w:szCs w:val="70"/>
        </w:rPr>
        <w:t>D</w:t>
      </w:r>
      <w:r w:rsidR="00E46697" w:rsidRPr="6F15A4A3">
        <w:rPr>
          <w:sz w:val="70"/>
          <w:szCs w:val="70"/>
        </w:rPr>
        <w:t xml:space="preserve">okumentacja integracyjna Systemu </w:t>
      </w:r>
      <w:r w:rsidR="776F2730">
        <w:t>RED</w:t>
      </w:r>
    </w:p>
    <w:p w14:paraId="672A6659" w14:textId="77777777" w:rsidR="00E46697" w:rsidRDefault="00E46697" w:rsidP="00911709">
      <w:pPr>
        <w:pStyle w:val="Podtytu"/>
        <w:spacing w:line="288" w:lineRule="auto"/>
      </w:pPr>
    </w:p>
    <w:p w14:paraId="2B98AB87" w14:textId="77777777" w:rsidR="00633364" w:rsidRDefault="00E46697">
      <w:pPr>
        <w:pStyle w:val="Podtytu"/>
        <w:spacing w:line="288" w:lineRule="auto"/>
      </w:pPr>
      <w:r w:rsidRPr="00416A74">
        <w:t>„Elektroniczna Platforma Gromadzenia, Analizy i Udostępniania zasobów cyfrowych o Zdarzeniach Medycznych" (P1) – faza 2</w:t>
      </w:r>
      <w:r>
        <w:t xml:space="preserve"> </w:t>
      </w:r>
    </w:p>
    <w:p w14:paraId="0A37501D" w14:textId="77777777" w:rsidR="00E46697" w:rsidRPr="00DC68C6" w:rsidRDefault="00E46697" w:rsidP="00911709">
      <w:pPr>
        <w:spacing w:line="288" w:lineRule="auto"/>
      </w:pPr>
    </w:p>
    <w:p w14:paraId="5DAB6C7B" w14:textId="77777777" w:rsidR="00E46697" w:rsidRDefault="00E46697" w:rsidP="00911709">
      <w:pPr>
        <w:spacing w:before="0" w:after="0" w:line="288" w:lineRule="auto"/>
        <w:jc w:val="left"/>
        <w:rPr>
          <w:b/>
        </w:rPr>
      </w:pPr>
      <w:r>
        <w:rPr>
          <w:b/>
        </w:rPr>
        <w:br w:type="page"/>
      </w:r>
    </w:p>
    <w:tbl>
      <w:tblPr>
        <w:tblW w:w="9072" w:type="dxa"/>
        <w:tblInd w:w="-45" w:type="dxa"/>
        <w:tblBorders>
          <w:top w:val="single" w:sz="18" w:space="0" w:color="8B8178"/>
          <w:left w:val="single" w:sz="18" w:space="0" w:color="8B8178"/>
          <w:bottom w:val="single" w:sz="18" w:space="0" w:color="8B8178"/>
          <w:right w:val="single" w:sz="18" w:space="0" w:color="8B8178"/>
          <w:insideH w:val="single" w:sz="6" w:space="0" w:color="8B8178"/>
          <w:insideV w:val="single" w:sz="6" w:space="0" w:color="8B8178"/>
        </w:tblBorders>
        <w:tblLayout w:type="fixed"/>
        <w:tblLook w:val="0000" w:firstRow="0" w:lastRow="0" w:firstColumn="0" w:lastColumn="0" w:noHBand="0" w:noVBand="0"/>
      </w:tblPr>
      <w:tblGrid>
        <w:gridCol w:w="2482"/>
        <w:gridCol w:w="2054"/>
        <w:gridCol w:w="2410"/>
        <w:gridCol w:w="2126"/>
      </w:tblGrid>
      <w:tr w:rsidR="00E46697" w:rsidRPr="00C93E94" w14:paraId="2E93EA87" w14:textId="77777777" w:rsidTr="341A1E33">
        <w:trPr>
          <w:trHeight w:val="340"/>
        </w:trPr>
        <w:tc>
          <w:tcPr>
            <w:tcW w:w="9072" w:type="dxa"/>
            <w:gridSpan w:val="4"/>
            <w:shd w:val="clear" w:color="auto" w:fill="17365D" w:themeFill="text2" w:themeFillShade="BF"/>
          </w:tcPr>
          <w:p w14:paraId="2C984B5D" w14:textId="77777777" w:rsidR="00E46697" w:rsidRPr="00C93E94" w:rsidRDefault="00E46697" w:rsidP="00911709">
            <w:pPr>
              <w:spacing w:before="48" w:after="48" w:line="288" w:lineRule="auto"/>
              <w:rPr>
                <w:rFonts w:eastAsia="Calibri"/>
              </w:rPr>
            </w:pPr>
            <w:r w:rsidRPr="00C93E94">
              <w:lastRenderedPageBreak/>
              <w:br w:type="page"/>
            </w:r>
            <w:r w:rsidRPr="00C93E94">
              <w:rPr>
                <w:rFonts w:eastAsia="Calibri"/>
                <w:b/>
                <w:color w:val="FFFFFF"/>
              </w:rPr>
              <w:t>Metryka</w:t>
            </w:r>
          </w:p>
        </w:tc>
      </w:tr>
      <w:tr w:rsidR="001D18FF" w:rsidRPr="00C93E94" w14:paraId="6D761211" w14:textId="77777777" w:rsidTr="341A1E33">
        <w:trPr>
          <w:trHeight w:val="340"/>
        </w:trPr>
        <w:tc>
          <w:tcPr>
            <w:tcW w:w="2482" w:type="dxa"/>
            <w:shd w:val="clear" w:color="auto" w:fill="17365D" w:themeFill="text2" w:themeFillShade="BF"/>
          </w:tcPr>
          <w:p w14:paraId="60FCCB92" w14:textId="77777777" w:rsidR="001D18FF" w:rsidRPr="00C93E94" w:rsidRDefault="001D18FF" w:rsidP="001D18FF">
            <w:pPr>
              <w:pStyle w:val="Tabelanagwekdolewej"/>
              <w:spacing w:before="48" w:after="48"/>
            </w:pPr>
            <w:r w:rsidRPr="00C93E94">
              <w:t>Właściciel</w:t>
            </w:r>
          </w:p>
        </w:tc>
        <w:tc>
          <w:tcPr>
            <w:tcW w:w="6590" w:type="dxa"/>
            <w:gridSpan w:val="3"/>
          </w:tcPr>
          <w:p w14:paraId="2570032B" w14:textId="6A7FF4CE" w:rsidR="001D18FF" w:rsidRPr="00C93E94" w:rsidRDefault="001D18FF" w:rsidP="001D18FF">
            <w:pPr>
              <w:spacing w:before="48" w:after="48" w:line="288" w:lineRule="auto"/>
              <w:rPr>
                <w:rFonts w:eastAsia="Calibri"/>
              </w:rPr>
            </w:pPr>
            <w:r w:rsidRPr="0C5B0ADB">
              <w:rPr>
                <w:rFonts w:eastAsia="Calibri"/>
              </w:rPr>
              <w:t>Centrum e-Zdrowia</w:t>
            </w:r>
          </w:p>
        </w:tc>
      </w:tr>
      <w:tr w:rsidR="001D18FF" w:rsidRPr="00C93E94" w14:paraId="0F6F2D07" w14:textId="77777777" w:rsidTr="341A1E33">
        <w:trPr>
          <w:trHeight w:val="340"/>
        </w:trPr>
        <w:tc>
          <w:tcPr>
            <w:tcW w:w="2482" w:type="dxa"/>
            <w:shd w:val="clear" w:color="auto" w:fill="17365D" w:themeFill="text2" w:themeFillShade="BF"/>
          </w:tcPr>
          <w:p w14:paraId="4C320DDC" w14:textId="77777777" w:rsidR="001D18FF" w:rsidRPr="00C93E94" w:rsidRDefault="001D18FF" w:rsidP="001D18FF">
            <w:pPr>
              <w:pStyle w:val="Tabelanagwekdolewej"/>
              <w:spacing w:before="48" w:after="48"/>
            </w:pPr>
            <w:r w:rsidRPr="00C93E94">
              <w:t>Autor</w:t>
            </w:r>
          </w:p>
        </w:tc>
        <w:tc>
          <w:tcPr>
            <w:tcW w:w="6590" w:type="dxa"/>
            <w:gridSpan w:val="3"/>
          </w:tcPr>
          <w:p w14:paraId="30D97B6E" w14:textId="1E654BCC" w:rsidR="001D18FF" w:rsidRPr="00C93E94" w:rsidRDefault="001D18FF" w:rsidP="001D18FF">
            <w:pPr>
              <w:spacing w:before="48" w:after="48" w:line="288" w:lineRule="auto"/>
              <w:rPr>
                <w:rFonts w:eastAsia="Calibri"/>
              </w:rPr>
            </w:pPr>
            <w:r w:rsidRPr="0C5B0ADB">
              <w:rPr>
                <w:rFonts w:eastAsia="Calibri"/>
              </w:rPr>
              <w:t>Centrum e-Zdrowia</w:t>
            </w:r>
          </w:p>
        </w:tc>
      </w:tr>
      <w:tr w:rsidR="001D18FF" w:rsidRPr="00C93E94" w14:paraId="40CD2C6E" w14:textId="77777777" w:rsidTr="341A1E33">
        <w:trPr>
          <w:trHeight w:val="340"/>
        </w:trPr>
        <w:tc>
          <w:tcPr>
            <w:tcW w:w="2482" w:type="dxa"/>
            <w:shd w:val="clear" w:color="auto" w:fill="17365D" w:themeFill="text2" w:themeFillShade="BF"/>
          </w:tcPr>
          <w:p w14:paraId="31D178EB" w14:textId="77777777" w:rsidR="001D18FF" w:rsidRPr="00C93E94" w:rsidRDefault="001D18FF" w:rsidP="001D18FF">
            <w:pPr>
              <w:pStyle w:val="Tabelanagwekdolewej"/>
              <w:spacing w:before="48" w:after="48"/>
            </w:pPr>
            <w:r w:rsidRPr="00C93E94">
              <w:t>Recenzent</w:t>
            </w:r>
          </w:p>
        </w:tc>
        <w:tc>
          <w:tcPr>
            <w:tcW w:w="6590" w:type="dxa"/>
            <w:gridSpan w:val="3"/>
          </w:tcPr>
          <w:p w14:paraId="49798184" w14:textId="061C2553" w:rsidR="001D18FF" w:rsidRPr="00C93E94" w:rsidRDefault="001D18FF" w:rsidP="001D18FF">
            <w:pPr>
              <w:spacing w:before="48" w:after="48" w:line="288" w:lineRule="auto"/>
              <w:rPr>
                <w:rFonts w:eastAsia="Calibri"/>
              </w:rPr>
            </w:pPr>
            <w:r w:rsidRPr="0C5B0ADB">
              <w:rPr>
                <w:rFonts w:eastAsia="Calibri"/>
              </w:rPr>
              <w:t>Centrum e-Zdrowia</w:t>
            </w:r>
          </w:p>
        </w:tc>
      </w:tr>
      <w:tr w:rsidR="00E46697" w:rsidRPr="00C93E94" w14:paraId="02EB378F" w14:textId="77777777" w:rsidTr="341A1E33">
        <w:trPr>
          <w:trHeight w:val="340"/>
        </w:trPr>
        <w:tc>
          <w:tcPr>
            <w:tcW w:w="2482" w:type="dxa"/>
            <w:shd w:val="clear" w:color="auto" w:fill="17365D" w:themeFill="text2" w:themeFillShade="BF"/>
          </w:tcPr>
          <w:p w14:paraId="6A05A809" w14:textId="77777777" w:rsidR="00E46697" w:rsidRPr="00C93E94" w:rsidRDefault="00E46697" w:rsidP="00633364">
            <w:pPr>
              <w:pStyle w:val="Tabelanagwekdolewej"/>
              <w:spacing w:before="48" w:after="48"/>
            </w:pPr>
          </w:p>
        </w:tc>
        <w:tc>
          <w:tcPr>
            <w:tcW w:w="6590" w:type="dxa"/>
            <w:gridSpan w:val="3"/>
          </w:tcPr>
          <w:p w14:paraId="5A39BBE3" w14:textId="77777777" w:rsidR="00E46697" w:rsidRPr="00C93E94" w:rsidRDefault="00E46697" w:rsidP="00D6382B">
            <w:pPr>
              <w:spacing w:before="48" w:after="48" w:line="288" w:lineRule="auto"/>
              <w:rPr>
                <w:rFonts w:eastAsia="Calibri"/>
              </w:rPr>
            </w:pPr>
          </w:p>
        </w:tc>
      </w:tr>
      <w:tr w:rsidR="00E46697" w:rsidRPr="00C93E94" w14:paraId="661763F2" w14:textId="77777777" w:rsidTr="341A1E33">
        <w:trPr>
          <w:trHeight w:val="340"/>
        </w:trPr>
        <w:tc>
          <w:tcPr>
            <w:tcW w:w="2482" w:type="dxa"/>
            <w:shd w:val="clear" w:color="auto" w:fill="17365D" w:themeFill="text2" w:themeFillShade="BF"/>
          </w:tcPr>
          <w:p w14:paraId="666B8EB5" w14:textId="77777777" w:rsidR="00E46697" w:rsidRPr="00C93E94" w:rsidRDefault="00E46697" w:rsidP="00633364">
            <w:pPr>
              <w:pStyle w:val="Tabelanagwekdolewej"/>
              <w:spacing w:before="48" w:after="48"/>
            </w:pPr>
            <w:r w:rsidRPr="00C93E94">
              <w:t>Zatwierdzający</w:t>
            </w:r>
          </w:p>
        </w:tc>
        <w:tc>
          <w:tcPr>
            <w:tcW w:w="2054" w:type="dxa"/>
            <w:shd w:val="clear" w:color="auto" w:fill="FFFFFF" w:themeFill="background1"/>
          </w:tcPr>
          <w:p w14:paraId="4708648A" w14:textId="07CBE98F" w:rsidR="00E46697" w:rsidRPr="00C93E94" w:rsidRDefault="001D18FF" w:rsidP="00911709">
            <w:pPr>
              <w:spacing w:before="48" w:after="48" w:line="288" w:lineRule="auto"/>
              <w:rPr>
                <w:rFonts w:eastAsia="Calibri"/>
              </w:rPr>
            </w:pPr>
            <w:proofErr w:type="spellStart"/>
            <w:r>
              <w:rPr>
                <w:rFonts w:eastAsia="Calibri"/>
              </w:rPr>
              <w:t>CeZ</w:t>
            </w:r>
            <w:proofErr w:type="spellEnd"/>
          </w:p>
        </w:tc>
        <w:tc>
          <w:tcPr>
            <w:tcW w:w="2410" w:type="dxa"/>
            <w:shd w:val="clear" w:color="auto" w:fill="17365D" w:themeFill="text2" w:themeFillShade="BF"/>
          </w:tcPr>
          <w:p w14:paraId="1E314E78" w14:textId="77777777" w:rsidR="00E46697" w:rsidRPr="00C93E94" w:rsidRDefault="00E46697" w:rsidP="00911709">
            <w:pPr>
              <w:spacing w:before="48" w:after="48" w:line="288" w:lineRule="auto"/>
              <w:rPr>
                <w:rFonts w:eastAsia="Calibri"/>
              </w:rPr>
            </w:pPr>
            <w:r w:rsidRPr="00C93E94">
              <w:rPr>
                <w:rFonts w:eastAsia="Calibri"/>
                <w:b/>
                <w:color w:val="FFFFFF"/>
              </w:rPr>
              <w:t>Data zatwierdzenia</w:t>
            </w:r>
          </w:p>
        </w:tc>
        <w:tc>
          <w:tcPr>
            <w:tcW w:w="2126" w:type="dxa"/>
          </w:tcPr>
          <w:p w14:paraId="41C8F396" w14:textId="77777777" w:rsidR="00E46697" w:rsidRPr="00C93E94" w:rsidRDefault="00E46697" w:rsidP="00845F69">
            <w:pPr>
              <w:spacing w:before="48" w:after="48" w:line="288" w:lineRule="auto"/>
              <w:rPr>
                <w:rFonts w:eastAsia="Calibri"/>
              </w:rPr>
            </w:pPr>
          </w:p>
        </w:tc>
      </w:tr>
      <w:tr w:rsidR="00E46697" w:rsidRPr="00C93E94" w14:paraId="3CABAADD" w14:textId="77777777" w:rsidTr="341A1E33">
        <w:trPr>
          <w:trHeight w:val="340"/>
        </w:trPr>
        <w:tc>
          <w:tcPr>
            <w:tcW w:w="2482" w:type="dxa"/>
            <w:shd w:val="clear" w:color="auto" w:fill="17365D" w:themeFill="text2" w:themeFillShade="BF"/>
          </w:tcPr>
          <w:p w14:paraId="5F543AD6" w14:textId="77777777" w:rsidR="00E46697" w:rsidRPr="00C93E94" w:rsidRDefault="00E46697" w:rsidP="00633364">
            <w:pPr>
              <w:pStyle w:val="Tabelanagwekdolewej"/>
              <w:spacing w:before="48" w:after="48"/>
            </w:pPr>
            <w:r w:rsidRPr="00C93E94">
              <w:t>Wersja</w:t>
            </w:r>
          </w:p>
        </w:tc>
        <w:tc>
          <w:tcPr>
            <w:tcW w:w="2054" w:type="dxa"/>
            <w:shd w:val="clear" w:color="auto" w:fill="FFFFFF" w:themeFill="background1"/>
          </w:tcPr>
          <w:p w14:paraId="4CB4790C" w14:textId="20C400FA" w:rsidR="00E46697" w:rsidRPr="00C93E94" w:rsidRDefault="00E260D3" w:rsidP="005D61F6">
            <w:pPr>
              <w:spacing w:before="48" w:after="48" w:line="288" w:lineRule="auto"/>
              <w:rPr>
                <w:rFonts w:eastAsia="Calibri"/>
              </w:rPr>
            </w:pPr>
            <w:r w:rsidRPr="37F0CDA7">
              <w:rPr>
                <w:rFonts w:eastAsia="Calibri"/>
              </w:rPr>
              <w:t>1</w:t>
            </w:r>
            <w:r w:rsidR="5BA16490" w:rsidRPr="37F0CDA7">
              <w:rPr>
                <w:rFonts w:eastAsia="Calibri"/>
              </w:rPr>
              <w:t>.</w:t>
            </w:r>
            <w:r w:rsidR="5839CF5B" w:rsidRPr="37F0CDA7">
              <w:rPr>
                <w:rFonts w:eastAsia="Calibri"/>
              </w:rPr>
              <w:t>2</w:t>
            </w:r>
          </w:p>
        </w:tc>
        <w:tc>
          <w:tcPr>
            <w:tcW w:w="2410" w:type="dxa"/>
            <w:shd w:val="clear" w:color="auto" w:fill="17365D" w:themeFill="text2" w:themeFillShade="BF"/>
          </w:tcPr>
          <w:p w14:paraId="52672529" w14:textId="77777777" w:rsidR="00E46697" w:rsidRPr="00C93E94" w:rsidRDefault="00E46697" w:rsidP="00911709">
            <w:pPr>
              <w:spacing w:before="48" w:after="48" w:line="288" w:lineRule="auto"/>
              <w:rPr>
                <w:rFonts w:eastAsia="Calibri"/>
              </w:rPr>
            </w:pPr>
            <w:r w:rsidRPr="00C93E94">
              <w:rPr>
                <w:rFonts w:eastAsia="Calibri"/>
                <w:b/>
                <w:color w:val="FFFFFF"/>
              </w:rPr>
              <w:t>Status dokumentu</w:t>
            </w:r>
          </w:p>
        </w:tc>
        <w:tc>
          <w:tcPr>
            <w:tcW w:w="2126" w:type="dxa"/>
          </w:tcPr>
          <w:p w14:paraId="72A3D3EC" w14:textId="77777777" w:rsidR="00E46697" w:rsidRPr="00C93E94" w:rsidRDefault="00E46697" w:rsidP="00911709">
            <w:pPr>
              <w:spacing w:before="48" w:after="48" w:line="288" w:lineRule="auto"/>
              <w:rPr>
                <w:rFonts w:eastAsia="Calibri"/>
              </w:rPr>
            </w:pPr>
          </w:p>
        </w:tc>
      </w:tr>
      <w:tr w:rsidR="00E46697" w:rsidRPr="00C93E94" w14:paraId="2A476A98" w14:textId="77777777" w:rsidTr="341A1E33">
        <w:trPr>
          <w:trHeight w:val="340"/>
        </w:trPr>
        <w:tc>
          <w:tcPr>
            <w:tcW w:w="2482" w:type="dxa"/>
            <w:shd w:val="clear" w:color="auto" w:fill="17365D" w:themeFill="text2" w:themeFillShade="BF"/>
          </w:tcPr>
          <w:p w14:paraId="1BA52308" w14:textId="77777777" w:rsidR="00E46697" w:rsidRPr="00C93E94" w:rsidRDefault="00E46697" w:rsidP="00633364">
            <w:pPr>
              <w:pStyle w:val="Tabelanagwekdolewej"/>
              <w:spacing w:before="48" w:after="48"/>
            </w:pPr>
            <w:r w:rsidRPr="00C93E94">
              <w:t>Data utworzenia</w:t>
            </w:r>
          </w:p>
        </w:tc>
        <w:tc>
          <w:tcPr>
            <w:tcW w:w="2054" w:type="dxa"/>
            <w:shd w:val="clear" w:color="auto" w:fill="FFFFFF" w:themeFill="background1"/>
          </w:tcPr>
          <w:p w14:paraId="7DB04D4B" w14:textId="3DFA2907" w:rsidR="00E46697" w:rsidRPr="00C93E94" w:rsidRDefault="40B8A288" w:rsidP="4AA1E281">
            <w:pPr>
              <w:spacing w:before="48" w:after="48" w:line="288" w:lineRule="auto"/>
              <w:rPr>
                <w:rFonts w:eastAsia="Arial"/>
              </w:rPr>
            </w:pPr>
            <w:r w:rsidRPr="4AA1E281">
              <w:rPr>
                <w:rFonts w:eastAsia="Calibri"/>
              </w:rPr>
              <w:t>2023-0</w:t>
            </w:r>
            <w:r w:rsidR="676EED5B" w:rsidRPr="4AA1E281">
              <w:rPr>
                <w:rFonts w:eastAsia="Calibri"/>
              </w:rPr>
              <w:t>7</w:t>
            </w:r>
            <w:r w:rsidRPr="4AA1E281">
              <w:rPr>
                <w:rFonts w:eastAsia="Calibri"/>
              </w:rPr>
              <w:t>-</w:t>
            </w:r>
            <w:r w:rsidR="5B5EE3BD" w:rsidRPr="4AA1E281">
              <w:rPr>
                <w:rFonts w:eastAsia="Calibri"/>
              </w:rPr>
              <w:t>03</w:t>
            </w:r>
          </w:p>
        </w:tc>
        <w:tc>
          <w:tcPr>
            <w:tcW w:w="2410" w:type="dxa"/>
            <w:shd w:val="clear" w:color="auto" w:fill="17365D" w:themeFill="text2" w:themeFillShade="BF"/>
          </w:tcPr>
          <w:p w14:paraId="6CA88FA5" w14:textId="77777777" w:rsidR="00E46697" w:rsidRPr="00C93E94" w:rsidRDefault="00E46697" w:rsidP="00911709">
            <w:pPr>
              <w:spacing w:before="48" w:after="48" w:line="288" w:lineRule="auto"/>
              <w:jc w:val="left"/>
              <w:rPr>
                <w:rFonts w:eastAsia="Calibri"/>
              </w:rPr>
            </w:pPr>
            <w:r w:rsidRPr="00C93E94">
              <w:rPr>
                <w:rFonts w:eastAsia="Calibri"/>
                <w:b/>
                <w:color w:val="FFFFFF"/>
              </w:rPr>
              <w:t>Data ostatniej modyfikacji</w:t>
            </w:r>
          </w:p>
        </w:tc>
        <w:tc>
          <w:tcPr>
            <w:tcW w:w="2126" w:type="dxa"/>
          </w:tcPr>
          <w:p w14:paraId="35AAAF10" w14:textId="1C5D4C5E" w:rsidR="00E46697" w:rsidRPr="00C93E94" w:rsidRDefault="2F4B3C2F" w:rsidP="37F0CDA7">
            <w:pPr>
              <w:spacing w:before="48" w:after="48" w:line="288" w:lineRule="auto"/>
              <w:rPr>
                <w:rFonts w:eastAsia="Calibri"/>
              </w:rPr>
            </w:pPr>
            <w:r w:rsidRPr="341A1E33">
              <w:rPr>
                <w:rFonts w:eastAsia="Calibri"/>
              </w:rPr>
              <w:t>2023-1</w:t>
            </w:r>
            <w:r w:rsidR="3590D4B1" w:rsidRPr="341A1E33">
              <w:rPr>
                <w:rFonts w:eastAsia="Calibri"/>
              </w:rPr>
              <w:t>2</w:t>
            </w:r>
            <w:r w:rsidRPr="341A1E33">
              <w:rPr>
                <w:rFonts w:eastAsia="Calibri"/>
              </w:rPr>
              <w:t>-</w:t>
            </w:r>
            <w:ins w:id="0" w:author="Autor">
              <w:r w:rsidR="00E86331">
                <w:rPr>
                  <w:rFonts w:eastAsia="Calibri"/>
                </w:rPr>
                <w:t>20</w:t>
              </w:r>
            </w:ins>
            <w:del w:id="1" w:author="Autor">
              <w:r w:rsidRPr="341A1E33" w:rsidDel="00E86331">
                <w:rPr>
                  <w:rFonts w:eastAsia="Calibri"/>
                </w:rPr>
                <w:delText>0</w:delText>
              </w:r>
            </w:del>
            <w:ins w:id="2" w:author="Autor">
              <w:del w:id="3" w:author="Autor">
                <w:r w:rsidR="567EB654" w:rsidRPr="341A1E33" w:rsidDel="00E86331">
                  <w:rPr>
                    <w:rFonts w:eastAsia="Calibri"/>
                  </w:rPr>
                  <w:delText>6</w:delText>
                </w:r>
              </w:del>
            </w:ins>
            <w:del w:id="4" w:author="Autor">
              <w:r w:rsidR="00601384" w:rsidRPr="341A1E33" w:rsidDel="3590D4B1">
                <w:rPr>
                  <w:rFonts w:eastAsia="Calibri"/>
                </w:rPr>
                <w:delText>4</w:delText>
              </w:r>
            </w:del>
          </w:p>
        </w:tc>
      </w:tr>
    </w:tbl>
    <w:p w14:paraId="0D0B940D" w14:textId="77777777" w:rsidR="00E46697" w:rsidRPr="00D10165" w:rsidRDefault="00E46697" w:rsidP="00911709">
      <w:pPr>
        <w:spacing w:line="288" w:lineRule="auto"/>
        <w:rPr>
          <w:rFonts w:asciiTheme="minorHAnsi" w:eastAsia="Calibri" w:hAnsiTheme="minorHAnsi" w:cs="Calibri"/>
          <w:sz w:val="12"/>
          <w:szCs w:val="12"/>
        </w:rPr>
      </w:pPr>
    </w:p>
    <w:tbl>
      <w:tblPr>
        <w:tblW w:w="9001" w:type="dxa"/>
        <w:tblInd w:w="-23" w:type="dxa"/>
        <w:tblBorders>
          <w:top w:val="single" w:sz="18" w:space="0" w:color="808080" w:themeColor="background1" w:themeShade="80"/>
          <w:left w:val="single" w:sz="18" w:space="0" w:color="808080" w:themeColor="background1" w:themeShade="80"/>
          <w:bottom w:val="single" w:sz="18" w:space="0" w:color="808080" w:themeColor="background1" w:themeShade="80"/>
          <w:right w:val="single" w:sz="18"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470"/>
        <w:gridCol w:w="1005"/>
        <w:gridCol w:w="1353"/>
        <w:gridCol w:w="5173"/>
      </w:tblGrid>
      <w:tr w:rsidR="00E46697" w:rsidRPr="00C93E94" w14:paraId="6FDAC23F" w14:textId="77777777" w:rsidTr="0F9CB2ED">
        <w:trPr>
          <w:trHeight w:val="340"/>
        </w:trPr>
        <w:tc>
          <w:tcPr>
            <w:tcW w:w="9001" w:type="dxa"/>
            <w:gridSpan w:val="4"/>
            <w:shd w:val="clear" w:color="auto" w:fill="17365D" w:themeFill="text2" w:themeFillShade="BF"/>
          </w:tcPr>
          <w:p w14:paraId="7E964123" w14:textId="77777777" w:rsidR="00E46697" w:rsidRPr="00C93E94" w:rsidRDefault="00E46697" w:rsidP="00911709">
            <w:pPr>
              <w:spacing w:before="48" w:after="48" w:line="288" w:lineRule="auto"/>
              <w:rPr>
                <w:rFonts w:eastAsia="Calibri"/>
              </w:rPr>
            </w:pPr>
            <w:r w:rsidRPr="00C93E94">
              <w:rPr>
                <w:rFonts w:eastAsia="Calibri"/>
                <w:b/>
                <w:color w:val="FFFFFF"/>
              </w:rPr>
              <w:t>Historia zmian</w:t>
            </w:r>
          </w:p>
        </w:tc>
      </w:tr>
      <w:tr w:rsidR="00ED6EBA" w:rsidRPr="00C93E94" w14:paraId="4F7D42A6" w14:textId="77777777" w:rsidTr="0F9CB2ED">
        <w:trPr>
          <w:trHeight w:val="340"/>
        </w:trPr>
        <w:tc>
          <w:tcPr>
            <w:tcW w:w="1470" w:type="dxa"/>
            <w:shd w:val="clear" w:color="auto" w:fill="17365D" w:themeFill="text2" w:themeFillShade="BF"/>
          </w:tcPr>
          <w:p w14:paraId="51A59785" w14:textId="77777777" w:rsidR="00E46697" w:rsidRPr="00C93E94" w:rsidRDefault="00E46697" w:rsidP="00911709">
            <w:pPr>
              <w:spacing w:before="48" w:after="48" w:line="288" w:lineRule="auto"/>
              <w:rPr>
                <w:rFonts w:eastAsia="Calibri"/>
              </w:rPr>
            </w:pPr>
            <w:r w:rsidRPr="00C93E94">
              <w:rPr>
                <w:rFonts w:eastAsia="Calibri"/>
                <w:b/>
                <w:color w:val="FFFFFF"/>
              </w:rPr>
              <w:t>Data</w:t>
            </w:r>
          </w:p>
        </w:tc>
        <w:tc>
          <w:tcPr>
            <w:tcW w:w="1005" w:type="dxa"/>
            <w:shd w:val="clear" w:color="auto" w:fill="17365D" w:themeFill="text2" w:themeFillShade="BF"/>
          </w:tcPr>
          <w:p w14:paraId="6A79514F" w14:textId="77777777" w:rsidR="00E46697" w:rsidRPr="00C93E94" w:rsidRDefault="00E46697" w:rsidP="00911709">
            <w:pPr>
              <w:spacing w:before="48" w:after="48" w:line="288" w:lineRule="auto"/>
              <w:rPr>
                <w:rFonts w:eastAsia="Calibri"/>
              </w:rPr>
            </w:pPr>
            <w:r w:rsidRPr="00C93E94">
              <w:rPr>
                <w:rFonts w:eastAsia="Calibri"/>
                <w:b/>
                <w:color w:val="FFFFFF"/>
              </w:rPr>
              <w:t>Wersja</w:t>
            </w:r>
          </w:p>
        </w:tc>
        <w:tc>
          <w:tcPr>
            <w:tcW w:w="1353" w:type="dxa"/>
            <w:shd w:val="clear" w:color="auto" w:fill="17365D" w:themeFill="text2" w:themeFillShade="BF"/>
          </w:tcPr>
          <w:p w14:paraId="04F3C90F" w14:textId="77777777" w:rsidR="00E46697" w:rsidRPr="00C93E94" w:rsidRDefault="00E46697" w:rsidP="00911709">
            <w:pPr>
              <w:spacing w:before="48" w:after="48" w:line="288" w:lineRule="auto"/>
              <w:rPr>
                <w:rFonts w:eastAsia="Calibri"/>
              </w:rPr>
            </w:pPr>
            <w:r w:rsidRPr="00C93E94">
              <w:rPr>
                <w:rFonts w:eastAsia="Calibri"/>
                <w:b/>
                <w:color w:val="FFFFFF"/>
              </w:rPr>
              <w:t>Autor zmiany</w:t>
            </w:r>
          </w:p>
        </w:tc>
        <w:tc>
          <w:tcPr>
            <w:tcW w:w="5173" w:type="dxa"/>
            <w:shd w:val="clear" w:color="auto" w:fill="17365D" w:themeFill="text2" w:themeFillShade="BF"/>
          </w:tcPr>
          <w:p w14:paraId="37E30141" w14:textId="77777777" w:rsidR="00E46697" w:rsidRPr="00C93E94" w:rsidRDefault="00E46697" w:rsidP="00911709">
            <w:pPr>
              <w:spacing w:before="48" w:after="48" w:line="288" w:lineRule="auto"/>
              <w:rPr>
                <w:rFonts w:eastAsia="Calibri"/>
              </w:rPr>
            </w:pPr>
            <w:r w:rsidRPr="00C93E94">
              <w:rPr>
                <w:rFonts w:eastAsia="Calibri"/>
                <w:b/>
                <w:color w:val="FFFFFF"/>
              </w:rPr>
              <w:t>Opis zmiany</w:t>
            </w:r>
          </w:p>
        </w:tc>
      </w:tr>
      <w:tr w:rsidR="00A725F9" w:rsidRPr="00C93E94" w14:paraId="74AA7945" w14:textId="77777777" w:rsidTr="0F9CB2ED">
        <w:trPr>
          <w:trHeight w:val="340"/>
        </w:trPr>
        <w:tc>
          <w:tcPr>
            <w:tcW w:w="1470" w:type="dxa"/>
          </w:tcPr>
          <w:p w14:paraId="3A97F0D7" w14:textId="77777777" w:rsidR="00A725F9" w:rsidRPr="00C93E94" w:rsidRDefault="00A725F9" w:rsidP="00A725F9">
            <w:pPr>
              <w:spacing w:before="48" w:after="48" w:line="288" w:lineRule="auto"/>
              <w:rPr>
                <w:rFonts w:eastAsia="Arial"/>
              </w:rPr>
            </w:pPr>
            <w:r w:rsidRPr="4AA1E281">
              <w:rPr>
                <w:rFonts w:eastAsia="Calibri"/>
              </w:rPr>
              <w:t>2023-07-03</w:t>
            </w:r>
          </w:p>
        </w:tc>
        <w:tc>
          <w:tcPr>
            <w:tcW w:w="1005" w:type="dxa"/>
          </w:tcPr>
          <w:p w14:paraId="71FF495C" w14:textId="77777777" w:rsidR="00A725F9" w:rsidRPr="00C93E94" w:rsidRDefault="00A725F9" w:rsidP="00A725F9">
            <w:pPr>
              <w:spacing w:before="48" w:after="48" w:line="288" w:lineRule="auto"/>
              <w:rPr>
                <w:rFonts w:eastAsia="Calibri"/>
              </w:rPr>
            </w:pPr>
            <w:r w:rsidRPr="00C93E94">
              <w:rPr>
                <w:rFonts w:eastAsia="Calibri"/>
              </w:rPr>
              <w:t>1.0</w:t>
            </w:r>
          </w:p>
        </w:tc>
        <w:tc>
          <w:tcPr>
            <w:tcW w:w="1353" w:type="dxa"/>
          </w:tcPr>
          <w:p w14:paraId="69AE45C8" w14:textId="77777777" w:rsidR="00A725F9" w:rsidRPr="00C93E94" w:rsidRDefault="00A725F9" w:rsidP="00A725F9">
            <w:pPr>
              <w:spacing w:before="48" w:after="48" w:line="288" w:lineRule="auto"/>
              <w:rPr>
                <w:rFonts w:eastAsia="Calibri"/>
              </w:rPr>
            </w:pPr>
            <w:proofErr w:type="spellStart"/>
            <w:r>
              <w:rPr>
                <w:rFonts w:eastAsia="Calibri"/>
              </w:rPr>
              <w:t>CeZ</w:t>
            </w:r>
            <w:proofErr w:type="spellEnd"/>
          </w:p>
        </w:tc>
        <w:tc>
          <w:tcPr>
            <w:tcW w:w="5173" w:type="dxa"/>
          </w:tcPr>
          <w:p w14:paraId="5DB7F121" w14:textId="77777777" w:rsidR="00A725F9" w:rsidRPr="00C93E94" w:rsidRDefault="00A725F9" w:rsidP="00A725F9">
            <w:pPr>
              <w:spacing w:before="48" w:after="48" w:line="288" w:lineRule="auto"/>
            </w:pPr>
            <w:r w:rsidRPr="652E5051">
              <w:rPr>
                <w:rFonts w:eastAsia="Calibri"/>
              </w:rPr>
              <w:t>Inicjalna wersja dokumentu</w:t>
            </w:r>
          </w:p>
        </w:tc>
      </w:tr>
      <w:tr w:rsidR="00E46697" w:rsidRPr="00C93E94" w14:paraId="71937799" w14:textId="77777777" w:rsidTr="0F9CB2ED">
        <w:trPr>
          <w:trHeight w:val="340"/>
        </w:trPr>
        <w:tc>
          <w:tcPr>
            <w:tcW w:w="1470" w:type="dxa"/>
          </w:tcPr>
          <w:p w14:paraId="2083209A" w14:textId="3749A59D" w:rsidR="00E46697" w:rsidRPr="00C93E94" w:rsidRDefault="044CF130" w:rsidP="4AA1E281">
            <w:pPr>
              <w:spacing w:before="48" w:after="48" w:line="288" w:lineRule="auto"/>
              <w:rPr>
                <w:rFonts w:eastAsia="Arial"/>
              </w:rPr>
            </w:pPr>
            <w:r w:rsidRPr="4AA1E281">
              <w:rPr>
                <w:rFonts w:eastAsia="Calibri"/>
              </w:rPr>
              <w:t>2023-</w:t>
            </w:r>
            <w:r w:rsidR="00B871F5">
              <w:rPr>
                <w:rFonts w:eastAsia="Calibri"/>
              </w:rPr>
              <w:t>1</w:t>
            </w:r>
            <w:r w:rsidR="00601384">
              <w:rPr>
                <w:rFonts w:eastAsia="Calibri"/>
              </w:rPr>
              <w:t>1</w:t>
            </w:r>
            <w:r w:rsidRPr="4AA1E281">
              <w:rPr>
                <w:rFonts w:eastAsia="Calibri"/>
              </w:rPr>
              <w:t>-</w:t>
            </w:r>
            <w:r w:rsidR="62B08ED1" w:rsidRPr="4AA1E281">
              <w:rPr>
                <w:rFonts w:eastAsia="Calibri"/>
              </w:rPr>
              <w:t>0</w:t>
            </w:r>
            <w:r w:rsidR="00601384">
              <w:rPr>
                <w:rFonts w:eastAsia="Calibri"/>
              </w:rPr>
              <w:t>8</w:t>
            </w:r>
          </w:p>
        </w:tc>
        <w:tc>
          <w:tcPr>
            <w:tcW w:w="1005" w:type="dxa"/>
          </w:tcPr>
          <w:p w14:paraId="4B3AA50C" w14:textId="67F08185" w:rsidR="00E46697" w:rsidRPr="00C93E94" w:rsidRDefault="00E46697" w:rsidP="00911709">
            <w:pPr>
              <w:spacing w:before="48" w:after="48" w:line="288" w:lineRule="auto"/>
              <w:rPr>
                <w:rFonts w:eastAsia="Calibri"/>
              </w:rPr>
            </w:pPr>
            <w:r w:rsidRPr="00C93E94">
              <w:rPr>
                <w:rFonts w:eastAsia="Calibri"/>
              </w:rPr>
              <w:t>1.</w:t>
            </w:r>
            <w:r w:rsidR="00B871F5">
              <w:rPr>
                <w:rFonts w:eastAsia="Calibri"/>
              </w:rPr>
              <w:t>1</w:t>
            </w:r>
          </w:p>
        </w:tc>
        <w:tc>
          <w:tcPr>
            <w:tcW w:w="1353" w:type="dxa"/>
          </w:tcPr>
          <w:p w14:paraId="7E80FC08" w14:textId="25FFDA44" w:rsidR="00E46697" w:rsidRPr="00C93E94" w:rsidRDefault="001D18FF" w:rsidP="00911709">
            <w:pPr>
              <w:spacing w:before="48" w:after="48" w:line="288" w:lineRule="auto"/>
              <w:rPr>
                <w:rFonts w:eastAsia="Calibri"/>
              </w:rPr>
            </w:pPr>
            <w:proofErr w:type="spellStart"/>
            <w:r>
              <w:rPr>
                <w:rFonts w:eastAsia="Calibri"/>
              </w:rPr>
              <w:t>C</w:t>
            </w:r>
            <w:r w:rsidR="006A420B">
              <w:rPr>
                <w:rFonts w:eastAsia="Calibri"/>
              </w:rPr>
              <w:t>eZ</w:t>
            </w:r>
            <w:proofErr w:type="spellEnd"/>
          </w:p>
        </w:tc>
        <w:tc>
          <w:tcPr>
            <w:tcW w:w="5173" w:type="dxa"/>
          </w:tcPr>
          <w:p w14:paraId="66E44BB8" w14:textId="0C8160A4" w:rsidR="00E46697" w:rsidRPr="00C93E94" w:rsidRDefault="00B871F5" w:rsidP="652E5051">
            <w:pPr>
              <w:spacing w:before="48" w:after="48" w:line="288" w:lineRule="auto"/>
            </w:pPr>
            <w:r>
              <w:rPr>
                <w:rFonts w:eastAsia="Calibri"/>
              </w:rPr>
              <w:t>Wersja dokumentu uwzględniająca uwagi i rozszerzenia</w:t>
            </w:r>
          </w:p>
        </w:tc>
      </w:tr>
      <w:tr w:rsidR="37F0CDA7" w14:paraId="27C39D65" w14:textId="77777777" w:rsidTr="0F9CB2ED">
        <w:trPr>
          <w:trHeight w:val="340"/>
        </w:trPr>
        <w:tc>
          <w:tcPr>
            <w:tcW w:w="1470" w:type="dxa"/>
          </w:tcPr>
          <w:p w14:paraId="57BF83B9" w14:textId="4782C343" w:rsidR="341A1E33" w:rsidRDefault="341A1E33" w:rsidP="00C30E6D">
            <w:pPr>
              <w:spacing w:line="288" w:lineRule="auto"/>
              <w:rPr>
                <w:rFonts w:eastAsia="Arial"/>
                <w:color w:val="008080"/>
                <w:szCs w:val="22"/>
                <w:u w:val="single"/>
              </w:rPr>
            </w:pPr>
            <w:ins w:id="5" w:author="Autor">
              <w:r w:rsidRPr="341A1E33">
                <w:rPr>
                  <w:rFonts w:eastAsia="Arial"/>
                  <w:color w:val="008080"/>
                  <w:szCs w:val="22"/>
                  <w:u w:val="single"/>
                </w:rPr>
                <w:t>2023-12-</w:t>
              </w:r>
              <w:r w:rsidR="00E86331">
                <w:rPr>
                  <w:rFonts w:eastAsia="Arial"/>
                  <w:color w:val="008080"/>
                  <w:szCs w:val="22"/>
                  <w:u w:val="single"/>
                </w:rPr>
                <w:t>20</w:t>
              </w:r>
              <w:del w:id="6" w:author="Autor">
                <w:r w:rsidRPr="341A1E33" w:rsidDel="00E86331">
                  <w:rPr>
                    <w:rFonts w:eastAsia="Arial"/>
                    <w:color w:val="008080"/>
                    <w:szCs w:val="22"/>
                    <w:u w:val="single"/>
                  </w:rPr>
                  <w:delText>06</w:delText>
                </w:r>
              </w:del>
            </w:ins>
          </w:p>
        </w:tc>
        <w:tc>
          <w:tcPr>
            <w:tcW w:w="1005" w:type="dxa"/>
          </w:tcPr>
          <w:p w14:paraId="37539E44" w14:textId="209BE97A" w:rsidR="341A1E33" w:rsidRDefault="341A1E33" w:rsidP="00C30E6D">
            <w:pPr>
              <w:spacing w:line="288" w:lineRule="auto"/>
              <w:rPr>
                <w:rFonts w:eastAsia="Arial"/>
                <w:color w:val="008080"/>
                <w:szCs w:val="22"/>
                <w:u w:val="single"/>
              </w:rPr>
            </w:pPr>
            <w:ins w:id="7" w:author="Autor">
              <w:r w:rsidRPr="341A1E33">
                <w:rPr>
                  <w:rFonts w:eastAsia="Arial"/>
                  <w:color w:val="008080"/>
                  <w:szCs w:val="22"/>
                  <w:u w:val="single"/>
                </w:rPr>
                <w:t>1.2</w:t>
              </w:r>
            </w:ins>
          </w:p>
        </w:tc>
        <w:tc>
          <w:tcPr>
            <w:tcW w:w="1353" w:type="dxa"/>
          </w:tcPr>
          <w:p w14:paraId="00A669ED" w14:textId="4F84E72C" w:rsidR="341A1E33" w:rsidRDefault="341A1E33" w:rsidP="00C30E6D">
            <w:pPr>
              <w:spacing w:line="288" w:lineRule="auto"/>
              <w:rPr>
                <w:rFonts w:eastAsia="Arial"/>
                <w:color w:val="008080"/>
                <w:szCs w:val="22"/>
                <w:u w:val="single"/>
              </w:rPr>
            </w:pPr>
            <w:proofErr w:type="spellStart"/>
            <w:ins w:id="8" w:author="Autor">
              <w:r w:rsidRPr="341A1E33">
                <w:rPr>
                  <w:rFonts w:eastAsia="Arial"/>
                  <w:color w:val="008080"/>
                  <w:szCs w:val="22"/>
                  <w:u w:val="single"/>
                </w:rPr>
                <w:t>CeZ</w:t>
              </w:r>
            </w:ins>
            <w:proofErr w:type="spellEnd"/>
          </w:p>
        </w:tc>
        <w:tc>
          <w:tcPr>
            <w:tcW w:w="5173" w:type="dxa"/>
          </w:tcPr>
          <w:p w14:paraId="7F085546" w14:textId="4BE68BAA" w:rsidR="341A1E33" w:rsidRDefault="00B303D2" w:rsidP="0F9CB2ED">
            <w:pPr>
              <w:spacing w:line="288" w:lineRule="auto"/>
              <w:rPr>
                <w:rFonts w:eastAsia="Arial"/>
                <w:color w:val="008080"/>
                <w:szCs w:val="22"/>
                <w:u w:val="single"/>
              </w:rPr>
            </w:pPr>
            <w:ins w:id="9" w:author="Autor">
              <w:r w:rsidRPr="00B303D2">
                <w:rPr>
                  <w:rFonts w:eastAsia="Arial"/>
                  <w:color w:val="008080"/>
                  <w:szCs w:val="22"/>
                  <w:u w:val="single"/>
                </w:rPr>
                <w:t>Rozszerzenie listy dokumentów</w:t>
              </w:r>
              <w:del w:id="10" w:author="Autor">
                <w:r w:rsidRPr="00B303D2" w:rsidDel="0051123B">
                  <w:rPr>
                    <w:rFonts w:eastAsia="Arial"/>
                    <w:color w:val="008080"/>
                    <w:szCs w:val="22"/>
                    <w:u w:val="single"/>
                  </w:rPr>
                  <w:delText xml:space="preserve"> indeksowanych w P1</w:delText>
                </w:r>
              </w:del>
              <w:r w:rsidRPr="00B303D2">
                <w:rPr>
                  <w:rFonts w:eastAsia="Arial"/>
                  <w:color w:val="008080"/>
                  <w:szCs w:val="22"/>
                  <w:u w:val="single"/>
                </w:rPr>
                <w:t xml:space="preserve"> (rozdz</w:t>
              </w:r>
              <w:r w:rsidRPr="00C0703F">
                <w:rPr>
                  <w:rFonts w:eastAsia="Arial"/>
                  <w:color w:val="008080"/>
                  <w:szCs w:val="22"/>
                  <w:u w:val="single"/>
                </w:rPr>
                <w:t>.</w:t>
              </w:r>
              <w:r w:rsidR="000261F7" w:rsidRPr="00C0703F">
                <w:rPr>
                  <w:rFonts w:eastAsia="Arial"/>
                  <w:color w:val="008080"/>
                  <w:szCs w:val="22"/>
                  <w:u w:val="single"/>
                </w:rPr>
                <w:t xml:space="preserve"> </w:t>
              </w:r>
              <w:del w:id="11" w:author="Autor">
                <w:r w:rsidR="000261F7" w:rsidRPr="00E86331" w:rsidDel="00E86331">
                  <w:rPr>
                    <w:rPrChange w:id="12" w:author="Autor">
                      <w:rPr>
                        <w:rStyle w:val="Hipercze"/>
                        <w:rFonts w:ascii="Arial" w:hAnsi="Arial"/>
                      </w:rPr>
                    </w:rPrChange>
                  </w:rPr>
                  <w:delText>8.3.7.1</w:delText>
                </w:r>
                <w:r w:rsidRPr="00C0703F" w:rsidDel="00E86331">
                  <w:rPr>
                    <w:rFonts w:eastAsia="Arial"/>
                    <w:color w:val="008080"/>
                    <w:szCs w:val="22"/>
                    <w:u w:val="single"/>
                  </w:rPr>
                  <w:delText xml:space="preserve">, </w:delText>
                </w:r>
                <w:r w:rsidR="000261F7" w:rsidRPr="00BA424C" w:rsidDel="00A418D1">
                  <w:rPr>
                    <w:rFonts w:eastAsia="Arial"/>
                    <w:color w:val="008080"/>
                    <w:rPrChange w:id="13" w:author="Autor">
                      <w:rPr>
                        <w:rStyle w:val="Hipercze"/>
                        <w:rFonts w:ascii="Arial" w:eastAsia="Arial" w:hAnsi="Arial"/>
                        <w:szCs w:val="22"/>
                      </w:rPr>
                    </w:rPrChange>
                  </w:rPr>
                  <w:delText>8.3.7.3</w:delText>
                </w:r>
              </w:del>
              <w:r w:rsidR="00BA424C">
                <w:rPr>
                  <w:rFonts w:eastAsia="Arial"/>
                  <w:color w:val="008080"/>
                  <w:szCs w:val="22"/>
                  <w:u w:val="single"/>
                </w:rPr>
                <w:fldChar w:fldCharType="begin"/>
              </w:r>
              <w:r w:rsidR="00BA424C">
                <w:rPr>
                  <w:rFonts w:eastAsia="Arial"/>
                  <w:color w:val="008080"/>
                  <w:szCs w:val="22"/>
                  <w:u w:val="single"/>
                </w:rPr>
                <w:instrText xml:space="preserve"> HYPERLINK  \l "_Typy_dokumentów_medycznych_1" </w:instrText>
              </w:r>
              <w:r w:rsidR="00BA424C">
                <w:rPr>
                  <w:rFonts w:eastAsia="Arial"/>
                  <w:color w:val="008080"/>
                  <w:szCs w:val="22"/>
                  <w:u w:val="single"/>
                </w:rPr>
                <w:fldChar w:fldCharType="separate"/>
              </w:r>
              <w:r w:rsidR="00BA424C" w:rsidRPr="00BA424C">
                <w:rPr>
                  <w:rStyle w:val="Hipercze"/>
                  <w:rFonts w:ascii="Arial" w:eastAsia="Arial" w:hAnsi="Arial"/>
                  <w:szCs w:val="22"/>
                </w:rPr>
                <w:t>8.3.7.2</w:t>
              </w:r>
              <w:r w:rsidR="00BA424C">
                <w:rPr>
                  <w:rFonts w:eastAsia="Arial"/>
                  <w:color w:val="008080"/>
                  <w:szCs w:val="22"/>
                  <w:u w:val="single"/>
                </w:rPr>
                <w:fldChar w:fldCharType="end"/>
              </w:r>
              <w:r w:rsidRPr="00B303D2">
                <w:rPr>
                  <w:rFonts w:eastAsia="Arial"/>
                  <w:color w:val="008080"/>
                  <w:szCs w:val="22"/>
                  <w:u w:val="single"/>
                </w:rPr>
                <w:t>)</w:t>
              </w:r>
            </w:ins>
          </w:p>
        </w:tc>
      </w:tr>
    </w:tbl>
    <w:p w14:paraId="3EEC72CF" w14:textId="1685F75F" w:rsidR="00E46697" w:rsidRPr="007B3E49" w:rsidRDefault="00E46697" w:rsidP="00911709">
      <w:pPr>
        <w:pStyle w:val="spistreci-tytu"/>
        <w:spacing w:line="288" w:lineRule="auto"/>
      </w:pPr>
      <w:r>
        <w:lastRenderedPageBreak/>
        <w:t>Spis treści</w:t>
      </w:r>
    </w:p>
    <w:p w14:paraId="53CF901B" w14:textId="1D33A28C" w:rsidR="00F63F2B" w:rsidRDefault="002E5463">
      <w:pPr>
        <w:pStyle w:val="Spistreci1"/>
        <w:rPr>
          <w:rFonts w:asciiTheme="minorHAnsi" w:eastAsiaTheme="minorEastAsia" w:hAnsiTheme="minorHAnsi" w:cstheme="minorBidi"/>
          <w:b w:val="0"/>
          <w:noProof/>
          <w:szCs w:val="22"/>
          <w:lang w:eastAsia="pl-PL"/>
        </w:rPr>
      </w:pPr>
      <w:r>
        <w:fldChar w:fldCharType="begin"/>
      </w:r>
      <w:r w:rsidR="00AB4165">
        <w:instrText>TOC \o "1-3" \h \z \u</w:instrText>
      </w:r>
      <w:r>
        <w:fldChar w:fldCharType="separate"/>
      </w:r>
      <w:hyperlink w:anchor="_Toc153972499" w:history="1">
        <w:r w:rsidR="00F63F2B" w:rsidRPr="004D1C03">
          <w:rPr>
            <w:rStyle w:val="Hipercze"/>
            <w:rFonts w:cs="Times New Roman"/>
            <w:noProof/>
          </w:rPr>
          <w:t>1.</w:t>
        </w:r>
        <w:r w:rsidR="00F63F2B">
          <w:rPr>
            <w:rFonts w:asciiTheme="minorHAnsi" w:eastAsiaTheme="minorEastAsia" w:hAnsiTheme="minorHAnsi" w:cstheme="minorBidi"/>
            <w:b w:val="0"/>
            <w:noProof/>
            <w:szCs w:val="22"/>
            <w:lang w:eastAsia="pl-PL"/>
          </w:rPr>
          <w:tab/>
        </w:r>
        <w:r w:rsidR="00F63F2B" w:rsidRPr="004D1C03">
          <w:rPr>
            <w:rStyle w:val="Hipercze"/>
            <w:noProof/>
          </w:rPr>
          <w:t>Wstęp</w:t>
        </w:r>
        <w:r w:rsidR="00F63F2B">
          <w:rPr>
            <w:noProof/>
            <w:webHidden/>
          </w:rPr>
          <w:tab/>
        </w:r>
        <w:r w:rsidR="00F63F2B">
          <w:rPr>
            <w:noProof/>
            <w:webHidden/>
          </w:rPr>
          <w:fldChar w:fldCharType="begin"/>
        </w:r>
        <w:r w:rsidR="00F63F2B">
          <w:rPr>
            <w:noProof/>
            <w:webHidden/>
          </w:rPr>
          <w:instrText xml:space="preserve"> PAGEREF _Toc153972499 \h </w:instrText>
        </w:r>
        <w:r w:rsidR="00F63F2B">
          <w:rPr>
            <w:noProof/>
            <w:webHidden/>
          </w:rPr>
        </w:r>
        <w:r w:rsidR="00F63F2B">
          <w:rPr>
            <w:noProof/>
            <w:webHidden/>
          </w:rPr>
          <w:fldChar w:fldCharType="separate"/>
        </w:r>
        <w:r w:rsidR="00F63F2B">
          <w:rPr>
            <w:noProof/>
            <w:webHidden/>
          </w:rPr>
          <w:t>7</w:t>
        </w:r>
        <w:r w:rsidR="00F63F2B">
          <w:rPr>
            <w:noProof/>
            <w:webHidden/>
          </w:rPr>
          <w:fldChar w:fldCharType="end"/>
        </w:r>
      </w:hyperlink>
    </w:p>
    <w:p w14:paraId="5CD82B88" w14:textId="1BB64C17"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00" w:history="1">
        <w:r w:rsidR="00F63F2B" w:rsidRPr="004D1C03">
          <w:rPr>
            <w:rStyle w:val="Hipercze"/>
            <w:rFonts w:cs="Times New Roman"/>
            <w:noProof/>
          </w:rPr>
          <w:t>1.1.</w:t>
        </w:r>
        <w:r w:rsidR="00F63F2B">
          <w:rPr>
            <w:rFonts w:asciiTheme="minorHAnsi" w:eastAsiaTheme="minorEastAsia" w:hAnsiTheme="minorHAnsi" w:cstheme="minorBidi"/>
            <w:noProof/>
            <w:szCs w:val="22"/>
            <w:lang w:eastAsia="pl-PL"/>
          </w:rPr>
          <w:tab/>
        </w:r>
        <w:r w:rsidR="00F63F2B" w:rsidRPr="004D1C03">
          <w:rPr>
            <w:rStyle w:val="Hipercze"/>
            <w:noProof/>
          </w:rPr>
          <w:t>Cel i zakres dokumentu</w:t>
        </w:r>
        <w:r w:rsidR="00F63F2B">
          <w:rPr>
            <w:noProof/>
            <w:webHidden/>
          </w:rPr>
          <w:tab/>
        </w:r>
        <w:r w:rsidR="00F63F2B">
          <w:rPr>
            <w:noProof/>
            <w:webHidden/>
          </w:rPr>
          <w:fldChar w:fldCharType="begin"/>
        </w:r>
        <w:r w:rsidR="00F63F2B">
          <w:rPr>
            <w:noProof/>
            <w:webHidden/>
          </w:rPr>
          <w:instrText xml:space="preserve"> PAGEREF _Toc153972500 \h </w:instrText>
        </w:r>
        <w:r w:rsidR="00F63F2B">
          <w:rPr>
            <w:noProof/>
            <w:webHidden/>
          </w:rPr>
        </w:r>
        <w:r w:rsidR="00F63F2B">
          <w:rPr>
            <w:noProof/>
            <w:webHidden/>
          </w:rPr>
          <w:fldChar w:fldCharType="separate"/>
        </w:r>
        <w:r w:rsidR="00F63F2B">
          <w:rPr>
            <w:noProof/>
            <w:webHidden/>
          </w:rPr>
          <w:t>7</w:t>
        </w:r>
        <w:r w:rsidR="00F63F2B">
          <w:rPr>
            <w:noProof/>
            <w:webHidden/>
          </w:rPr>
          <w:fldChar w:fldCharType="end"/>
        </w:r>
      </w:hyperlink>
    </w:p>
    <w:p w14:paraId="6C0AE46F" w14:textId="4F1CAF42"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01" w:history="1">
        <w:r w:rsidR="00F63F2B" w:rsidRPr="004D1C03">
          <w:rPr>
            <w:rStyle w:val="Hipercze"/>
            <w:rFonts w:cs="Times New Roman"/>
            <w:noProof/>
          </w:rPr>
          <w:t>1.2.</w:t>
        </w:r>
        <w:r w:rsidR="00F63F2B">
          <w:rPr>
            <w:rFonts w:asciiTheme="minorHAnsi" w:eastAsiaTheme="minorEastAsia" w:hAnsiTheme="minorHAnsi" w:cstheme="minorBidi"/>
            <w:noProof/>
            <w:szCs w:val="22"/>
            <w:lang w:eastAsia="pl-PL"/>
          </w:rPr>
          <w:tab/>
        </w:r>
        <w:r w:rsidR="00F63F2B" w:rsidRPr="004D1C03">
          <w:rPr>
            <w:rStyle w:val="Hipercze"/>
            <w:noProof/>
          </w:rPr>
          <w:t>Wykorzystywane skróty i terminy</w:t>
        </w:r>
        <w:r w:rsidR="00F63F2B">
          <w:rPr>
            <w:noProof/>
            <w:webHidden/>
          </w:rPr>
          <w:tab/>
        </w:r>
        <w:r w:rsidR="00F63F2B">
          <w:rPr>
            <w:noProof/>
            <w:webHidden/>
          </w:rPr>
          <w:fldChar w:fldCharType="begin"/>
        </w:r>
        <w:r w:rsidR="00F63F2B">
          <w:rPr>
            <w:noProof/>
            <w:webHidden/>
          </w:rPr>
          <w:instrText xml:space="preserve"> PAGEREF _Toc153972501 \h </w:instrText>
        </w:r>
        <w:r w:rsidR="00F63F2B">
          <w:rPr>
            <w:noProof/>
            <w:webHidden/>
          </w:rPr>
        </w:r>
        <w:r w:rsidR="00F63F2B">
          <w:rPr>
            <w:noProof/>
            <w:webHidden/>
          </w:rPr>
          <w:fldChar w:fldCharType="separate"/>
        </w:r>
        <w:r w:rsidR="00F63F2B">
          <w:rPr>
            <w:noProof/>
            <w:webHidden/>
          </w:rPr>
          <w:t>7</w:t>
        </w:r>
        <w:r w:rsidR="00F63F2B">
          <w:rPr>
            <w:noProof/>
            <w:webHidden/>
          </w:rPr>
          <w:fldChar w:fldCharType="end"/>
        </w:r>
      </w:hyperlink>
    </w:p>
    <w:p w14:paraId="78EA62F8" w14:textId="79EA895A" w:rsidR="00F63F2B" w:rsidRDefault="006E1A73">
      <w:pPr>
        <w:pStyle w:val="Spistreci1"/>
        <w:rPr>
          <w:rFonts w:asciiTheme="minorHAnsi" w:eastAsiaTheme="minorEastAsia" w:hAnsiTheme="minorHAnsi" w:cstheme="minorBidi"/>
          <w:b w:val="0"/>
          <w:noProof/>
          <w:szCs w:val="22"/>
          <w:lang w:eastAsia="pl-PL"/>
        </w:rPr>
      </w:pPr>
      <w:hyperlink w:anchor="_Toc153972502" w:history="1">
        <w:r w:rsidR="00F63F2B" w:rsidRPr="004D1C03">
          <w:rPr>
            <w:rStyle w:val="Hipercze"/>
            <w:rFonts w:cs="Times New Roman"/>
            <w:noProof/>
          </w:rPr>
          <w:t>2.</w:t>
        </w:r>
        <w:r w:rsidR="00F63F2B">
          <w:rPr>
            <w:rFonts w:asciiTheme="minorHAnsi" w:eastAsiaTheme="minorEastAsia" w:hAnsiTheme="minorHAnsi" w:cstheme="minorBidi"/>
            <w:b w:val="0"/>
            <w:noProof/>
            <w:szCs w:val="22"/>
            <w:lang w:eastAsia="pl-PL"/>
          </w:rPr>
          <w:tab/>
        </w:r>
        <w:r w:rsidR="00F63F2B" w:rsidRPr="004D1C03">
          <w:rPr>
            <w:rStyle w:val="Hipercze"/>
            <w:noProof/>
          </w:rPr>
          <w:t>Ogólny opis systemu RED w zakresie obsługi EDM</w:t>
        </w:r>
        <w:r w:rsidR="00F63F2B">
          <w:rPr>
            <w:noProof/>
            <w:webHidden/>
          </w:rPr>
          <w:tab/>
        </w:r>
        <w:r w:rsidR="00F63F2B">
          <w:rPr>
            <w:noProof/>
            <w:webHidden/>
          </w:rPr>
          <w:fldChar w:fldCharType="begin"/>
        </w:r>
        <w:r w:rsidR="00F63F2B">
          <w:rPr>
            <w:noProof/>
            <w:webHidden/>
          </w:rPr>
          <w:instrText xml:space="preserve"> PAGEREF _Toc153972502 \h </w:instrText>
        </w:r>
        <w:r w:rsidR="00F63F2B">
          <w:rPr>
            <w:noProof/>
            <w:webHidden/>
          </w:rPr>
        </w:r>
        <w:r w:rsidR="00F63F2B">
          <w:rPr>
            <w:noProof/>
            <w:webHidden/>
          </w:rPr>
          <w:fldChar w:fldCharType="separate"/>
        </w:r>
        <w:r w:rsidR="00F63F2B">
          <w:rPr>
            <w:noProof/>
            <w:webHidden/>
          </w:rPr>
          <w:t>11</w:t>
        </w:r>
        <w:r w:rsidR="00F63F2B">
          <w:rPr>
            <w:noProof/>
            <w:webHidden/>
          </w:rPr>
          <w:fldChar w:fldCharType="end"/>
        </w:r>
      </w:hyperlink>
    </w:p>
    <w:p w14:paraId="52E3AC9E" w14:textId="522F4E3C" w:rsidR="00F63F2B" w:rsidRDefault="006E1A73">
      <w:pPr>
        <w:pStyle w:val="Spistreci1"/>
        <w:rPr>
          <w:rFonts w:asciiTheme="minorHAnsi" w:eastAsiaTheme="minorEastAsia" w:hAnsiTheme="minorHAnsi" w:cstheme="minorBidi"/>
          <w:b w:val="0"/>
          <w:noProof/>
          <w:szCs w:val="22"/>
          <w:lang w:eastAsia="pl-PL"/>
        </w:rPr>
      </w:pPr>
      <w:hyperlink w:anchor="_Toc153972503" w:history="1">
        <w:r w:rsidR="00F63F2B" w:rsidRPr="004D1C03">
          <w:rPr>
            <w:rStyle w:val="Hipercze"/>
            <w:rFonts w:cs="Times New Roman"/>
            <w:noProof/>
          </w:rPr>
          <w:t>3.</w:t>
        </w:r>
        <w:r w:rsidR="00F63F2B">
          <w:rPr>
            <w:rFonts w:asciiTheme="minorHAnsi" w:eastAsiaTheme="minorEastAsia" w:hAnsiTheme="minorHAnsi" w:cstheme="minorBidi"/>
            <w:b w:val="0"/>
            <w:noProof/>
            <w:szCs w:val="22"/>
            <w:lang w:eastAsia="pl-PL"/>
          </w:rPr>
          <w:tab/>
        </w:r>
        <w:r w:rsidR="00F63F2B" w:rsidRPr="004D1C03">
          <w:rPr>
            <w:rStyle w:val="Hipercze"/>
            <w:noProof/>
          </w:rPr>
          <w:t>Zasady organizacji Integracyjnej domeny XDS.b</w:t>
        </w:r>
        <w:r w:rsidR="00F63F2B">
          <w:rPr>
            <w:noProof/>
            <w:webHidden/>
          </w:rPr>
          <w:tab/>
        </w:r>
        <w:r w:rsidR="00F63F2B">
          <w:rPr>
            <w:noProof/>
            <w:webHidden/>
          </w:rPr>
          <w:fldChar w:fldCharType="begin"/>
        </w:r>
        <w:r w:rsidR="00F63F2B">
          <w:rPr>
            <w:noProof/>
            <w:webHidden/>
          </w:rPr>
          <w:instrText xml:space="preserve"> PAGEREF _Toc153972503 \h </w:instrText>
        </w:r>
        <w:r w:rsidR="00F63F2B">
          <w:rPr>
            <w:noProof/>
            <w:webHidden/>
          </w:rPr>
        </w:r>
        <w:r w:rsidR="00F63F2B">
          <w:rPr>
            <w:noProof/>
            <w:webHidden/>
          </w:rPr>
          <w:fldChar w:fldCharType="separate"/>
        </w:r>
        <w:r w:rsidR="00F63F2B">
          <w:rPr>
            <w:noProof/>
            <w:webHidden/>
          </w:rPr>
          <w:t>12</w:t>
        </w:r>
        <w:r w:rsidR="00F63F2B">
          <w:rPr>
            <w:noProof/>
            <w:webHidden/>
          </w:rPr>
          <w:fldChar w:fldCharType="end"/>
        </w:r>
      </w:hyperlink>
    </w:p>
    <w:p w14:paraId="0362123A" w14:textId="4D07D5F2" w:rsidR="00F63F2B" w:rsidRDefault="006E1A73">
      <w:pPr>
        <w:pStyle w:val="Spistreci1"/>
        <w:rPr>
          <w:rFonts w:asciiTheme="minorHAnsi" w:eastAsiaTheme="minorEastAsia" w:hAnsiTheme="minorHAnsi" w:cstheme="minorBidi"/>
          <w:b w:val="0"/>
          <w:noProof/>
          <w:szCs w:val="22"/>
          <w:lang w:eastAsia="pl-PL"/>
        </w:rPr>
      </w:pPr>
      <w:hyperlink w:anchor="_Toc153972504" w:history="1">
        <w:r w:rsidR="00F63F2B" w:rsidRPr="004D1C03">
          <w:rPr>
            <w:rStyle w:val="Hipercze"/>
            <w:rFonts w:cs="Times New Roman"/>
            <w:noProof/>
          </w:rPr>
          <w:t>4.</w:t>
        </w:r>
        <w:r w:rsidR="00F63F2B">
          <w:rPr>
            <w:rFonts w:asciiTheme="minorHAnsi" w:eastAsiaTheme="minorEastAsia" w:hAnsiTheme="minorHAnsi" w:cstheme="minorBidi"/>
            <w:b w:val="0"/>
            <w:noProof/>
            <w:szCs w:val="22"/>
            <w:lang w:eastAsia="pl-PL"/>
          </w:rPr>
          <w:tab/>
        </w:r>
        <w:r w:rsidR="00F63F2B" w:rsidRPr="004D1C03">
          <w:rPr>
            <w:rStyle w:val="Hipercze"/>
            <w:noProof/>
          </w:rPr>
          <w:t>Zasady operacyjne funkcjonowania Integracyjnej domeny XDS.b</w:t>
        </w:r>
        <w:r w:rsidR="00F63F2B">
          <w:rPr>
            <w:noProof/>
            <w:webHidden/>
          </w:rPr>
          <w:tab/>
        </w:r>
        <w:r w:rsidR="00F63F2B">
          <w:rPr>
            <w:noProof/>
            <w:webHidden/>
          </w:rPr>
          <w:fldChar w:fldCharType="begin"/>
        </w:r>
        <w:r w:rsidR="00F63F2B">
          <w:rPr>
            <w:noProof/>
            <w:webHidden/>
          </w:rPr>
          <w:instrText xml:space="preserve"> PAGEREF _Toc153972504 \h </w:instrText>
        </w:r>
        <w:r w:rsidR="00F63F2B">
          <w:rPr>
            <w:noProof/>
            <w:webHidden/>
          </w:rPr>
        </w:r>
        <w:r w:rsidR="00F63F2B">
          <w:rPr>
            <w:noProof/>
            <w:webHidden/>
          </w:rPr>
          <w:fldChar w:fldCharType="separate"/>
        </w:r>
        <w:r w:rsidR="00F63F2B">
          <w:rPr>
            <w:noProof/>
            <w:webHidden/>
          </w:rPr>
          <w:t>13</w:t>
        </w:r>
        <w:r w:rsidR="00F63F2B">
          <w:rPr>
            <w:noProof/>
            <w:webHidden/>
          </w:rPr>
          <w:fldChar w:fldCharType="end"/>
        </w:r>
      </w:hyperlink>
    </w:p>
    <w:p w14:paraId="6461F2F7" w14:textId="61294823"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05" w:history="1">
        <w:r w:rsidR="00F63F2B" w:rsidRPr="004D1C03">
          <w:rPr>
            <w:rStyle w:val="Hipercze"/>
            <w:rFonts w:cs="Times New Roman"/>
            <w:noProof/>
          </w:rPr>
          <w:t>4.1.</w:t>
        </w:r>
        <w:r w:rsidR="00F63F2B">
          <w:rPr>
            <w:rFonts w:asciiTheme="minorHAnsi" w:eastAsiaTheme="minorEastAsia" w:hAnsiTheme="minorHAnsi" w:cstheme="minorBidi"/>
            <w:noProof/>
            <w:szCs w:val="22"/>
            <w:lang w:eastAsia="pl-PL"/>
          </w:rPr>
          <w:tab/>
        </w:r>
        <w:r w:rsidR="00F63F2B" w:rsidRPr="004D1C03">
          <w:rPr>
            <w:rStyle w:val="Hipercze"/>
            <w:noProof/>
          </w:rPr>
          <w:t>Dane na środowisku integracyjnym</w:t>
        </w:r>
        <w:r w:rsidR="00F63F2B">
          <w:rPr>
            <w:noProof/>
            <w:webHidden/>
          </w:rPr>
          <w:tab/>
        </w:r>
        <w:r w:rsidR="00F63F2B">
          <w:rPr>
            <w:noProof/>
            <w:webHidden/>
          </w:rPr>
          <w:fldChar w:fldCharType="begin"/>
        </w:r>
        <w:r w:rsidR="00F63F2B">
          <w:rPr>
            <w:noProof/>
            <w:webHidden/>
          </w:rPr>
          <w:instrText xml:space="preserve"> PAGEREF _Toc153972505 \h </w:instrText>
        </w:r>
        <w:r w:rsidR="00F63F2B">
          <w:rPr>
            <w:noProof/>
            <w:webHidden/>
          </w:rPr>
        </w:r>
        <w:r w:rsidR="00F63F2B">
          <w:rPr>
            <w:noProof/>
            <w:webHidden/>
          </w:rPr>
          <w:fldChar w:fldCharType="separate"/>
        </w:r>
        <w:r w:rsidR="00F63F2B">
          <w:rPr>
            <w:noProof/>
            <w:webHidden/>
          </w:rPr>
          <w:t>13</w:t>
        </w:r>
        <w:r w:rsidR="00F63F2B">
          <w:rPr>
            <w:noProof/>
            <w:webHidden/>
          </w:rPr>
          <w:fldChar w:fldCharType="end"/>
        </w:r>
      </w:hyperlink>
    </w:p>
    <w:p w14:paraId="1CB2DAE7" w14:textId="2CE1F9A4"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06" w:history="1">
        <w:r w:rsidR="00F63F2B" w:rsidRPr="004D1C03">
          <w:rPr>
            <w:rStyle w:val="Hipercze"/>
            <w:rFonts w:cs="Times New Roman"/>
            <w:noProof/>
          </w:rPr>
          <w:t>4.2.</w:t>
        </w:r>
        <w:r w:rsidR="00F63F2B">
          <w:rPr>
            <w:rFonts w:asciiTheme="minorHAnsi" w:eastAsiaTheme="minorEastAsia" w:hAnsiTheme="minorHAnsi" w:cstheme="minorBidi"/>
            <w:noProof/>
            <w:szCs w:val="22"/>
            <w:lang w:eastAsia="pl-PL"/>
          </w:rPr>
          <w:tab/>
        </w:r>
        <w:r w:rsidR="00F63F2B" w:rsidRPr="004D1C03">
          <w:rPr>
            <w:rStyle w:val="Hipercze"/>
            <w:noProof/>
          </w:rPr>
          <w:t>SLA</w:t>
        </w:r>
        <w:r w:rsidR="00F63F2B">
          <w:rPr>
            <w:noProof/>
            <w:webHidden/>
          </w:rPr>
          <w:tab/>
        </w:r>
        <w:r w:rsidR="00F63F2B">
          <w:rPr>
            <w:noProof/>
            <w:webHidden/>
          </w:rPr>
          <w:fldChar w:fldCharType="begin"/>
        </w:r>
        <w:r w:rsidR="00F63F2B">
          <w:rPr>
            <w:noProof/>
            <w:webHidden/>
          </w:rPr>
          <w:instrText xml:space="preserve"> PAGEREF _Toc153972506 \h </w:instrText>
        </w:r>
        <w:r w:rsidR="00F63F2B">
          <w:rPr>
            <w:noProof/>
            <w:webHidden/>
          </w:rPr>
        </w:r>
        <w:r w:rsidR="00F63F2B">
          <w:rPr>
            <w:noProof/>
            <w:webHidden/>
          </w:rPr>
          <w:fldChar w:fldCharType="separate"/>
        </w:r>
        <w:r w:rsidR="00F63F2B">
          <w:rPr>
            <w:noProof/>
            <w:webHidden/>
          </w:rPr>
          <w:t>13</w:t>
        </w:r>
        <w:r w:rsidR="00F63F2B">
          <w:rPr>
            <w:noProof/>
            <w:webHidden/>
          </w:rPr>
          <w:fldChar w:fldCharType="end"/>
        </w:r>
      </w:hyperlink>
    </w:p>
    <w:p w14:paraId="14849C59" w14:textId="381B4030"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07" w:history="1">
        <w:r w:rsidR="00F63F2B" w:rsidRPr="004D1C03">
          <w:rPr>
            <w:rStyle w:val="Hipercze"/>
            <w:rFonts w:cs="Times New Roman"/>
            <w:noProof/>
          </w:rPr>
          <w:t>4.3.</w:t>
        </w:r>
        <w:r w:rsidR="00F63F2B">
          <w:rPr>
            <w:rFonts w:asciiTheme="minorHAnsi" w:eastAsiaTheme="minorEastAsia" w:hAnsiTheme="minorHAnsi" w:cstheme="minorBidi"/>
            <w:noProof/>
            <w:szCs w:val="22"/>
            <w:lang w:eastAsia="pl-PL"/>
          </w:rPr>
          <w:tab/>
        </w:r>
        <w:r w:rsidR="00F63F2B" w:rsidRPr="004D1C03">
          <w:rPr>
            <w:rStyle w:val="Hipercze"/>
            <w:noProof/>
          </w:rPr>
          <w:t>Zasady aktualizacji i publikacji polityk</w:t>
        </w:r>
        <w:r w:rsidR="00F63F2B">
          <w:rPr>
            <w:noProof/>
            <w:webHidden/>
          </w:rPr>
          <w:tab/>
        </w:r>
        <w:r w:rsidR="00F63F2B">
          <w:rPr>
            <w:noProof/>
            <w:webHidden/>
          </w:rPr>
          <w:fldChar w:fldCharType="begin"/>
        </w:r>
        <w:r w:rsidR="00F63F2B">
          <w:rPr>
            <w:noProof/>
            <w:webHidden/>
          </w:rPr>
          <w:instrText xml:space="preserve"> PAGEREF _Toc153972507 \h </w:instrText>
        </w:r>
        <w:r w:rsidR="00F63F2B">
          <w:rPr>
            <w:noProof/>
            <w:webHidden/>
          </w:rPr>
        </w:r>
        <w:r w:rsidR="00F63F2B">
          <w:rPr>
            <w:noProof/>
            <w:webHidden/>
          </w:rPr>
          <w:fldChar w:fldCharType="separate"/>
        </w:r>
        <w:r w:rsidR="00F63F2B">
          <w:rPr>
            <w:noProof/>
            <w:webHidden/>
          </w:rPr>
          <w:t>13</w:t>
        </w:r>
        <w:r w:rsidR="00F63F2B">
          <w:rPr>
            <w:noProof/>
            <w:webHidden/>
          </w:rPr>
          <w:fldChar w:fldCharType="end"/>
        </w:r>
      </w:hyperlink>
    </w:p>
    <w:p w14:paraId="3E6EC04C" w14:textId="336E81ED"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08" w:history="1">
        <w:r w:rsidR="00F63F2B" w:rsidRPr="004D1C03">
          <w:rPr>
            <w:rStyle w:val="Hipercze"/>
            <w:rFonts w:cs="Times New Roman"/>
            <w:noProof/>
          </w:rPr>
          <w:t>4.4.</w:t>
        </w:r>
        <w:r w:rsidR="00F63F2B">
          <w:rPr>
            <w:rFonts w:asciiTheme="minorHAnsi" w:eastAsiaTheme="minorEastAsia" w:hAnsiTheme="minorHAnsi" w:cstheme="minorBidi"/>
            <w:noProof/>
            <w:szCs w:val="22"/>
            <w:lang w:eastAsia="pl-PL"/>
          </w:rPr>
          <w:tab/>
        </w:r>
        <w:r w:rsidR="00F63F2B" w:rsidRPr="004D1C03">
          <w:rPr>
            <w:rStyle w:val="Hipercze"/>
            <w:noProof/>
          </w:rPr>
          <w:t>Zasady aktualizacji i udostępniania nowej wersji systemu</w:t>
        </w:r>
        <w:r w:rsidR="00F63F2B">
          <w:rPr>
            <w:noProof/>
            <w:webHidden/>
          </w:rPr>
          <w:tab/>
        </w:r>
        <w:r w:rsidR="00F63F2B">
          <w:rPr>
            <w:noProof/>
            <w:webHidden/>
          </w:rPr>
          <w:fldChar w:fldCharType="begin"/>
        </w:r>
        <w:r w:rsidR="00F63F2B">
          <w:rPr>
            <w:noProof/>
            <w:webHidden/>
          </w:rPr>
          <w:instrText xml:space="preserve"> PAGEREF _Toc153972508 \h </w:instrText>
        </w:r>
        <w:r w:rsidR="00F63F2B">
          <w:rPr>
            <w:noProof/>
            <w:webHidden/>
          </w:rPr>
        </w:r>
        <w:r w:rsidR="00F63F2B">
          <w:rPr>
            <w:noProof/>
            <w:webHidden/>
          </w:rPr>
          <w:fldChar w:fldCharType="separate"/>
        </w:r>
        <w:r w:rsidR="00F63F2B">
          <w:rPr>
            <w:noProof/>
            <w:webHidden/>
          </w:rPr>
          <w:t>14</w:t>
        </w:r>
        <w:r w:rsidR="00F63F2B">
          <w:rPr>
            <w:noProof/>
            <w:webHidden/>
          </w:rPr>
          <w:fldChar w:fldCharType="end"/>
        </w:r>
      </w:hyperlink>
    </w:p>
    <w:p w14:paraId="39D405C4" w14:textId="58A36E8D"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09" w:history="1">
        <w:r w:rsidR="00F63F2B" w:rsidRPr="004D1C03">
          <w:rPr>
            <w:rStyle w:val="Hipercze"/>
            <w:rFonts w:cs="Times New Roman"/>
            <w:noProof/>
          </w:rPr>
          <w:t>4.5.</w:t>
        </w:r>
        <w:r w:rsidR="00F63F2B">
          <w:rPr>
            <w:rFonts w:asciiTheme="minorHAnsi" w:eastAsiaTheme="minorEastAsia" w:hAnsiTheme="minorHAnsi" w:cstheme="minorBidi"/>
            <w:noProof/>
            <w:szCs w:val="22"/>
            <w:lang w:eastAsia="pl-PL"/>
          </w:rPr>
          <w:tab/>
        </w:r>
        <w:r w:rsidR="00F63F2B" w:rsidRPr="004D1C03">
          <w:rPr>
            <w:rStyle w:val="Hipercze"/>
            <w:noProof/>
          </w:rPr>
          <w:t>Zasady postępowania w przypadku niedostępności systemu (wymagania dla systemów zewnętrznych)</w:t>
        </w:r>
        <w:r w:rsidR="00F63F2B">
          <w:rPr>
            <w:noProof/>
            <w:webHidden/>
          </w:rPr>
          <w:tab/>
        </w:r>
        <w:r w:rsidR="00F63F2B">
          <w:rPr>
            <w:noProof/>
            <w:webHidden/>
          </w:rPr>
          <w:fldChar w:fldCharType="begin"/>
        </w:r>
        <w:r w:rsidR="00F63F2B">
          <w:rPr>
            <w:noProof/>
            <w:webHidden/>
          </w:rPr>
          <w:instrText xml:space="preserve"> PAGEREF _Toc153972509 \h </w:instrText>
        </w:r>
        <w:r w:rsidR="00F63F2B">
          <w:rPr>
            <w:noProof/>
            <w:webHidden/>
          </w:rPr>
        </w:r>
        <w:r w:rsidR="00F63F2B">
          <w:rPr>
            <w:noProof/>
            <w:webHidden/>
          </w:rPr>
          <w:fldChar w:fldCharType="separate"/>
        </w:r>
        <w:r w:rsidR="00F63F2B">
          <w:rPr>
            <w:noProof/>
            <w:webHidden/>
          </w:rPr>
          <w:t>14</w:t>
        </w:r>
        <w:r w:rsidR="00F63F2B">
          <w:rPr>
            <w:noProof/>
            <w:webHidden/>
          </w:rPr>
          <w:fldChar w:fldCharType="end"/>
        </w:r>
      </w:hyperlink>
    </w:p>
    <w:p w14:paraId="15EE0819" w14:textId="15A59081"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10" w:history="1">
        <w:r w:rsidR="00F63F2B" w:rsidRPr="004D1C03">
          <w:rPr>
            <w:rStyle w:val="Hipercze"/>
            <w:rFonts w:cs="Times New Roman"/>
            <w:noProof/>
          </w:rPr>
          <w:t>4.6.</w:t>
        </w:r>
        <w:r w:rsidR="00F63F2B">
          <w:rPr>
            <w:rFonts w:asciiTheme="minorHAnsi" w:eastAsiaTheme="minorEastAsia" w:hAnsiTheme="minorHAnsi" w:cstheme="minorBidi"/>
            <w:noProof/>
            <w:szCs w:val="22"/>
            <w:lang w:eastAsia="pl-PL"/>
          </w:rPr>
          <w:tab/>
        </w:r>
        <w:r w:rsidR="00F63F2B" w:rsidRPr="004D1C03">
          <w:rPr>
            <w:rStyle w:val="Hipercze"/>
            <w:noProof/>
          </w:rPr>
          <w:t>Zasady przechowywania i retencji danych i logów</w:t>
        </w:r>
        <w:r w:rsidR="00F63F2B">
          <w:rPr>
            <w:noProof/>
            <w:webHidden/>
          </w:rPr>
          <w:tab/>
        </w:r>
        <w:r w:rsidR="00F63F2B">
          <w:rPr>
            <w:noProof/>
            <w:webHidden/>
          </w:rPr>
          <w:fldChar w:fldCharType="begin"/>
        </w:r>
        <w:r w:rsidR="00F63F2B">
          <w:rPr>
            <w:noProof/>
            <w:webHidden/>
          </w:rPr>
          <w:instrText xml:space="preserve"> PAGEREF _Toc153972510 \h </w:instrText>
        </w:r>
        <w:r w:rsidR="00F63F2B">
          <w:rPr>
            <w:noProof/>
            <w:webHidden/>
          </w:rPr>
        </w:r>
        <w:r w:rsidR="00F63F2B">
          <w:rPr>
            <w:noProof/>
            <w:webHidden/>
          </w:rPr>
          <w:fldChar w:fldCharType="separate"/>
        </w:r>
        <w:r w:rsidR="00F63F2B">
          <w:rPr>
            <w:noProof/>
            <w:webHidden/>
          </w:rPr>
          <w:t>14</w:t>
        </w:r>
        <w:r w:rsidR="00F63F2B">
          <w:rPr>
            <w:noProof/>
            <w:webHidden/>
          </w:rPr>
          <w:fldChar w:fldCharType="end"/>
        </w:r>
      </w:hyperlink>
    </w:p>
    <w:p w14:paraId="67B95D07" w14:textId="10820A95"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11" w:history="1">
        <w:r w:rsidR="00F63F2B" w:rsidRPr="004D1C03">
          <w:rPr>
            <w:rStyle w:val="Hipercze"/>
            <w:rFonts w:cs="Times New Roman"/>
            <w:noProof/>
          </w:rPr>
          <w:t>4.7.</w:t>
        </w:r>
        <w:r w:rsidR="00F63F2B">
          <w:rPr>
            <w:rFonts w:asciiTheme="minorHAnsi" w:eastAsiaTheme="minorEastAsia" w:hAnsiTheme="minorHAnsi" w:cstheme="minorBidi"/>
            <w:noProof/>
            <w:szCs w:val="22"/>
            <w:lang w:eastAsia="pl-PL"/>
          </w:rPr>
          <w:tab/>
        </w:r>
        <w:r w:rsidR="00F63F2B" w:rsidRPr="004D1C03">
          <w:rPr>
            <w:rStyle w:val="Hipercze"/>
            <w:noProof/>
          </w:rPr>
          <w:t>Odtwarzanie po awarii</w:t>
        </w:r>
        <w:r w:rsidR="00F63F2B">
          <w:rPr>
            <w:noProof/>
            <w:webHidden/>
          </w:rPr>
          <w:tab/>
        </w:r>
        <w:r w:rsidR="00F63F2B">
          <w:rPr>
            <w:noProof/>
            <w:webHidden/>
          </w:rPr>
          <w:fldChar w:fldCharType="begin"/>
        </w:r>
        <w:r w:rsidR="00F63F2B">
          <w:rPr>
            <w:noProof/>
            <w:webHidden/>
          </w:rPr>
          <w:instrText xml:space="preserve"> PAGEREF _Toc153972511 \h </w:instrText>
        </w:r>
        <w:r w:rsidR="00F63F2B">
          <w:rPr>
            <w:noProof/>
            <w:webHidden/>
          </w:rPr>
        </w:r>
        <w:r w:rsidR="00F63F2B">
          <w:rPr>
            <w:noProof/>
            <w:webHidden/>
          </w:rPr>
          <w:fldChar w:fldCharType="separate"/>
        </w:r>
        <w:r w:rsidR="00F63F2B">
          <w:rPr>
            <w:noProof/>
            <w:webHidden/>
          </w:rPr>
          <w:t>14</w:t>
        </w:r>
        <w:r w:rsidR="00F63F2B">
          <w:rPr>
            <w:noProof/>
            <w:webHidden/>
          </w:rPr>
          <w:fldChar w:fldCharType="end"/>
        </w:r>
      </w:hyperlink>
    </w:p>
    <w:p w14:paraId="4D32CD5A" w14:textId="215723FC" w:rsidR="00F63F2B" w:rsidRDefault="006E1A73">
      <w:pPr>
        <w:pStyle w:val="Spistreci1"/>
        <w:rPr>
          <w:rFonts w:asciiTheme="minorHAnsi" w:eastAsiaTheme="minorEastAsia" w:hAnsiTheme="minorHAnsi" w:cstheme="minorBidi"/>
          <w:b w:val="0"/>
          <w:noProof/>
          <w:szCs w:val="22"/>
          <w:lang w:eastAsia="pl-PL"/>
        </w:rPr>
      </w:pPr>
      <w:hyperlink w:anchor="_Toc153972512" w:history="1">
        <w:r w:rsidR="00F63F2B" w:rsidRPr="004D1C03">
          <w:rPr>
            <w:rStyle w:val="Hipercze"/>
            <w:rFonts w:cs="Times New Roman"/>
            <w:noProof/>
          </w:rPr>
          <w:t>5.</w:t>
        </w:r>
        <w:r w:rsidR="00F63F2B">
          <w:rPr>
            <w:rFonts w:asciiTheme="minorHAnsi" w:eastAsiaTheme="minorEastAsia" w:hAnsiTheme="minorHAnsi" w:cstheme="minorBidi"/>
            <w:b w:val="0"/>
            <w:noProof/>
            <w:szCs w:val="22"/>
            <w:lang w:eastAsia="pl-PL"/>
          </w:rPr>
          <w:tab/>
        </w:r>
        <w:r w:rsidR="00F63F2B" w:rsidRPr="004D1C03">
          <w:rPr>
            <w:rStyle w:val="Hipercze"/>
            <w:noProof/>
          </w:rPr>
          <w:t>Zasady przynależności do domeny udostępnionej na środowisku integracyjnym</w:t>
        </w:r>
        <w:r w:rsidR="00F63F2B">
          <w:rPr>
            <w:noProof/>
            <w:webHidden/>
          </w:rPr>
          <w:tab/>
        </w:r>
        <w:r w:rsidR="00F63F2B">
          <w:rPr>
            <w:noProof/>
            <w:webHidden/>
          </w:rPr>
          <w:fldChar w:fldCharType="begin"/>
        </w:r>
        <w:r w:rsidR="00F63F2B">
          <w:rPr>
            <w:noProof/>
            <w:webHidden/>
          </w:rPr>
          <w:instrText xml:space="preserve"> PAGEREF _Toc153972512 \h </w:instrText>
        </w:r>
        <w:r w:rsidR="00F63F2B">
          <w:rPr>
            <w:noProof/>
            <w:webHidden/>
          </w:rPr>
        </w:r>
        <w:r w:rsidR="00F63F2B">
          <w:rPr>
            <w:noProof/>
            <w:webHidden/>
          </w:rPr>
          <w:fldChar w:fldCharType="separate"/>
        </w:r>
        <w:r w:rsidR="00F63F2B">
          <w:rPr>
            <w:noProof/>
            <w:webHidden/>
          </w:rPr>
          <w:t>15</w:t>
        </w:r>
        <w:r w:rsidR="00F63F2B">
          <w:rPr>
            <w:noProof/>
            <w:webHidden/>
          </w:rPr>
          <w:fldChar w:fldCharType="end"/>
        </w:r>
      </w:hyperlink>
    </w:p>
    <w:p w14:paraId="30FCE08B" w14:textId="63C02336" w:rsidR="00F63F2B" w:rsidRDefault="006E1A73">
      <w:pPr>
        <w:pStyle w:val="Spistreci1"/>
        <w:rPr>
          <w:rFonts w:asciiTheme="minorHAnsi" w:eastAsiaTheme="minorEastAsia" w:hAnsiTheme="minorHAnsi" w:cstheme="minorBidi"/>
          <w:b w:val="0"/>
          <w:noProof/>
          <w:szCs w:val="22"/>
          <w:lang w:eastAsia="pl-PL"/>
        </w:rPr>
      </w:pPr>
      <w:hyperlink w:anchor="_Toc153972513" w:history="1">
        <w:r w:rsidR="00F63F2B" w:rsidRPr="004D1C03">
          <w:rPr>
            <w:rStyle w:val="Hipercze"/>
            <w:rFonts w:cs="Times New Roman"/>
            <w:noProof/>
          </w:rPr>
          <w:t>6.</w:t>
        </w:r>
        <w:r w:rsidR="00F63F2B">
          <w:rPr>
            <w:rFonts w:asciiTheme="minorHAnsi" w:eastAsiaTheme="minorEastAsia" w:hAnsiTheme="minorHAnsi" w:cstheme="minorBidi"/>
            <w:b w:val="0"/>
            <w:noProof/>
            <w:szCs w:val="22"/>
            <w:lang w:eastAsia="pl-PL"/>
          </w:rPr>
          <w:tab/>
        </w:r>
        <w:r w:rsidR="00F63F2B" w:rsidRPr="004D1C03">
          <w:rPr>
            <w:rStyle w:val="Hipercze"/>
            <w:noProof/>
          </w:rPr>
          <w:t>Dostęp do domeny dla systemów zewnętrznych</w:t>
        </w:r>
        <w:r w:rsidR="00F63F2B">
          <w:rPr>
            <w:noProof/>
            <w:webHidden/>
          </w:rPr>
          <w:tab/>
        </w:r>
        <w:r w:rsidR="00F63F2B">
          <w:rPr>
            <w:noProof/>
            <w:webHidden/>
          </w:rPr>
          <w:fldChar w:fldCharType="begin"/>
        </w:r>
        <w:r w:rsidR="00F63F2B">
          <w:rPr>
            <w:noProof/>
            <w:webHidden/>
          </w:rPr>
          <w:instrText xml:space="preserve"> PAGEREF _Toc153972513 \h </w:instrText>
        </w:r>
        <w:r w:rsidR="00F63F2B">
          <w:rPr>
            <w:noProof/>
            <w:webHidden/>
          </w:rPr>
        </w:r>
        <w:r w:rsidR="00F63F2B">
          <w:rPr>
            <w:noProof/>
            <w:webHidden/>
          </w:rPr>
          <w:fldChar w:fldCharType="separate"/>
        </w:r>
        <w:r w:rsidR="00F63F2B">
          <w:rPr>
            <w:noProof/>
            <w:webHidden/>
          </w:rPr>
          <w:t>16</w:t>
        </w:r>
        <w:r w:rsidR="00F63F2B">
          <w:rPr>
            <w:noProof/>
            <w:webHidden/>
          </w:rPr>
          <w:fldChar w:fldCharType="end"/>
        </w:r>
      </w:hyperlink>
    </w:p>
    <w:p w14:paraId="703F0F15" w14:textId="38FBC250" w:rsidR="00F63F2B" w:rsidRDefault="006E1A73">
      <w:pPr>
        <w:pStyle w:val="Spistreci1"/>
        <w:rPr>
          <w:rFonts w:asciiTheme="minorHAnsi" w:eastAsiaTheme="minorEastAsia" w:hAnsiTheme="minorHAnsi" w:cstheme="minorBidi"/>
          <w:b w:val="0"/>
          <w:noProof/>
          <w:szCs w:val="22"/>
          <w:lang w:eastAsia="pl-PL"/>
        </w:rPr>
      </w:pPr>
      <w:hyperlink w:anchor="_Toc153972514" w:history="1">
        <w:r w:rsidR="00F63F2B" w:rsidRPr="004D1C03">
          <w:rPr>
            <w:rStyle w:val="Hipercze"/>
            <w:rFonts w:cs="Times New Roman"/>
            <w:noProof/>
          </w:rPr>
          <w:t>7.</w:t>
        </w:r>
        <w:r w:rsidR="00F63F2B">
          <w:rPr>
            <w:rFonts w:asciiTheme="minorHAnsi" w:eastAsiaTheme="minorEastAsia" w:hAnsiTheme="minorHAnsi" w:cstheme="minorBidi"/>
            <w:b w:val="0"/>
            <w:noProof/>
            <w:szCs w:val="22"/>
            <w:lang w:eastAsia="pl-PL"/>
          </w:rPr>
          <w:tab/>
        </w:r>
        <w:r w:rsidR="00F63F2B" w:rsidRPr="004D1C03">
          <w:rPr>
            <w:rStyle w:val="Hipercze"/>
            <w:noProof/>
          </w:rPr>
          <w:t>Architektura w zakresie obszaru RED</w:t>
        </w:r>
        <w:r w:rsidR="00F63F2B">
          <w:rPr>
            <w:noProof/>
            <w:webHidden/>
          </w:rPr>
          <w:tab/>
        </w:r>
        <w:r w:rsidR="00F63F2B">
          <w:rPr>
            <w:noProof/>
            <w:webHidden/>
          </w:rPr>
          <w:fldChar w:fldCharType="begin"/>
        </w:r>
        <w:r w:rsidR="00F63F2B">
          <w:rPr>
            <w:noProof/>
            <w:webHidden/>
          </w:rPr>
          <w:instrText xml:space="preserve"> PAGEREF _Toc153972514 \h </w:instrText>
        </w:r>
        <w:r w:rsidR="00F63F2B">
          <w:rPr>
            <w:noProof/>
            <w:webHidden/>
          </w:rPr>
        </w:r>
        <w:r w:rsidR="00F63F2B">
          <w:rPr>
            <w:noProof/>
            <w:webHidden/>
          </w:rPr>
          <w:fldChar w:fldCharType="separate"/>
        </w:r>
        <w:r w:rsidR="00F63F2B">
          <w:rPr>
            <w:noProof/>
            <w:webHidden/>
          </w:rPr>
          <w:t>17</w:t>
        </w:r>
        <w:r w:rsidR="00F63F2B">
          <w:rPr>
            <w:noProof/>
            <w:webHidden/>
          </w:rPr>
          <w:fldChar w:fldCharType="end"/>
        </w:r>
      </w:hyperlink>
    </w:p>
    <w:p w14:paraId="3E32899F" w14:textId="5808D7AD"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15" w:history="1">
        <w:r w:rsidR="00F63F2B" w:rsidRPr="004D1C03">
          <w:rPr>
            <w:rStyle w:val="Hipercze"/>
            <w:rFonts w:eastAsia="Arial" w:cs="Times New Roman"/>
            <w:noProof/>
          </w:rPr>
          <w:t>7.1.</w:t>
        </w:r>
        <w:r w:rsidR="00F63F2B">
          <w:rPr>
            <w:rFonts w:asciiTheme="minorHAnsi" w:eastAsiaTheme="minorEastAsia" w:hAnsiTheme="minorHAnsi" w:cstheme="minorBidi"/>
            <w:noProof/>
            <w:szCs w:val="22"/>
            <w:lang w:eastAsia="pl-PL"/>
          </w:rPr>
          <w:tab/>
        </w:r>
        <w:r w:rsidR="00F63F2B" w:rsidRPr="004D1C03">
          <w:rPr>
            <w:rStyle w:val="Hipercze"/>
            <w:rFonts w:eastAsia="Arial"/>
            <w:noProof/>
          </w:rPr>
          <w:t>Architektura rozwiązania</w:t>
        </w:r>
        <w:r w:rsidR="00F63F2B">
          <w:rPr>
            <w:noProof/>
            <w:webHidden/>
          </w:rPr>
          <w:tab/>
        </w:r>
        <w:r w:rsidR="00F63F2B">
          <w:rPr>
            <w:noProof/>
            <w:webHidden/>
          </w:rPr>
          <w:fldChar w:fldCharType="begin"/>
        </w:r>
        <w:r w:rsidR="00F63F2B">
          <w:rPr>
            <w:noProof/>
            <w:webHidden/>
          </w:rPr>
          <w:instrText xml:space="preserve"> PAGEREF _Toc153972515 \h </w:instrText>
        </w:r>
        <w:r w:rsidR="00F63F2B">
          <w:rPr>
            <w:noProof/>
            <w:webHidden/>
          </w:rPr>
        </w:r>
        <w:r w:rsidR="00F63F2B">
          <w:rPr>
            <w:noProof/>
            <w:webHidden/>
          </w:rPr>
          <w:fldChar w:fldCharType="separate"/>
        </w:r>
        <w:r w:rsidR="00F63F2B">
          <w:rPr>
            <w:noProof/>
            <w:webHidden/>
          </w:rPr>
          <w:t>17</w:t>
        </w:r>
        <w:r w:rsidR="00F63F2B">
          <w:rPr>
            <w:noProof/>
            <w:webHidden/>
          </w:rPr>
          <w:fldChar w:fldCharType="end"/>
        </w:r>
      </w:hyperlink>
    </w:p>
    <w:p w14:paraId="33D66F4E" w14:textId="727B2373"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16" w:history="1">
        <w:r w:rsidR="00F63F2B" w:rsidRPr="004D1C03">
          <w:rPr>
            <w:rStyle w:val="Hipercze"/>
            <w:rFonts w:eastAsia="Arial" w:cs="Times New Roman"/>
            <w:noProof/>
          </w:rPr>
          <w:t>7.2.</w:t>
        </w:r>
        <w:r w:rsidR="00F63F2B">
          <w:rPr>
            <w:rFonts w:asciiTheme="minorHAnsi" w:eastAsiaTheme="minorEastAsia" w:hAnsiTheme="minorHAnsi" w:cstheme="minorBidi"/>
            <w:noProof/>
            <w:szCs w:val="22"/>
            <w:lang w:eastAsia="pl-PL"/>
          </w:rPr>
          <w:tab/>
        </w:r>
        <w:r w:rsidR="00F63F2B" w:rsidRPr="004D1C03">
          <w:rPr>
            <w:rStyle w:val="Hipercze"/>
            <w:rFonts w:eastAsia="Arial"/>
            <w:noProof/>
          </w:rPr>
          <w:t>Komponenty obszaru RED</w:t>
        </w:r>
        <w:r w:rsidR="00F63F2B">
          <w:rPr>
            <w:noProof/>
            <w:webHidden/>
          </w:rPr>
          <w:tab/>
        </w:r>
        <w:r w:rsidR="00F63F2B">
          <w:rPr>
            <w:noProof/>
            <w:webHidden/>
          </w:rPr>
          <w:fldChar w:fldCharType="begin"/>
        </w:r>
        <w:r w:rsidR="00F63F2B">
          <w:rPr>
            <w:noProof/>
            <w:webHidden/>
          </w:rPr>
          <w:instrText xml:space="preserve"> PAGEREF _Toc153972516 \h </w:instrText>
        </w:r>
        <w:r w:rsidR="00F63F2B">
          <w:rPr>
            <w:noProof/>
            <w:webHidden/>
          </w:rPr>
        </w:r>
        <w:r w:rsidR="00F63F2B">
          <w:rPr>
            <w:noProof/>
            <w:webHidden/>
          </w:rPr>
          <w:fldChar w:fldCharType="separate"/>
        </w:r>
        <w:r w:rsidR="00F63F2B">
          <w:rPr>
            <w:noProof/>
            <w:webHidden/>
          </w:rPr>
          <w:t>18</w:t>
        </w:r>
        <w:r w:rsidR="00F63F2B">
          <w:rPr>
            <w:noProof/>
            <w:webHidden/>
          </w:rPr>
          <w:fldChar w:fldCharType="end"/>
        </w:r>
      </w:hyperlink>
    </w:p>
    <w:p w14:paraId="4478D54F" w14:textId="7991E943" w:rsidR="00F63F2B" w:rsidRDefault="006E1A73">
      <w:pPr>
        <w:pStyle w:val="Spistreci3"/>
        <w:tabs>
          <w:tab w:val="left" w:pos="1760"/>
        </w:tabs>
        <w:rPr>
          <w:rFonts w:asciiTheme="minorHAnsi" w:eastAsiaTheme="minorEastAsia" w:hAnsiTheme="minorHAnsi" w:cstheme="minorBidi"/>
          <w:noProof/>
          <w:szCs w:val="22"/>
          <w:lang w:eastAsia="pl-PL"/>
        </w:rPr>
      </w:pPr>
      <w:hyperlink w:anchor="_Toc153972517" w:history="1">
        <w:r w:rsidR="00F63F2B" w:rsidRPr="004D1C03">
          <w:rPr>
            <w:rStyle w:val="Hipercze"/>
            <w:rFonts w:eastAsia="Arial"/>
            <w:noProof/>
            <w:snapToGrid w:val="0"/>
            <w:w w:val="0"/>
          </w:rPr>
          <w:t>7.2.1.</w:t>
        </w:r>
        <w:r w:rsidR="00F63F2B">
          <w:rPr>
            <w:rFonts w:asciiTheme="minorHAnsi" w:eastAsiaTheme="minorEastAsia" w:hAnsiTheme="minorHAnsi" w:cstheme="minorBidi"/>
            <w:noProof/>
            <w:szCs w:val="22"/>
            <w:lang w:eastAsia="pl-PL"/>
          </w:rPr>
          <w:tab/>
        </w:r>
        <w:r w:rsidR="00F63F2B" w:rsidRPr="004D1C03">
          <w:rPr>
            <w:rStyle w:val="Hipercze"/>
            <w:rFonts w:eastAsia="Arial"/>
            <w:noProof/>
          </w:rPr>
          <w:t>Repozytorium EDM</w:t>
        </w:r>
        <w:r w:rsidR="00F63F2B">
          <w:rPr>
            <w:noProof/>
            <w:webHidden/>
          </w:rPr>
          <w:tab/>
        </w:r>
        <w:r w:rsidR="00F63F2B">
          <w:rPr>
            <w:noProof/>
            <w:webHidden/>
          </w:rPr>
          <w:fldChar w:fldCharType="begin"/>
        </w:r>
        <w:r w:rsidR="00F63F2B">
          <w:rPr>
            <w:noProof/>
            <w:webHidden/>
          </w:rPr>
          <w:instrText xml:space="preserve"> PAGEREF _Toc153972517 \h </w:instrText>
        </w:r>
        <w:r w:rsidR="00F63F2B">
          <w:rPr>
            <w:noProof/>
            <w:webHidden/>
          </w:rPr>
        </w:r>
        <w:r w:rsidR="00F63F2B">
          <w:rPr>
            <w:noProof/>
            <w:webHidden/>
          </w:rPr>
          <w:fldChar w:fldCharType="separate"/>
        </w:r>
        <w:r w:rsidR="00F63F2B">
          <w:rPr>
            <w:noProof/>
            <w:webHidden/>
          </w:rPr>
          <w:t>18</w:t>
        </w:r>
        <w:r w:rsidR="00F63F2B">
          <w:rPr>
            <w:noProof/>
            <w:webHidden/>
          </w:rPr>
          <w:fldChar w:fldCharType="end"/>
        </w:r>
      </w:hyperlink>
    </w:p>
    <w:p w14:paraId="6A9C0699" w14:textId="686E3E44" w:rsidR="00F63F2B" w:rsidRDefault="006E1A73">
      <w:pPr>
        <w:pStyle w:val="Spistreci3"/>
        <w:tabs>
          <w:tab w:val="left" w:pos="1760"/>
        </w:tabs>
        <w:rPr>
          <w:rFonts w:asciiTheme="minorHAnsi" w:eastAsiaTheme="minorEastAsia" w:hAnsiTheme="minorHAnsi" w:cstheme="minorBidi"/>
          <w:noProof/>
          <w:szCs w:val="22"/>
          <w:lang w:eastAsia="pl-PL"/>
        </w:rPr>
      </w:pPr>
      <w:hyperlink w:anchor="_Toc153972518" w:history="1">
        <w:r w:rsidR="00F63F2B" w:rsidRPr="004D1C03">
          <w:rPr>
            <w:rStyle w:val="Hipercze"/>
            <w:rFonts w:eastAsia="Arial"/>
            <w:noProof/>
            <w:snapToGrid w:val="0"/>
            <w:w w:val="0"/>
          </w:rPr>
          <w:t>7.2.2.</w:t>
        </w:r>
        <w:r w:rsidR="00F63F2B">
          <w:rPr>
            <w:rFonts w:asciiTheme="minorHAnsi" w:eastAsiaTheme="minorEastAsia" w:hAnsiTheme="minorHAnsi" w:cstheme="minorBidi"/>
            <w:noProof/>
            <w:szCs w:val="22"/>
            <w:lang w:eastAsia="pl-PL"/>
          </w:rPr>
          <w:tab/>
        </w:r>
        <w:r w:rsidR="00F63F2B" w:rsidRPr="004D1C03">
          <w:rPr>
            <w:rStyle w:val="Hipercze"/>
            <w:rFonts w:eastAsia="Arial"/>
            <w:noProof/>
          </w:rPr>
          <w:t>Rejestr EDM Domeny Podmiotu</w:t>
        </w:r>
        <w:r w:rsidR="00F63F2B">
          <w:rPr>
            <w:noProof/>
            <w:webHidden/>
          </w:rPr>
          <w:tab/>
        </w:r>
        <w:r w:rsidR="00F63F2B">
          <w:rPr>
            <w:noProof/>
            <w:webHidden/>
          </w:rPr>
          <w:fldChar w:fldCharType="begin"/>
        </w:r>
        <w:r w:rsidR="00F63F2B">
          <w:rPr>
            <w:noProof/>
            <w:webHidden/>
          </w:rPr>
          <w:instrText xml:space="preserve"> PAGEREF _Toc153972518 \h </w:instrText>
        </w:r>
        <w:r w:rsidR="00F63F2B">
          <w:rPr>
            <w:noProof/>
            <w:webHidden/>
          </w:rPr>
        </w:r>
        <w:r w:rsidR="00F63F2B">
          <w:rPr>
            <w:noProof/>
            <w:webHidden/>
          </w:rPr>
          <w:fldChar w:fldCharType="separate"/>
        </w:r>
        <w:r w:rsidR="00F63F2B">
          <w:rPr>
            <w:noProof/>
            <w:webHidden/>
          </w:rPr>
          <w:t>19</w:t>
        </w:r>
        <w:r w:rsidR="00F63F2B">
          <w:rPr>
            <w:noProof/>
            <w:webHidden/>
          </w:rPr>
          <w:fldChar w:fldCharType="end"/>
        </w:r>
      </w:hyperlink>
    </w:p>
    <w:p w14:paraId="7EB5FFAF" w14:textId="622DEDA4"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19" w:history="1">
        <w:r w:rsidR="00F63F2B" w:rsidRPr="004D1C03">
          <w:rPr>
            <w:rStyle w:val="Hipercze"/>
            <w:rFonts w:eastAsia="Arial" w:cs="Times New Roman"/>
            <w:noProof/>
          </w:rPr>
          <w:t>7.3.</w:t>
        </w:r>
        <w:r w:rsidR="00F63F2B">
          <w:rPr>
            <w:rFonts w:asciiTheme="minorHAnsi" w:eastAsiaTheme="minorEastAsia" w:hAnsiTheme="minorHAnsi" w:cstheme="minorBidi"/>
            <w:noProof/>
            <w:szCs w:val="22"/>
            <w:lang w:eastAsia="pl-PL"/>
          </w:rPr>
          <w:tab/>
        </w:r>
        <w:r w:rsidR="00F63F2B" w:rsidRPr="004D1C03">
          <w:rPr>
            <w:rStyle w:val="Hipercze"/>
            <w:rFonts w:eastAsia="Arial"/>
            <w:noProof/>
          </w:rPr>
          <w:t>Komponenty P1</w:t>
        </w:r>
        <w:r w:rsidR="00F63F2B">
          <w:rPr>
            <w:noProof/>
            <w:webHidden/>
          </w:rPr>
          <w:tab/>
        </w:r>
        <w:r w:rsidR="00F63F2B">
          <w:rPr>
            <w:noProof/>
            <w:webHidden/>
          </w:rPr>
          <w:fldChar w:fldCharType="begin"/>
        </w:r>
        <w:r w:rsidR="00F63F2B">
          <w:rPr>
            <w:noProof/>
            <w:webHidden/>
          </w:rPr>
          <w:instrText xml:space="preserve"> PAGEREF _Toc153972519 \h </w:instrText>
        </w:r>
        <w:r w:rsidR="00F63F2B">
          <w:rPr>
            <w:noProof/>
            <w:webHidden/>
          </w:rPr>
        </w:r>
        <w:r w:rsidR="00F63F2B">
          <w:rPr>
            <w:noProof/>
            <w:webHidden/>
          </w:rPr>
          <w:fldChar w:fldCharType="separate"/>
        </w:r>
        <w:r w:rsidR="00F63F2B">
          <w:rPr>
            <w:noProof/>
            <w:webHidden/>
          </w:rPr>
          <w:t>19</w:t>
        </w:r>
        <w:r w:rsidR="00F63F2B">
          <w:rPr>
            <w:noProof/>
            <w:webHidden/>
          </w:rPr>
          <w:fldChar w:fldCharType="end"/>
        </w:r>
      </w:hyperlink>
    </w:p>
    <w:p w14:paraId="271ED031" w14:textId="3D464727" w:rsidR="00F63F2B" w:rsidRDefault="006E1A73">
      <w:pPr>
        <w:pStyle w:val="Spistreci3"/>
        <w:tabs>
          <w:tab w:val="left" w:pos="1760"/>
        </w:tabs>
        <w:rPr>
          <w:rFonts w:asciiTheme="minorHAnsi" w:eastAsiaTheme="minorEastAsia" w:hAnsiTheme="minorHAnsi" w:cstheme="minorBidi"/>
          <w:noProof/>
          <w:szCs w:val="22"/>
          <w:lang w:eastAsia="pl-PL"/>
        </w:rPr>
      </w:pPr>
      <w:hyperlink w:anchor="_Toc153972520" w:history="1">
        <w:r w:rsidR="00F63F2B" w:rsidRPr="004D1C03">
          <w:rPr>
            <w:rStyle w:val="Hipercze"/>
            <w:rFonts w:eastAsia="Arial"/>
            <w:noProof/>
            <w:snapToGrid w:val="0"/>
            <w:w w:val="0"/>
          </w:rPr>
          <w:t>7.3.1.</w:t>
        </w:r>
        <w:r w:rsidR="00F63F2B">
          <w:rPr>
            <w:rFonts w:asciiTheme="minorHAnsi" w:eastAsiaTheme="minorEastAsia" w:hAnsiTheme="minorHAnsi" w:cstheme="minorBidi"/>
            <w:noProof/>
            <w:szCs w:val="22"/>
            <w:lang w:eastAsia="pl-PL"/>
          </w:rPr>
          <w:tab/>
        </w:r>
        <w:r w:rsidR="00F63F2B" w:rsidRPr="004D1C03">
          <w:rPr>
            <w:rStyle w:val="Hipercze"/>
            <w:rFonts w:eastAsia="Arial"/>
            <w:noProof/>
          </w:rPr>
          <w:t>Szyna usług</w:t>
        </w:r>
        <w:r w:rsidR="00F63F2B">
          <w:rPr>
            <w:noProof/>
            <w:webHidden/>
          </w:rPr>
          <w:tab/>
        </w:r>
        <w:r w:rsidR="00F63F2B">
          <w:rPr>
            <w:noProof/>
            <w:webHidden/>
          </w:rPr>
          <w:fldChar w:fldCharType="begin"/>
        </w:r>
        <w:r w:rsidR="00F63F2B">
          <w:rPr>
            <w:noProof/>
            <w:webHidden/>
          </w:rPr>
          <w:instrText xml:space="preserve"> PAGEREF _Toc153972520 \h </w:instrText>
        </w:r>
        <w:r w:rsidR="00F63F2B">
          <w:rPr>
            <w:noProof/>
            <w:webHidden/>
          </w:rPr>
        </w:r>
        <w:r w:rsidR="00F63F2B">
          <w:rPr>
            <w:noProof/>
            <w:webHidden/>
          </w:rPr>
          <w:fldChar w:fldCharType="separate"/>
        </w:r>
        <w:r w:rsidR="00F63F2B">
          <w:rPr>
            <w:noProof/>
            <w:webHidden/>
          </w:rPr>
          <w:t>19</w:t>
        </w:r>
        <w:r w:rsidR="00F63F2B">
          <w:rPr>
            <w:noProof/>
            <w:webHidden/>
          </w:rPr>
          <w:fldChar w:fldCharType="end"/>
        </w:r>
      </w:hyperlink>
    </w:p>
    <w:p w14:paraId="6425A5C4" w14:textId="7962711E" w:rsidR="00F63F2B" w:rsidRDefault="006E1A73">
      <w:pPr>
        <w:pStyle w:val="Spistreci3"/>
        <w:tabs>
          <w:tab w:val="left" w:pos="1760"/>
        </w:tabs>
        <w:rPr>
          <w:rFonts w:asciiTheme="minorHAnsi" w:eastAsiaTheme="minorEastAsia" w:hAnsiTheme="minorHAnsi" w:cstheme="minorBidi"/>
          <w:noProof/>
          <w:szCs w:val="22"/>
          <w:lang w:eastAsia="pl-PL"/>
        </w:rPr>
      </w:pPr>
      <w:hyperlink w:anchor="_Toc153972521" w:history="1">
        <w:r w:rsidR="00F63F2B" w:rsidRPr="004D1C03">
          <w:rPr>
            <w:rStyle w:val="Hipercze"/>
            <w:rFonts w:eastAsia="Arial"/>
            <w:noProof/>
            <w:snapToGrid w:val="0"/>
            <w:w w:val="0"/>
          </w:rPr>
          <w:t>7.3.2.</w:t>
        </w:r>
        <w:r w:rsidR="00F63F2B">
          <w:rPr>
            <w:rFonts w:asciiTheme="minorHAnsi" w:eastAsiaTheme="minorEastAsia" w:hAnsiTheme="minorHAnsi" w:cstheme="minorBidi"/>
            <w:noProof/>
            <w:szCs w:val="22"/>
            <w:lang w:eastAsia="pl-PL"/>
          </w:rPr>
          <w:tab/>
        </w:r>
        <w:r w:rsidR="00F63F2B" w:rsidRPr="004D1C03">
          <w:rPr>
            <w:rStyle w:val="Hipercze"/>
            <w:rFonts w:eastAsia="Arial"/>
            <w:noProof/>
          </w:rPr>
          <w:t>Generator Tokenów SAML</w:t>
        </w:r>
        <w:r w:rsidR="00F63F2B">
          <w:rPr>
            <w:noProof/>
            <w:webHidden/>
          </w:rPr>
          <w:tab/>
        </w:r>
        <w:r w:rsidR="00F63F2B">
          <w:rPr>
            <w:noProof/>
            <w:webHidden/>
          </w:rPr>
          <w:fldChar w:fldCharType="begin"/>
        </w:r>
        <w:r w:rsidR="00F63F2B">
          <w:rPr>
            <w:noProof/>
            <w:webHidden/>
          </w:rPr>
          <w:instrText xml:space="preserve"> PAGEREF _Toc153972521 \h </w:instrText>
        </w:r>
        <w:r w:rsidR="00F63F2B">
          <w:rPr>
            <w:noProof/>
            <w:webHidden/>
          </w:rPr>
        </w:r>
        <w:r w:rsidR="00F63F2B">
          <w:rPr>
            <w:noProof/>
            <w:webHidden/>
          </w:rPr>
          <w:fldChar w:fldCharType="separate"/>
        </w:r>
        <w:r w:rsidR="00F63F2B">
          <w:rPr>
            <w:noProof/>
            <w:webHidden/>
          </w:rPr>
          <w:t>19</w:t>
        </w:r>
        <w:r w:rsidR="00F63F2B">
          <w:rPr>
            <w:noProof/>
            <w:webHidden/>
          </w:rPr>
          <w:fldChar w:fldCharType="end"/>
        </w:r>
      </w:hyperlink>
    </w:p>
    <w:p w14:paraId="1355325D" w14:textId="767270E7" w:rsidR="00F63F2B" w:rsidRDefault="006E1A73">
      <w:pPr>
        <w:pStyle w:val="Spistreci3"/>
        <w:tabs>
          <w:tab w:val="left" w:pos="1760"/>
        </w:tabs>
        <w:rPr>
          <w:rFonts w:asciiTheme="minorHAnsi" w:eastAsiaTheme="minorEastAsia" w:hAnsiTheme="minorHAnsi" w:cstheme="minorBidi"/>
          <w:noProof/>
          <w:szCs w:val="22"/>
          <w:lang w:eastAsia="pl-PL"/>
        </w:rPr>
      </w:pPr>
      <w:hyperlink w:anchor="_Toc153972522" w:history="1">
        <w:r w:rsidR="00F63F2B" w:rsidRPr="004D1C03">
          <w:rPr>
            <w:rStyle w:val="Hipercze"/>
            <w:rFonts w:eastAsia="Arial"/>
            <w:noProof/>
            <w:snapToGrid w:val="0"/>
            <w:w w:val="0"/>
          </w:rPr>
          <w:t>7.3.3.</w:t>
        </w:r>
        <w:r w:rsidR="00F63F2B">
          <w:rPr>
            <w:rFonts w:asciiTheme="minorHAnsi" w:eastAsiaTheme="minorEastAsia" w:hAnsiTheme="minorHAnsi" w:cstheme="minorBidi"/>
            <w:noProof/>
            <w:szCs w:val="22"/>
            <w:lang w:eastAsia="pl-PL"/>
          </w:rPr>
          <w:tab/>
        </w:r>
        <w:r w:rsidR="00F63F2B" w:rsidRPr="004D1C03">
          <w:rPr>
            <w:rStyle w:val="Hipercze"/>
            <w:rFonts w:eastAsia="Arial"/>
            <w:noProof/>
          </w:rPr>
          <w:t>Rejestr Repozytoriów EDM</w:t>
        </w:r>
        <w:r w:rsidR="00F63F2B">
          <w:rPr>
            <w:noProof/>
            <w:webHidden/>
          </w:rPr>
          <w:tab/>
        </w:r>
        <w:r w:rsidR="00F63F2B">
          <w:rPr>
            <w:noProof/>
            <w:webHidden/>
          </w:rPr>
          <w:fldChar w:fldCharType="begin"/>
        </w:r>
        <w:r w:rsidR="00F63F2B">
          <w:rPr>
            <w:noProof/>
            <w:webHidden/>
          </w:rPr>
          <w:instrText xml:space="preserve"> PAGEREF _Toc153972522 \h </w:instrText>
        </w:r>
        <w:r w:rsidR="00F63F2B">
          <w:rPr>
            <w:noProof/>
            <w:webHidden/>
          </w:rPr>
        </w:r>
        <w:r w:rsidR="00F63F2B">
          <w:rPr>
            <w:noProof/>
            <w:webHidden/>
          </w:rPr>
          <w:fldChar w:fldCharType="separate"/>
        </w:r>
        <w:r w:rsidR="00F63F2B">
          <w:rPr>
            <w:noProof/>
            <w:webHidden/>
          </w:rPr>
          <w:t>19</w:t>
        </w:r>
        <w:r w:rsidR="00F63F2B">
          <w:rPr>
            <w:noProof/>
            <w:webHidden/>
          </w:rPr>
          <w:fldChar w:fldCharType="end"/>
        </w:r>
      </w:hyperlink>
    </w:p>
    <w:p w14:paraId="4679CB50" w14:textId="54E6F6A6" w:rsidR="00F63F2B" w:rsidRDefault="006E1A73">
      <w:pPr>
        <w:pStyle w:val="Spistreci3"/>
        <w:tabs>
          <w:tab w:val="left" w:pos="1760"/>
        </w:tabs>
        <w:rPr>
          <w:rFonts w:asciiTheme="minorHAnsi" w:eastAsiaTheme="minorEastAsia" w:hAnsiTheme="minorHAnsi" w:cstheme="minorBidi"/>
          <w:noProof/>
          <w:szCs w:val="22"/>
          <w:lang w:eastAsia="pl-PL"/>
        </w:rPr>
      </w:pPr>
      <w:hyperlink w:anchor="_Toc153972523" w:history="1">
        <w:r w:rsidR="00F63F2B" w:rsidRPr="004D1C03">
          <w:rPr>
            <w:rStyle w:val="Hipercze"/>
            <w:rFonts w:eastAsia="Arial"/>
            <w:noProof/>
            <w:snapToGrid w:val="0"/>
            <w:w w:val="0"/>
          </w:rPr>
          <w:t>7.3.4.</w:t>
        </w:r>
        <w:r w:rsidR="00F63F2B">
          <w:rPr>
            <w:rFonts w:asciiTheme="minorHAnsi" w:eastAsiaTheme="minorEastAsia" w:hAnsiTheme="minorHAnsi" w:cstheme="minorBidi"/>
            <w:noProof/>
            <w:szCs w:val="22"/>
            <w:lang w:eastAsia="pl-PL"/>
          </w:rPr>
          <w:tab/>
        </w:r>
        <w:r w:rsidR="00F63F2B" w:rsidRPr="004D1C03">
          <w:rPr>
            <w:rStyle w:val="Hipercze"/>
            <w:rFonts w:eastAsia="Arial"/>
            <w:noProof/>
          </w:rPr>
          <w:t>Centralny Rejestr EDM</w:t>
        </w:r>
        <w:r w:rsidR="00F63F2B">
          <w:rPr>
            <w:noProof/>
            <w:webHidden/>
          </w:rPr>
          <w:tab/>
        </w:r>
        <w:r w:rsidR="00F63F2B">
          <w:rPr>
            <w:noProof/>
            <w:webHidden/>
          </w:rPr>
          <w:fldChar w:fldCharType="begin"/>
        </w:r>
        <w:r w:rsidR="00F63F2B">
          <w:rPr>
            <w:noProof/>
            <w:webHidden/>
          </w:rPr>
          <w:instrText xml:space="preserve"> PAGEREF _Toc153972523 \h </w:instrText>
        </w:r>
        <w:r w:rsidR="00F63F2B">
          <w:rPr>
            <w:noProof/>
            <w:webHidden/>
          </w:rPr>
        </w:r>
        <w:r w:rsidR="00F63F2B">
          <w:rPr>
            <w:noProof/>
            <w:webHidden/>
          </w:rPr>
          <w:fldChar w:fldCharType="separate"/>
        </w:r>
        <w:r w:rsidR="00F63F2B">
          <w:rPr>
            <w:noProof/>
            <w:webHidden/>
          </w:rPr>
          <w:t>20</w:t>
        </w:r>
        <w:r w:rsidR="00F63F2B">
          <w:rPr>
            <w:noProof/>
            <w:webHidden/>
          </w:rPr>
          <w:fldChar w:fldCharType="end"/>
        </w:r>
      </w:hyperlink>
    </w:p>
    <w:p w14:paraId="49799860" w14:textId="33631583" w:rsidR="00F63F2B" w:rsidRDefault="006E1A73">
      <w:pPr>
        <w:pStyle w:val="Spistreci1"/>
        <w:rPr>
          <w:rFonts w:asciiTheme="minorHAnsi" w:eastAsiaTheme="minorEastAsia" w:hAnsiTheme="minorHAnsi" w:cstheme="minorBidi"/>
          <w:b w:val="0"/>
          <w:noProof/>
          <w:szCs w:val="22"/>
          <w:lang w:eastAsia="pl-PL"/>
        </w:rPr>
      </w:pPr>
      <w:hyperlink w:anchor="_Toc153972524" w:history="1">
        <w:r w:rsidR="00F63F2B" w:rsidRPr="004D1C03">
          <w:rPr>
            <w:rStyle w:val="Hipercze"/>
            <w:rFonts w:cs="Times New Roman"/>
            <w:noProof/>
          </w:rPr>
          <w:t>8.</w:t>
        </w:r>
        <w:r w:rsidR="00F63F2B">
          <w:rPr>
            <w:rFonts w:asciiTheme="minorHAnsi" w:eastAsiaTheme="minorEastAsia" w:hAnsiTheme="minorHAnsi" w:cstheme="minorBidi"/>
            <w:b w:val="0"/>
            <w:noProof/>
            <w:szCs w:val="22"/>
            <w:lang w:eastAsia="pl-PL"/>
          </w:rPr>
          <w:tab/>
        </w:r>
        <w:r w:rsidR="00F63F2B" w:rsidRPr="004D1C03">
          <w:rPr>
            <w:rStyle w:val="Hipercze"/>
            <w:noProof/>
          </w:rPr>
          <w:t>Podstawowe operacje</w:t>
        </w:r>
        <w:r w:rsidR="00F63F2B">
          <w:rPr>
            <w:noProof/>
            <w:webHidden/>
          </w:rPr>
          <w:tab/>
        </w:r>
        <w:r w:rsidR="00F63F2B">
          <w:rPr>
            <w:noProof/>
            <w:webHidden/>
          </w:rPr>
          <w:fldChar w:fldCharType="begin"/>
        </w:r>
        <w:r w:rsidR="00F63F2B">
          <w:rPr>
            <w:noProof/>
            <w:webHidden/>
          </w:rPr>
          <w:instrText xml:space="preserve"> PAGEREF _Toc153972524 \h </w:instrText>
        </w:r>
        <w:r w:rsidR="00F63F2B">
          <w:rPr>
            <w:noProof/>
            <w:webHidden/>
          </w:rPr>
        </w:r>
        <w:r w:rsidR="00F63F2B">
          <w:rPr>
            <w:noProof/>
            <w:webHidden/>
          </w:rPr>
          <w:fldChar w:fldCharType="separate"/>
        </w:r>
        <w:r w:rsidR="00F63F2B">
          <w:rPr>
            <w:noProof/>
            <w:webHidden/>
          </w:rPr>
          <w:t>21</w:t>
        </w:r>
        <w:r w:rsidR="00F63F2B">
          <w:rPr>
            <w:noProof/>
            <w:webHidden/>
          </w:rPr>
          <w:fldChar w:fldCharType="end"/>
        </w:r>
      </w:hyperlink>
    </w:p>
    <w:p w14:paraId="58D76C52" w14:textId="2F05F022"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25" w:history="1">
        <w:r w:rsidR="00F63F2B" w:rsidRPr="004D1C03">
          <w:rPr>
            <w:rStyle w:val="Hipercze"/>
            <w:rFonts w:cs="Times New Roman"/>
            <w:noProof/>
          </w:rPr>
          <w:t>8.1.</w:t>
        </w:r>
        <w:r w:rsidR="00F63F2B">
          <w:rPr>
            <w:rFonts w:asciiTheme="minorHAnsi" w:eastAsiaTheme="minorEastAsia" w:hAnsiTheme="minorHAnsi" w:cstheme="minorBidi"/>
            <w:noProof/>
            <w:szCs w:val="22"/>
            <w:lang w:eastAsia="pl-PL"/>
          </w:rPr>
          <w:tab/>
        </w:r>
        <w:r w:rsidR="00F63F2B" w:rsidRPr="004D1C03">
          <w:rPr>
            <w:rStyle w:val="Hipercze"/>
            <w:noProof/>
          </w:rPr>
          <w:t>Operacje</w:t>
        </w:r>
        <w:r w:rsidR="00F63F2B">
          <w:rPr>
            <w:noProof/>
            <w:webHidden/>
          </w:rPr>
          <w:tab/>
        </w:r>
        <w:r w:rsidR="00F63F2B">
          <w:rPr>
            <w:noProof/>
            <w:webHidden/>
          </w:rPr>
          <w:fldChar w:fldCharType="begin"/>
        </w:r>
        <w:r w:rsidR="00F63F2B">
          <w:rPr>
            <w:noProof/>
            <w:webHidden/>
          </w:rPr>
          <w:instrText xml:space="preserve"> PAGEREF _Toc153972525 \h </w:instrText>
        </w:r>
        <w:r w:rsidR="00F63F2B">
          <w:rPr>
            <w:noProof/>
            <w:webHidden/>
          </w:rPr>
        </w:r>
        <w:r w:rsidR="00F63F2B">
          <w:rPr>
            <w:noProof/>
            <w:webHidden/>
          </w:rPr>
          <w:fldChar w:fldCharType="separate"/>
        </w:r>
        <w:r w:rsidR="00F63F2B">
          <w:rPr>
            <w:noProof/>
            <w:webHidden/>
          </w:rPr>
          <w:t>21</w:t>
        </w:r>
        <w:r w:rsidR="00F63F2B">
          <w:rPr>
            <w:noProof/>
            <w:webHidden/>
          </w:rPr>
          <w:fldChar w:fldCharType="end"/>
        </w:r>
      </w:hyperlink>
    </w:p>
    <w:p w14:paraId="5B6370A3" w14:textId="4467AAFA"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26" w:history="1">
        <w:r w:rsidR="00F63F2B" w:rsidRPr="004D1C03">
          <w:rPr>
            <w:rStyle w:val="Hipercze"/>
            <w:rFonts w:cs="Times New Roman"/>
            <w:noProof/>
          </w:rPr>
          <w:t>8.2.</w:t>
        </w:r>
        <w:r w:rsidR="00F63F2B">
          <w:rPr>
            <w:rFonts w:asciiTheme="minorHAnsi" w:eastAsiaTheme="minorEastAsia" w:hAnsiTheme="minorHAnsi" w:cstheme="minorBidi"/>
            <w:noProof/>
            <w:szCs w:val="22"/>
            <w:lang w:eastAsia="pl-PL"/>
          </w:rPr>
          <w:tab/>
        </w:r>
        <w:r w:rsidR="00F63F2B" w:rsidRPr="004D1C03">
          <w:rPr>
            <w:rStyle w:val="Hipercze"/>
            <w:noProof/>
          </w:rPr>
          <w:t>Struktura przesyłanych żądań i odpowiedzi</w:t>
        </w:r>
        <w:r w:rsidR="00F63F2B">
          <w:rPr>
            <w:noProof/>
            <w:webHidden/>
          </w:rPr>
          <w:tab/>
        </w:r>
        <w:r w:rsidR="00F63F2B">
          <w:rPr>
            <w:noProof/>
            <w:webHidden/>
          </w:rPr>
          <w:fldChar w:fldCharType="begin"/>
        </w:r>
        <w:r w:rsidR="00F63F2B">
          <w:rPr>
            <w:noProof/>
            <w:webHidden/>
          </w:rPr>
          <w:instrText xml:space="preserve"> PAGEREF _Toc153972526 \h </w:instrText>
        </w:r>
        <w:r w:rsidR="00F63F2B">
          <w:rPr>
            <w:noProof/>
            <w:webHidden/>
          </w:rPr>
        </w:r>
        <w:r w:rsidR="00F63F2B">
          <w:rPr>
            <w:noProof/>
            <w:webHidden/>
          </w:rPr>
          <w:fldChar w:fldCharType="separate"/>
        </w:r>
        <w:r w:rsidR="00F63F2B">
          <w:rPr>
            <w:noProof/>
            <w:webHidden/>
          </w:rPr>
          <w:t>21</w:t>
        </w:r>
        <w:r w:rsidR="00F63F2B">
          <w:rPr>
            <w:noProof/>
            <w:webHidden/>
          </w:rPr>
          <w:fldChar w:fldCharType="end"/>
        </w:r>
      </w:hyperlink>
    </w:p>
    <w:p w14:paraId="10E4F7CE" w14:textId="30C5EEA2"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27" w:history="1">
        <w:r w:rsidR="00F63F2B" w:rsidRPr="004D1C03">
          <w:rPr>
            <w:rStyle w:val="Hipercze"/>
            <w:rFonts w:cs="Times New Roman"/>
            <w:noProof/>
          </w:rPr>
          <w:t>8.3.</w:t>
        </w:r>
        <w:r w:rsidR="00F63F2B">
          <w:rPr>
            <w:rFonts w:asciiTheme="minorHAnsi" w:eastAsiaTheme="minorEastAsia" w:hAnsiTheme="minorHAnsi" w:cstheme="minorBidi"/>
            <w:noProof/>
            <w:szCs w:val="22"/>
            <w:lang w:eastAsia="pl-PL"/>
          </w:rPr>
          <w:tab/>
        </w:r>
        <w:r w:rsidR="00F63F2B" w:rsidRPr="004D1C03">
          <w:rPr>
            <w:rStyle w:val="Hipercze"/>
            <w:noProof/>
          </w:rPr>
          <w:t>Zawartość i terminologie</w:t>
        </w:r>
        <w:r w:rsidR="00F63F2B">
          <w:rPr>
            <w:noProof/>
            <w:webHidden/>
          </w:rPr>
          <w:tab/>
        </w:r>
        <w:r w:rsidR="00F63F2B">
          <w:rPr>
            <w:noProof/>
            <w:webHidden/>
          </w:rPr>
          <w:fldChar w:fldCharType="begin"/>
        </w:r>
        <w:r w:rsidR="00F63F2B">
          <w:rPr>
            <w:noProof/>
            <w:webHidden/>
          </w:rPr>
          <w:instrText xml:space="preserve"> PAGEREF _Toc153972527 \h </w:instrText>
        </w:r>
        <w:r w:rsidR="00F63F2B">
          <w:rPr>
            <w:noProof/>
            <w:webHidden/>
          </w:rPr>
        </w:r>
        <w:r w:rsidR="00F63F2B">
          <w:rPr>
            <w:noProof/>
            <w:webHidden/>
          </w:rPr>
          <w:fldChar w:fldCharType="separate"/>
        </w:r>
        <w:r w:rsidR="00F63F2B">
          <w:rPr>
            <w:noProof/>
            <w:webHidden/>
          </w:rPr>
          <w:t>21</w:t>
        </w:r>
        <w:r w:rsidR="00F63F2B">
          <w:rPr>
            <w:noProof/>
            <w:webHidden/>
          </w:rPr>
          <w:fldChar w:fldCharType="end"/>
        </w:r>
      </w:hyperlink>
    </w:p>
    <w:p w14:paraId="3B036477" w14:textId="6819FD21" w:rsidR="00F63F2B" w:rsidRDefault="006E1A73">
      <w:pPr>
        <w:pStyle w:val="Spistreci3"/>
        <w:tabs>
          <w:tab w:val="left" w:pos="1760"/>
        </w:tabs>
        <w:rPr>
          <w:rFonts w:asciiTheme="minorHAnsi" w:eastAsiaTheme="minorEastAsia" w:hAnsiTheme="minorHAnsi" w:cstheme="minorBidi"/>
          <w:noProof/>
          <w:szCs w:val="22"/>
          <w:lang w:eastAsia="pl-PL"/>
        </w:rPr>
      </w:pPr>
      <w:hyperlink w:anchor="_Toc153972528" w:history="1">
        <w:r w:rsidR="00F63F2B" w:rsidRPr="004D1C03">
          <w:rPr>
            <w:rStyle w:val="Hipercze"/>
            <w:noProof/>
            <w:snapToGrid w:val="0"/>
            <w:w w:val="0"/>
          </w:rPr>
          <w:t>8.3.1.</w:t>
        </w:r>
        <w:r w:rsidR="00F63F2B">
          <w:rPr>
            <w:rFonts w:asciiTheme="minorHAnsi" w:eastAsiaTheme="minorEastAsia" w:hAnsiTheme="minorHAnsi" w:cstheme="minorBidi"/>
            <w:noProof/>
            <w:szCs w:val="22"/>
            <w:lang w:eastAsia="pl-PL"/>
          </w:rPr>
          <w:tab/>
        </w:r>
        <w:r w:rsidR="00F63F2B" w:rsidRPr="004D1C03">
          <w:rPr>
            <w:rStyle w:val="Hipercze"/>
            <w:noProof/>
          </w:rPr>
          <w:t>Identyfikatory</w:t>
        </w:r>
        <w:r w:rsidR="00F63F2B">
          <w:rPr>
            <w:noProof/>
            <w:webHidden/>
          </w:rPr>
          <w:tab/>
        </w:r>
        <w:r w:rsidR="00F63F2B">
          <w:rPr>
            <w:noProof/>
            <w:webHidden/>
          </w:rPr>
          <w:fldChar w:fldCharType="begin"/>
        </w:r>
        <w:r w:rsidR="00F63F2B">
          <w:rPr>
            <w:noProof/>
            <w:webHidden/>
          </w:rPr>
          <w:instrText xml:space="preserve"> PAGEREF _Toc153972528 \h </w:instrText>
        </w:r>
        <w:r w:rsidR="00F63F2B">
          <w:rPr>
            <w:noProof/>
            <w:webHidden/>
          </w:rPr>
        </w:r>
        <w:r w:rsidR="00F63F2B">
          <w:rPr>
            <w:noProof/>
            <w:webHidden/>
          </w:rPr>
          <w:fldChar w:fldCharType="separate"/>
        </w:r>
        <w:r w:rsidR="00F63F2B">
          <w:rPr>
            <w:noProof/>
            <w:webHidden/>
          </w:rPr>
          <w:t>21</w:t>
        </w:r>
        <w:r w:rsidR="00F63F2B">
          <w:rPr>
            <w:noProof/>
            <w:webHidden/>
          </w:rPr>
          <w:fldChar w:fldCharType="end"/>
        </w:r>
      </w:hyperlink>
    </w:p>
    <w:p w14:paraId="0C31FFC7" w14:textId="1CCBADF1" w:rsidR="00F63F2B" w:rsidRDefault="006E1A73">
      <w:pPr>
        <w:pStyle w:val="Spistreci3"/>
        <w:tabs>
          <w:tab w:val="left" w:pos="1760"/>
        </w:tabs>
        <w:rPr>
          <w:rFonts w:asciiTheme="minorHAnsi" w:eastAsiaTheme="minorEastAsia" w:hAnsiTheme="minorHAnsi" w:cstheme="minorBidi"/>
          <w:noProof/>
          <w:szCs w:val="22"/>
          <w:lang w:eastAsia="pl-PL"/>
        </w:rPr>
      </w:pPr>
      <w:hyperlink w:anchor="_Toc153972529" w:history="1">
        <w:r w:rsidR="00F63F2B" w:rsidRPr="004D1C03">
          <w:rPr>
            <w:rStyle w:val="Hipercze"/>
            <w:noProof/>
            <w:snapToGrid w:val="0"/>
            <w:w w:val="0"/>
          </w:rPr>
          <w:t>8.3.2.</w:t>
        </w:r>
        <w:r w:rsidR="00F63F2B">
          <w:rPr>
            <w:rFonts w:asciiTheme="minorHAnsi" w:eastAsiaTheme="minorEastAsia" w:hAnsiTheme="minorHAnsi" w:cstheme="minorBidi"/>
            <w:noProof/>
            <w:szCs w:val="22"/>
            <w:lang w:eastAsia="pl-PL"/>
          </w:rPr>
          <w:tab/>
        </w:r>
        <w:r w:rsidR="00F63F2B" w:rsidRPr="004D1C03">
          <w:rPr>
            <w:rStyle w:val="Hipercze"/>
            <w:noProof/>
          </w:rPr>
          <w:t>Zasady dot. danych</w:t>
        </w:r>
        <w:r w:rsidR="00F63F2B">
          <w:rPr>
            <w:noProof/>
            <w:webHidden/>
          </w:rPr>
          <w:tab/>
        </w:r>
        <w:r w:rsidR="00F63F2B">
          <w:rPr>
            <w:noProof/>
            <w:webHidden/>
          </w:rPr>
          <w:fldChar w:fldCharType="begin"/>
        </w:r>
        <w:r w:rsidR="00F63F2B">
          <w:rPr>
            <w:noProof/>
            <w:webHidden/>
          </w:rPr>
          <w:instrText xml:space="preserve"> PAGEREF _Toc153972529 \h </w:instrText>
        </w:r>
        <w:r w:rsidR="00F63F2B">
          <w:rPr>
            <w:noProof/>
            <w:webHidden/>
          </w:rPr>
        </w:r>
        <w:r w:rsidR="00F63F2B">
          <w:rPr>
            <w:noProof/>
            <w:webHidden/>
          </w:rPr>
          <w:fldChar w:fldCharType="separate"/>
        </w:r>
        <w:r w:rsidR="00F63F2B">
          <w:rPr>
            <w:noProof/>
            <w:webHidden/>
          </w:rPr>
          <w:t>23</w:t>
        </w:r>
        <w:r w:rsidR="00F63F2B">
          <w:rPr>
            <w:noProof/>
            <w:webHidden/>
          </w:rPr>
          <w:fldChar w:fldCharType="end"/>
        </w:r>
      </w:hyperlink>
    </w:p>
    <w:p w14:paraId="752E20E6" w14:textId="1BE4C6C9" w:rsidR="00F63F2B" w:rsidRDefault="006E1A73">
      <w:pPr>
        <w:pStyle w:val="Spistreci3"/>
        <w:tabs>
          <w:tab w:val="left" w:pos="1760"/>
        </w:tabs>
        <w:rPr>
          <w:rFonts w:asciiTheme="minorHAnsi" w:eastAsiaTheme="minorEastAsia" w:hAnsiTheme="minorHAnsi" w:cstheme="minorBidi"/>
          <w:noProof/>
          <w:szCs w:val="22"/>
          <w:lang w:eastAsia="pl-PL"/>
        </w:rPr>
      </w:pPr>
      <w:hyperlink w:anchor="_Toc153972530" w:history="1">
        <w:r w:rsidR="00F63F2B" w:rsidRPr="004D1C03">
          <w:rPr>
            <w:rStyle w:val="Hipercze"/>
            <w:noProof/>
            <w:snapToGrid w:val="0"/>
            <w:w w:val="0"/>
          </w:rPr>
          <w:t>8.3.3.</w:t>
        </w:r>
        <w:r w:rsidR="00F63F2B">
          <w:rPr>
            <w:rFonts w:asciiTheme="minorHAnsi" w:eastAsiaTheme="minorEastAsia" w:hAnsiTheme="minorHAnsi" w:cstheme="minorBidi"/>
            <w:noProof/>
            <w:szCs w:val="22"/>
            <w:lang w:eastAsia="pl-PL"/>
          </w:rPr>
          <w:tab/>
        </w:r>
        <w:r w:rsidR="00F63F2B" w:rsidRPr="004D1C03">
          <w:rPr>
            <w:rStyle w:val="Hipercze"/>
            <w:noProof/>
          </w:rPr>
          <w:t>Specyfikacja metadanych XDS dla indeksu EDM</w:t>
        </w:r>
        <w:r w:rsidR="00F63F2B">
          <w:rPr>
            <w:noProof/>
            <w:webHidden/>
          </w:rPr>
          <w:tab/>
        </w:r>
        <w:r w:rsidR="00F63F2B">
          <w:rPr>
            <w:noProof/>
            <w:webHidden/>
          </w:rPr>
          <w:fldChar w:fldCharType="begin"/>
        </w:r>
        <w:r w:rsidR="00F63F2B">
          <w:rPr>
            <w:noProof/>
            <w:webHidden/>
          </w:rPr>
          <w:instrText xml:space="preserve"> PAGEREF _Toc153972530 \h </w:instrText>
        </w:r>
        <w:r w:rsidR="00F63F2B">
          <w:rPr>
            <w:noProof/>
            <w:webHidden/>
          </w:rPr>
        </w:r>
        <w:r w:rsidR="00F63F2B">
          <w:rPr>
            <w:noProof/>
            <w:webHidden/>
          </w:rPr>
          <w:fldChar w:fldCharType="separate"/>
        </w:r>
        <w:r w:rsidR="00F63F2B">
          <w:rPr>
            <w:noProof/>
            <w:webHidden/>
          </w:rPr>
          <w:t>30</w:t>
        </w:r>
        <w:r w:rsidR="00F63F2B">
          <w:rPr>
            <w:noProof/>
            <w:webHidden/>
          </w:rPr>
          <w:fldChar w:fldCharType="end"/>
        </w:r>
      </w:hyperlink>
    </w:p>
    <w:p w14:paraId="05B10CD2" w14:textId="413A4E92" w:rsidR="00F63F2B" w:rsidRDefault="006E1A73">
      <w:pPr>
        <w:pStyle w:val="Spistreci3"/>
        <w:tabs>
          <w:tab w:val="left" w:pos="1760"/>
        </w:tabs>
        <w:rPr>
          <w:rFonts w:asciiTheme="minorHAnsi" w:eastAsiaTheme="minorEastAsia" w:hAnsiTheme="minorHAnsi" w:cstheme="minorBidi"/>
          <w:noProof/>
          <w:szCs w:val="22"/>
          <w:lang w:eastAsia="pl-PL"/>
        </w:rPr>
      </w:pPr>
      <w:hyperlink w:anchor="_Toc153972531" w:history="1">
        <w:r w:rsidR="00F63F2B" w:rsidRPr="004D1C03">
          <w:rPr>
            <w:rStyle w:val="Hipercze"/>
            <w:noProof/>
            <w:snapToGrid w:val="0"/>
            <w:w w:val="0"/>
          </w:rPr>
          <w:t>8.3.4.</w:t>
        </w:r>
        <w:r w:rsidR="00F63F2B">
          <w:rPr>
            <w:rFonts w:asciiTheme="minorHAnsi" w:eastAsiaTheme="minorEastAsia" w:hAnsiTheme="minorHAnsi" w:cstheme="minorBidi"/>
            <w:noProof/>
            <w:szCs w:val="22"/>
            <w:lang w:eastAsia="pl-PL"/>
          </w:rPr>
          <w:tab/>
        </w:r>
        <w:r w:rsidR="00F63F2B" w:rsidRPr="004D1C03">
          <w:rPr>
            <w:rStyle w:val="Hipercze"/>
            <w:noProof/>
          </w:rPr>
          <w:t>Specyfikacja metadanych XDS dla wysyłki</w:t>
        </w:r>
        <w:r w:rsidR="00F63F2B">
          <w:rPr>
            <w:noProof/>
            <w:webHidden/>
          </w:rPr>
          <w:tab/>
        </w:r>
        <w:r w:rsidR="00F63F2B">
          <w:rPr>
            <w:noProof/>
            <w:webHidden/>
          </w:rPr>
          <w:fldChar w:fldCharType="begin"/>
        </w:r>
        <w:r w:rsidR="00F63F2B">
          <w:rPr>
            <w:noProof/>
            <w:webHidden/>
          </w:rPr>
          <w:instrText xml:space="preserve"> PAGEREF _Toc153972531 \h </w:instrText>
        </w:r>
        <w:r w:rsidR="00F63F2B">
          <w:rPr>
            <w:noProof/>
            <w:webHidden/>
          </w:rPr>
        </w:r>
        <w:r w:rsidR="00F63F2B">
          <w:rPr>
            <w:noProof/>
            <w:webHidden/>
          </w:rPr>
          <w:fldChar w:fldCharType="separate"/>
        </w:r>
        <w:r w:rsidR="00F63F2B">
          <w:rPr>
            <w:noProof/>
            <w:webHidden/>
          </w:rPr>
          <w:t>31</w:t>
        </w:r>
        <w:r w:rsidR="00F63F2B">
          <w:rPr>
            <w:noProof/>
            <w:webHidden/>
          </w:rPr>
          <w:fldChar w:fldCharType="end"/>
        </w:r>
      </w:hyperlink>
    </w:p>
    <w:p w14:paraId="7445921A" w14:textId="76A871A8" w:rsidR="00F63F2B" w:rsidRDefault="006E1A73">
      <w:pPr>
        <w:pStyle w:val="Spistreci3"/>
        <w:tabs>
          <w:tab w:val="left" w:pos="1760"/>
        </w:tabs>
        <w:rPr>
          <w:rFonts w:asciiTheme="minorHAnsi" w:eastAsiaTheme="minorEastAsia" w:hAnsiTheme="minorHAnsi" w:cstheme="minorBidi"/>
          <w:noProof/>
          <w:szCs w:val="22"/>
          <w:lang w:eastAsia="pl-PL"/>
        </w:rPr>
      </w:pPr>
      <w:hyperlink w:anchor="_Toc153972532" w:history="1">
        <w:r w:rsidR="00F63F2B" w:rsidRPr="004D1C03">
          <w:rPr>
            <w:rStyle w:val="Hipercze"/>
            <w:noProof/>
            <w:snapToGrid w:val="0"/>
            <w:w w:val="0"/>
          </w:rPr>
          <w:t>8.3.5.</w:t>
        </w:r>
        <w:r w:rsidR="00F63F2B">
          <w:rPr>
            <w:rFonts w:asciiTheme="minorHAnsi" w:eastAsiaTheme="minorEastAsia" w:hAnsiTheme="minorHAnsi" w:cstheme="minorBidi"/>
            <w:noProof/>
            <w:szCs w:val="22"/>
            <w:lang w:eastAsia="pl-PL"/>
          </w:rPr>
          <w:tab/>
        </w:r>
        <w:r w:rsidR="00F63F2B" w:rsidRPr="004D1C03">
          <w:rPr>
            <w:rStyle w:val="Hipercze"/>
            <w:noProof/>
          </w:rPr>
          <w:t>Specyfikacja metadanych XDS dla folderu</w:t>
        </w:r>
        <w:r w:rsidR="00F63F2B">
          <w:rPr>
            <w:noProof/>
            <w:webHidden/>
          </w:rPr>
          <w:tab/>
        </w:r>
        <w:r w:rsidR="00F63F2B">
          <w:rPr>
            <w:noProof/>
            <w:webHidden/>
          </w:rPr>
          <w:fldChar w:fldCharType="begin"/>
        </w:r>
        <w:r w:rsidR="00F63F2B">
          <w:rPr>
            <w:noProof/>
            <w:webHidden/>
          </w:rPr>
          <w:instrText xml:space="preserve"> PAGEREF _Toc153972532 \h </w:instrText>
        </w:r>
        <w:r w:rsidR="00F63F2B">
          <w:rPr>
            <w:noProof/>
            <w:webHidden/>
          </w:rPr>
        </w:r>
        <w:r w:rsidR="00F63F2B">
          <w:rPr>
            <w:noProof/>
            <w:webHidden/>
          </w:rPr>
          <w:fldChar w:fldCharType="separate"/>
        </w:r>
        <w:r w:rsidR="00F63F2B">
          <w:rPr>
            <w:noProof/>
            <w:webHidden/>
          </w:rPr>
          <w:t>31</w:t>
        </w:r>
        <w:r w:rsidR="00F63F2B">
          <w:rPr>
            <w:noProof/>
            <w:webHidden/>
          </w:rPr>
          <w:fldChar w:fldCharType="end"/>
        </w:r>
      </w:hyperlink>
    </w:p>
    <w:p w14:paraId="2C02EA08" w14:textId="17E77B61" w:rsidR="00F63F2B" w:rsidRDefault="006E1A73">
      <w:pPr>
        <w:pStyle w:val="Spistreci3"/>
        <w:tabs>
          <w:tab w:val="left" w:pos="1760"/>
        </w:tabs>
        <w:rPr>
          <w:rFonts w:asciiTheme="minorHAnsi" w:eastAsiaTheme="minorEastAsia" w:hAnsiTheme="minorHAnsi" w:cstheme="minorBidi"/>
          <w:noProof/>
          <w:szCs w:val="22"/>
          <w:lang w:eastAsia="pl-PL"/>
        </w:rPr>
      </w:pPr>
      <w:hyperlink w:anchor="_Toc153972533" w:history="1">
        <w:r w:rsidR="00F63F2B" w:rsidRPr="004D1C03">
          <w:rPr>
            <w:rStyle w:val="Hipercze"/>
            <w:noProof/>
            <w:snapToGrid w:val="0"/>
            <w:w w:val="0"/>
          </w:rPr>
          <w:t>8.3.6.</w:t>
        </w:r>
        <w:r w:rsidR="00F63F2B">
          <w:rPr>
            <w:rFonts w:asciiTheme="minorHAnsi" w:eastAsiaTheme="minorEastAsia" w:hAnsiTheme="minorHAnsi" w:cstheme="minorBidi"/>
            <w:noProof/>
            <w:szCs w:val="22"/>
            <w:lang w:eastAsia="pl-PL"/>
          </w:rPr>
          <w:tab/>
        </w:r>
        <w:r w:rsidR="00F63F2B" w:rsidRPr="004D1C03">
          <w:rPr>
            <w:rStyle w:val="Hipercze"/>
            <w:noProof/>
          </w:rPr>
          <w:t>Specyfikacja metadanych XDS dla powiązań</w:t>
        </w:r>
        <w:r w:rsidR="00F63F2B">
          <w:rPr>
            <w:noProof/>
            <w:webHidden/>
          </w:rPr>
          <w:tab/>
        </w:r>
        <w:r w:rsidR="00F63F2B">
          <w:rPr>
            <w:noProof/>
            <w:webHidden/>
          </w:rPr>
          <w:fldChar w:fldCharType="begin"/>
        </w:r>
        <w:r w:rsidR="00F63F2B">
          <w:rPr>
            <w:noProof/>
            <w:webHidden/>
          </w:rPr>
          <w:instrText xml:space="preserve"> PAGEREF _Toc153972533 \h </w:instrText>
        </w:r>
        <w:r w:rsidR="00F63F2B">
          <w:rPr>
            <w:noProof/>
            <w:webHidden/>
          </w:rPr>
        </w:r>
        <w:r w:rsidR="00F63F2B">
          <w:rPr>
            <w:noProof/>
            <w:webHidden/>
          </w:rPr>
          <w:fldChar w:fldCharType="separate"/>
        </w:r>
        <w:r w:rsidR="00F63F2B">
          <w:rPr>
            <w:noProof/>
            <w:webHidden/>
          </w:rPr>
          <w:t>31</w:t>
        </w:r>
        <w:r w:rsidR="00F63F2B">
          <w:rPr>
            <w:noProof/>
            <w:webHidden/>
          </w:rPr>
          <w:fldChar w:fldCharType="end"/>
        </w:r>
      </w:hyperlink>
    </w:p>
    <w:p w14:paraId="06D8EEAE" w14:textId="1AE8B31F" w:rsidR="00F63F2B" w:rsidRDefault="006E1A73">
      <w:pPr>
        <w:pStyle w:val="Spistreci3"/>
        <w:tabs>
          <w:tab w:val="left" w:pos="1760"/>
        </w:tabs>
        <w:rPr>
          <w:rFonts w:asciiTheme="minorHAnsi" w:eastAsiaTheme="minorEastAsia" w:hAnsiTheme="minorHAnsi" w:cstheme="minorBidi"/>
          <w:noProof/>
          <w:szCs w:val="22"/>
          <w:lang w:eastAsia="pl-PL"/>
        </w:rPr>
      </w:pPr>
      <w:hyperlink w:anchor="_Toc153972534" w:history="1">
        <w:r w:rsidR="00F63F2B" w:rsidRPr="004D1C03">
          <w:rPr>
            <w:rStyle w:val="Hipercze"/>
            <w:noProof/>
            <w:snapToGrid w:val="0"/>
            <w:w w:val="0"/>
          </w:rPr>
          <w:t>8.3.7.</w:t>
        </w:r>
        <w:r w:rsidR="00F63F2B">
          <w:rPr>
            <w:rFonts w:asciiTheme="minorHAnsi" w:eastAsiaTheme="minorEastAsia" w:hAnsiTheme="minorHAnsi" w:cstheme="minorBidi"/>
            <w:noProof/>
            <w:szCs w:val="22"/>
            <w:lang w:eastAsia="pl-PL"/>
          </w:rPr>
          <w:tab/>
        </w:r>
        <w:r w:rsidR="00F63F2B" w:rsidRPr="004D1C03">
          <w:rPr>
            <w:rStyle w:val="Hipercze"/>
            <w:noProof/>
          </w:rPr>
          <w:t>Rodzaje dokumentów obsługiwanych przez system P1</w:t>
        </w:r>
        <w:r w:rsidR="00F63F2B">
          <w:rPr>
            <w:noProof/>
            <w:webHidden/>
          </w:rPr>
          <w:tab/>
        </w:r>
        <w:r w:rsidR="00F63F2B">
          <w:rPr>
            <w:noProof/>
            <w:webHidden/>
          </w:rPr>
          <w:fldChar w:fldCharType="begin"/>
        </w:r>
        <w:r w:rsidR="00F63F2B">
          <w:rPr>
            <w:noProof/>
            <w:webHidden/>
          </w:rPr>
          <w:instrText xml:space="preserve"> PAGEREF _Toc153972534 \h </w:instrText>
        </w:r>
        <w:r w:rsidR="00F63F2B">
          <w:rPr>
            <w:noProof/>
            <w:webHidden/>
          </w:rPr>
        </w:r>
        <w:r w:rsidR="00F63F2B">
          <w:rPr>
            <w:noProof/>
            <w:webHidden/>
          </w:rPr>
          <w:fldChar w:fldCharType="separate"/>
        </w:r>
        <w:r w:rsidR="00F63F2B">
          <w:rPr>
            <w:noProof/>
            <w:webHidden/>
          </w:rPr>
          <w:t>32</w:t>
        </w:r>
        <w:r w:rsidR="00F63F2B">
          <w:rPr>
            <w:noProof/>
            <w:webHidden/>
          </w:rPr>
          <w:fldChar w:fldCharType="end"/>
        </w:r>
      </w:hyperlink>
    </w:p>
    <w:p w14:paraId="4B493E69" w14:textId="0BDD6F0C"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35" w:history="1">
        <w:r w:rsidR="00F63F2B" w:rsidRPr="004D1C03">
          <w:rPr>
            <w:rStyle w:val="Hipercze"/>
            <w:rFonts w:cs="Times New Roman"/>
            <w:noProof/>
          </w:rPr>
          <w:t>8.4.</w:t>
        </w:r>
        <w:r w:rsidR="00F63F2B">
          <w:rPr>
            <w:rFonts w:asciiTheme="minorHAnsi" w:eastAsiaTheme="minorEastAsia" w:hAnsiTheme="minorHAnsi" w:cstheme="minorBidi"/>
            <w:noProof/>
            <w:szCs w:val="22"/>
            <w:lang w:eastAsia="pl-PL"/>
          </w:rPr>
          <w:tab/>
        </w:r>
        <w:r w:rsidR="00F63F2B" w:rsidRPr="004D1C03">
          <w:rPr>
            <w:rStyle w:val="Hipercze"/>
            <w:noProof/>
          </w:rPr>
          <w:t>Token SAML</w:t>
        </w:r>
        <w:r w:rsidR="00F63F2B">
          <w:rPr>
            <w:noProof/>
            <w:webHidden/>
          </w:rPr>
          <w:tab/>
        </w:r>
        <w:r w:rsidR="00F63F2B">
          <w:rPr>
            <w:noProof/>
            <w:webHidden/>
          </w:rPr>
          <w:fldChar w:fldCharType="begin"/>
        </w:r>
        <w:r w:rsidR="00F63F2B">
          <w:rPr>
            <w:noProof/>
            <w:webHidden/>
          </w:rPr>
          <w:instrText xml:space="preserve"> PAGEREF _Toc153972535 \h </w:instrText>
        </w:r>
        <w:r w:rsidR="00F63F2B">
          <w:rPr>
            <w:noProof/>
            <w:webHidden/>
          </w:rPr>
        </w:r>
        <w:r w:rsidR="00F63F2B">
          <w:rPr>
            <w:noProof/>
            <w:webHidden/>
          </w:rPr>
          <w:fldChar w:fldCharType="separate"/>
        </w:r>
        <w:r w:rsidR="00F63F2B">
          <w:rPr>
            <w:noProof/>
            <w:webHidden/>
          </w:rPr>
          <w:t>33</w:t>
        </w:r>
        <w:r w:rsidR="00F63F2B">
          <w:rPr>
            <w:noProof/>
            <w:webHidden/>
          </w:rPr>
          <w:fldChar w:fldCharType="end"/>
        </w:r>
      </w:hyperlink>
    </w:p>
    <w:p w14:paraId="53EC1AA2" w14:textId="1B90038D" w:rsidR="00F63F2B" w:rsidRDefault="006E1A73">
      <w:pPr>
        <w:pStyle w:val="Spistreci1"/>
        <w:rPr>
          <w:rFonts w:asciiTheme="minorHAnsi" w:eastAsiaTheme="minorEastAsia" w:hAnsiTheme="minorHAnsi" w:cstheme="minorBidi"/>
          <w:b w:val="0"/>
          <w:noProof/>
          <w:szCs w:val="22"/>
          <w:lang w:eastAsia="pl-PL"/>
        </w:rPr>
      </w:pPr>
      <w:hyperlink w:anchor="_Toc153972536" w:history="1">
        <w:r w:rsidR="00F63F2B" w:rsidRPr="004D1C03">
          <w:rPr>
            <w:rStyle w:val="Hipercze"/>
            <w:rFonts w:cs="Times New Roman"/>
            <w:noProof/>
          </w:rPr>
          <w:t>9.</w:t>
        </w:r>
        <w:r w:rsidR="00F63F2B">
          <w:rPr>
            <w:rFonts w:asciiTheme="minorHAnsi" w:eastAsiaTheme="minorEastAsia" w:hAnsiTheme="minorHAnsi" w:cstheme="minorBidi"/>
            <w:b w:val="0"/>
            <w:noProof/>
            <w:szCs w:val="22"/>
            <w:lang w:eastAsia="pl-PL"/>
          </w:rPr>
          <w:tab/>
        </w:r>
        <w:r w:rsidR="00F63F2B" w:rsidRPr="004D1C03">
          <w:rPr>
            <w:rStyle w:val="Hipercze"/>
            <w:noProof/>
          </w:rPr>
          <w:t>Operacje uzupełniające</w:t>
        </w:r>
        <w:r w:rsidR="00F63F2B">
          <w:rPr>
            <w:noProof/>
            <w:webHidden/>
          </w:rPr>
          <w:tab/>
        </w:r>
        <w:r w:rsidR="00F63F2B">
          <w:rPr>
            <w:noProof/>
            <w:webHidden/>
          </w:rPr>
          <w:fldChar w:fldCharType="begin"/>
        </w:r>
        <w:r w:rsidR="00F63F2B">
          <w:rPr>
            <w:noProof/>
            <w:webHidden/>
          </w:rPr>
          <w:instrText xml:space="preserve"> PAGEREF _Toc153972536 \h </w:instrText>
        </w:r>
        <w:r w:rsidR="00F63F2B">
          <w:rPr>
            <w:noProof/>
            <w:webHidden/>
          </w:rPr>
        </w:r>
        <w:r w:rsidR="00F63F2B">
          <w:rPr>
            <w:noProof/>
            <w:webHidden/>
          </w:rPr>
          <w:fldChar w:fldCharType="separate"/>
        </w:r>
        <w:r w:rsidR="00F63F2B">
          <w:rPr>
            <w:noProof/>
            <w:webHidden/>
          </w:rPr>
          <w:t>38</w:t>
        </w:r>
        <w:r w:rsidR="00F63F2B">
          <w:rPr>
            <w:noProof/>
            <w:webHidden/>
          </w:rPr>
          <w:fldChar w:fldCharType="end"/>
        </w:r>
      </w:hyperlink>
    </w:p>
    <w:p w14:paraId="23C6A68C" w14:textId="50C5AD95"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37" w:history="1">
        <w:r w:rsidR="00F63F2B" w:rsidRPr="004D1C03">
          <w:rPr>
            <w:rStyle w:val="Hipercze"/>
            <w:rFonts w:cs="Times New Roman"/>
            <w:noProof/>
          </w:rPr>
          <w:t>9.1.</w:t>
        </w:r>
        <w:r w:rsidR="00F63F2B">
          <w:rPr>
            <w:rFonts w:asciiTheme="minorHAnsi" w:eastAsiaTheme="minorEastAsia" w:hAnsiTheme="minorHAnsi" w:cstheme="minorBidi"/>
            <w:noProof/>
            <w:szCs w:val="22"/>
            <w:lang w:eastAsia="pl-PL"/>
          </w:rPr>
          <w:tab/>
        </w:r>
        <w:r w:rsidR="00F63F2B" w:rsidRPr="004D1C03">
          <w:rPr>
            <w:rStyle w:val="Hipercze"/>
            <w:noProof/>
          </w:rPr>
          <w:t>Generowanie tokena dostępowego</w:t>
        </w:r>
        <w:r w:rsidR="00F63F2B">
          <w:rPr>
            <w:noProof/>
            <w:webHidden/>
          </w:rPr>
          <w:tab/>
        </w:r>
        <w:r w:rsidR="00F63F2B">
          <w:rPr>
            <w:noProof/>
            <w:webHidden/>
          </w:rPr>
          <w:fldChar w:fldCharType="begin"/>
        </w:r>
        <w:r w:rsidR="00F63F2B">
          <w:rPr>
            <w:noProof/>
            <w:webHidden/>
          </w:rPr>
          <w:instrText xml:space="preserve"> PAGEREF _Toc153972537 \h </w:instrText>
        </w:r>
        <w:r w:rsidR="00F63F2B">
          <w:rPr>
            <w:noProof/>
            <w:webHidden/>
          </w:rPr>
        </w:r>
        <w:r w:rsidR="00F63F2B">
          <w:rPr>
            <w:noProof/>
            <w:webHidden/>
          </w:rPr>
          <w:fldChar w:fldCharType="separate"/>
        </w:r>
        <w:r w:rsidR="00F63F2B">
          <w:rPr>
            <w:noProof/>
            <w:webHidden/>
          </w:rPr>
          <w:t>38</w:t>
        </w:r>
        <w:r w:rsidR="00F63F2B">
          <w:rPr>
            <w:noProof/>
            <w:webHidden/>
          </w:rPr>
          <w:fldChar w:fldCharType="end"/>
        </w:r>
      </w:hyperlink>
    </w:p>
    <w:p w14:paraId="16F01FB4" w14:textId="2B01E851"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38" w:history="1">
        <w:r w:rsidR="00F63F2B" w:rsidRPr="004D1C03">
          <w:rPr>
            <w:rStyle w:val="Hipercze"/>
            <w:rFonts w:cs="Times New Roman"/>
            <w:noProof/>
          </w:rPr>
          <w:t>9.2.</w:t>
        </w:r>
        <w:r w:rsidR="00F63F2B">
          <w:rPr>
            <w:rFonts w:asciiTheme="minorHAnsi" w:eastAsiaTheme="minorEastAsia" w:hAnsiTheme="minorHAnsi" w:cstheme="minorBidi"/>
            <w:noProof/>
            <w:szCs w:val="22"/>
            <w:lang w:eastAsia="pl-PL"/>
          </w:rPr>
          <w:tab/>
        </w:r>
        <w:r w:rsidR="00F63F2B" w:rsidRPr="004D1C03">
          <w:rPr>
            <w:rStyle w:val="Hipercze"/>
            <w:noProof/>
          </w:rPr>
          <w:t>Zarejestrowanie repozytorium</w:t>
        </w:r>
        <w:r w:rsidR="00F63F2B">
          <w:rPr>
            <w:noProof/>
            <w:webHidden/>
          </w:rPr>
          <w:tab/>
        </w:r>
        <w:r w:rsidR="00F63F2B">
          <w:rPr>
            <w:noProof/>
            <w:webHidden/>
          </w:rPr>
          <w:fldChar w:fldCharType="begin"/>
        </w:r>
        <w:r w:rsidR="00F63F2B">
          <w:rPr>
            <w:noProof/>
            <w:webHidden/>
          </w:rPr>
          <w:instrText xml:space="preserve"> PAGEREF _Toc153972538 \h </w:instrText>
        </w:r>
        <w:r w:rsidR="00F63F2B">
          <w:rPr>
            <w:noProof/>
            <w:webHidden/>
          </w:rPr>
        </w:r>
        <w:r w:rsidR="00F63F2B">
          <w:rPr>
            <w:noProof/>
            <w:webHidden/>
          </w:rPr>
          <w:fldChar w:fldCharType="separate"/>
        </w:r>
        <w:r w:rsidR="00F63F2B">
          <w:rPr>
            <w:noProof/>
            <w:webHidden/>
          </w:rPr>
          <w:t>40</w:t>
        </w:r>
        <w:r w:rsidR="00F63F2B">
          <w:rPr>
            <w:noProof/>
            <w:webHidden/>
          </w:rPr>
          <w:fldChar w:fldCharType="end"/>
        </w:r>
      </w:hyperlink>
    </w:p>
    <w:p w14:paraId="14FD03E0" w14:textId="51EFA58F"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39" w:history="1">
        <w:r w:rsidR="00F63F2B" w:rsidRPr="004D1C03">
          <w:rPr>
            <w:rStyle w:val="Hipercze"/>
            <w:rFonts w:cs="Times New Roman"/>
            <w:noProof/>
          </w:rPr>
          <w:t>9.3.</w:t>
        </w:r>
        <w:r w:rsidR="00F63F2B">
          <w:rPr>
            <w:rFonts w:asciiTheme="minorHAnsi" w:eastAsiaTheme="minorEastAsia" w:hAnsiTheme="minorHAnsi" w:cstheme="minorBidi"/>
            <w:noProof/>
            <w:szCs w:val="22"/>
            <w:lang w:eastAsia="pl-PL"/>
          </w:rPr>
          <w:tab/>
        </w:r>
        <w:r w:rsidR="00F63F2B" w:rsidRPr="004D1C03">
          <w:rPr>
            <w:rStyle w:val="Hipercze"/>
            <w:noProof/>
          </w:rPr>
          <w:t>Zarejestrowanie danych dostępowych repozytorium</w:t>
        </w:r>
        <w:r w:rsidR="00F63F2B">
          <w:rPr>
            <w:noProof/>
            <w:webHidden/>
          </w:rPr>
          <w:tab/>
        </w:r>
        <w:r w:rsidR="00F63F2B">
          <w:rPr>
            <w:noProof/>
            <w:webHidden/>
          </w:rPr>
          <w:fldChar w:fldCharType="begin"/>
        </w:r>
        <w:r w:rsidR="00F63F2B">
          <w:rPr>
            <w:noProof/>
            <w:webHidden/>
          </w:rPr>
          <w:instrText xml:space="preserve"> PAGEREF _Toc153972539 \h </w:instrText>
        </w:r>
        <w:r w:rsidR="00F63F2B">
          <w:rPr>
            <w:noProof/>
            <w:webHidden/>
          </w:rPr>
        </w:r>
        <w:r w:rsidR="00F63F2B">
          <w:rPr>
            <w:noProof/>
            <w:webHidden/>
          </w:rPr>
          <w:fldChar w:fldCharType="separate"/>
        </w:r>
        <w:r w:rsidR="00F63F2B">
          <w:rPr>
            <w:noProof/>
            <w:webHidden/>
          </w:rPr>
          <w:t>41</w:t>
        </w:r>
        <w:r w:rsidR="00F63F2B">
          <w:rPr>
            <w:noProof/>
            <w:webHidden/>
          </w:rPr>
          <w:fldChar w:fldCharType="end"/>
        </w:r>
      </w:hyperlink>
    </w:p>
    <w:p w14:paraId="498A66CA" w14:textId="1BF394B1" w:rsidR="00F63F2B" w:rsidRDefault="006E1A73">
      <w:pPr>
        <w:pStyle w:val="Spistreci1"/>
        <w:rPr>
          <w:rFonts w:asciiTheme="minorHAnsi" w:eastAsiaTheme="minorEastAsia" w:hAnsiTheme="minorHAnsi" w:cstheme="minorBidi"/>
          <w:b w:val="0"/>
          <w:noProof/>
          <w:szCs w:val="22"/>
          <w:lang w:eastAsia="pl-PL"/>
        </w:rPr>
      </w:pPr>
      <w:hyperlink w:anchor="_Toc153972540" w:history="1">
        <w:r w:rsidR="00F63F2B" w:rsidRPr="004D1C03">
          <w:rPr>
            <w:rStyle w:val="Hipercze"/>
            <w:rFonts w:cs="Times New Roman"/>
            <w:noProof/>
          </w:rPr>
          <w:t>10.</w:t>
        </w:r>
        <w:r w:rsidR="00F63F2B">
          <w:rPr>
            <w:rFonts w:asciiTheme="minorHAnsi" w:eastAsiaTheme="minorEastAsia" w:hAnsiTheme="minorHAnsi" w:cstheme="minorBidi"/>
            <w:b w:val="0"/>
            <w:noProof/>
            <w:szCs w:val="22"/>
            <w:lang w:eastAsia="pl-PL"/>
          </w:rPr>
          <w:tab/>
        </w:r>
        <w:r w:rsidR="00F63F2B" w:rsidRPr="004D1C03">
          <w:rPr>
            <w:rStyle w:val="Hipercze"/>
            <w:noProof/>
          </w:rPr>
          <w:t>Wymiana EDM</w:t>
        </w:r>
        <w:r w:rsidR="00F63F2B">
          <w:rPr>
            <w:noProof/>
            <w:webHidden/>
          </w:rPr>
          <w:tab/>
        </w:r>
        <w:r w:rsidR="00F63F2B">
          <w:rPr>
            <w:noProof/>
            <w:webHidden/>
          </w:rPr>
          <w:fldChar w:fldCharType="begin"/>
        </w:r>
        <w:r w:rsidR="00F63F2B">
          <w:rPr>
            <w:noProof/>
            <w:webHidden/>
          </w:rPr>
          <w:instrText xml:space="preserve"> PAGEREF _Toc153972540 \h </w:instrText>
        </w:r>
        <w:r w:rsidR="00F63F2B">
          <w:rPr>
            <w:noProof/>
            <w:webHidden/>
          </w:rPr>
        </w:r>
        <w:r w:rsidR="00F63F2B">
          <w:rPr>
            <w:noProof/>
            <w:webHidden/>
          </w:rPr>
          <w:fldChar w:fldCharType="separate"/>
        </w:r>
        <w:r w:rsidR="00F63F2B">
          <w:rPr>
            <w:noProof/>
            <w:webHidden/>
          </w:rPr>
          <w:t>42</w:t>
        </w:r>
        <w:r w:rsidR="00F63F2B">
          <w:rPr>
            <w:noProof/>
            <w:webHidden/>
          </w:rPr>
          <w:fldChar w:fldCharType="end"/>
        </w:r>
      </w:hyperlink>
    </w:p>
    <w:p w14:paraId="5D9638FC" w14:textId="06E3B390"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41" w:history="1">
        <w:r w:rsidR="00F63F2B" w:rsidRPr="004D1C03">
          <w:rPr>
            <w:rStyle w:val="Hipercze"/>
            <w:rFonts w:cs="Times New Roman"/>
            <w:noProof/>
          </w:rPr>
          <w:t>10.1.</w:t>
        </w:r>
        <w:r w:rsidR="00F63F2B">
          <w:rPr>
            <w:rFonts w:asciiTheme="minorHAnsi" w:eastAsiaTheme="minorEastAsia" w:hAnsiTheme="minorHAnsi" w:cstheme="minorBidi"/>
            <w:noProof/>
            <w:szCs w:val="22"/>
            <w:lang w:eastAsia="pl-PL"/>
          </w:rPr>
          <w:tab/>
        </w:r>
        <w:r w:rsidR="00F63F2B" w:rsidRPr="004D1C03">
          <w:rPr>
            <w:rStyle w:val="Hipercze"/>
            <w:noProof/>
          </w:rPr>
          <w:t>Wymagania dla stron uczestniczących w wymianie</w:t>
        </w:r>
        <w:r w:rsidR="00F63F2B">
          <w:rPr>
            <w:noProof/>
            <w:webHidden/>
          </w:rPr>
          <w:tab/>
        </w:r>
        <w:r w:rsidR="00F63F2B">
          <w:rPr>
            <w:noProof/>
            <w:webHidden/>
          </w:rPr>
          <w:fldChar w:fldCharType="begin"/>
        </w:r>
        <w:r w:rsidR="00F63F2B">
          <w:rPr>
            <w:noProof/>
            <w:webHidden/>
          </w:rPr>
          <w:instrText xml:space="preserve"> PAGEREF _Toc153972541 \h </w:instrText>
        </w:r>
        <w:r w:rsidR="00F63F2B">
          <w:rPr>
            <w:noProof/>
            <w:webHidden/>
          </w:rPr>
        </w:r>
        <w:r w:rsidR="00F63F2B">
          <w:rPr>
            <w:noProof/>
            <w:webHidden/>
          </w:rPr>
          <w:fldChar w:fldCharType="separate"/>
        </w:r>
        <w:r w:rsidR="00F63F2B">
          <w:rPr>
            <w:noProof/>
            <w:webHidden/>
          </w:rPr>
          <w:t>42</w:t>
        </w:r>
        <w:r w:rsidR="00F63F2B">
          <w:rPr>
            <w:noProof/>
            <w:webHidden/>
          </w:rPr>
          <w:fldChar w:fldCharType="end"/>
        </w:r>
      </w:hyperlink>
    </w:p>
    <w:p w14:paraId="67150113" w14:textId="19217574"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42" w:history="1">
        <w:r w:rsidR="00F63F2B" w:rsidRPr="004D1C03">
          <w:rPr>
            <w:rStyle w:val="Hipercze"/>
            <w:rFonts w:cs="Times New Roman"/>
            <w:noProof/>
          </w:rPr>
          <w:t>10.2.</w:t>
        </w:r>
        <w:r w:rsidR="00F63F2B">
          <w:rPr>
            <w:rFonts w:asciiTheme="minorHAnsi" w:eastAsiaTheme="minorEastAsia" w:hAnsiTheme="minorHAnsi" w:cstheme="minorBidi"/>
            <w:noProof/>
            <w:szCs w:val="22"/>
            <w:lang w:eastAsia="pl-PL"/>
          </w:rPr>
          <w:tab/>
        </w:r>
        <w:r w:rsidR="00F63F2B" w:rsidRPr="004D1C03">
          <w:rPr>
            <w:rStyle w:val="Hipercze"/>
            <w:noProof/>
          </w:rPr>
          <w:t>Zarejestrowanie repozytorium EDM</w:t>
        </w:r>
        <w:r w:rsidR="00F63F2B">
          <w:rPr>
            <w:noProof/>
            <w:webHidden/>
          </w:rPr>
          <w:tab/>
        </w:r>
        <w:r w:rsidR="00F63F2B">
          <w:rPr>
            <w:noProof/>
            <w:webHidden/>
          </w:rPr>
          <w:fldChar w:fldCharType="begin"/>
        </w:r>
        <w:r w:rsidR="00F63F2B">
          <w:rPr>
            <w:noProof/>
            <w:webHidden/>
          </w:rPr>
          <w:instrText xml:space="preserve"> PAGEREF _Toc153972542 \h </w:instrText>
        </w:r>
        <w:r w:rsidR="00F63F2B">
          <w:rPr>
            <w:noProof/>
            <w:webHidden/>
          </w:rPr>
        </w:r>
        <w:r w:rsidR="00F63F2B">
          <w:rPr>
            <w:noProof/>
            <w:webHidden/>
          </w:rPr>
          <w:fldChar w:fldCharType="separate"/>
        </w:r>
        <w:r w:rsidR="00F63F2B">
          <w:rPr>
            <w:noProof/>
            <w:webHidden/>
          </w:rPr>
          <w:t>42</w:t>
        </w:r>
        <w:r w:rsidR="00F63F2B">
          <w:rPr>
            <w:noProof/>
            <w:webHidden/>
          </w:rPr>
          <w:fldChar w:fldCharType="end"/>
        </w:r>
      </w:hyperlink>
    </w:p>
    <w:p w14:paraId="2BD71477" w14:textId="33D276B8"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43" w:history="1">
        <w:r w:rsidR="00F63F2B" w:rsidRPr="004D1C03">
          <w:rPr>
            <w:rStyle w:val="Hipercze"/>
            <w:rFonts w:cs="Times New Roman"/>
            <w:noProof/>
          </w:rPr>
          <w:t>10.3.</w:t>
        </w:r>
        <w:r w:rsidR="00F63F2B">
          <w:rPr>
            <w:rFonts w:asciiTheme="minorHAnsi" w:eastAsiaTheme="minorEastAsia" w:hAnsiTheme="minorHAnsi" w:cstheme="minorBidi"/>
            <w:noProof/>
            <w:szCs w:val="22"/>
            <w:lang w:eastAsia="pl-PL"/>
          </w:rPr>
          <w:tab/>
        </w:r>
        <w:r w:rsidR="00F63F2B" w:rsidRPr="004D1C03">
          <w:rPr>
            <w:rStyle w:val="Hipercze"/>
            <w:noProof/>
          </w:rPr>
          <w:t>Przekazanie dokumentu EDM razem z metadanymi</w:t>
        </w:r>
        <w:r w:rsidR="00F63F2B">
          <w:rPr>
            <w:noProof/>
            <w:webHidden/>
          </w:rPr>
          <w:tab/>
        </w:r>
        <w:r w:rsidR="00F63F2B">
          <w:rPr>
            <w:noProof/>
            <w:webHidden/>
          </w:rPr>
          <w:fldChar w:fldCharType="begin"/>
        </w:r>
        <w:r w:rsidR="00F63F2B">
          <w:rPr>
            <w:noProof/>
            <w:webHidden/>
          </w:rPr>
          <w:instrText xml:space="preserve"> PAGEREF _Toc153972543 \h </w:instrText>
        </w:r>
        <w:r w:rsidR="00F63F2B">
          <w:rPr>
            <w:noProof/>
            <w:webHidden/>
          </w:rPr>
        </w:r>
        <w:r w:rsidR="00F63F2B">
          <w:rPr>
            <w:noProof/>
            <w:webHidden/>
          </w:rPr>
          <w:fldChar w:fldCharType="separate"/>
        </w:r>
        <w:r w:rsidR="00F63F2B">
          <w:rPr>
            <w:noProof/>
            <w:webHidden/>
          </w:rPr>
          <w:t>43</w:t>
        </w:r>
        <w:r w:rsidR="00F63F2B">
          <w:rPr>
            <w:noProof/>
            <w:webHidden/>
          </w:rPr>
          <w:fldChar w:fldCharType="end"/>
        </w:r>
      </w:hyperlink>
    </w:p>
    <w:p w14:paraId="7538D58B" w14:textId="584A7D1B"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44" w:history="1">
        <w:r w:rsidR="00F63F2B" w:rsidRPr="004D1C03">
          <w:rPr>
            <w:rStyle w:val="Hipercze"/>
            <w:rFonts w:cs="Times New Roman"/>
            <w:noProof/>
          </w:rPr>
          <w:t>10.4.</w:t>
        </w:r>
        <w:r w:rsidR="00F63F2B">
          <w:rPr>
            <w:rFonts w:asciiTheme="minorHAnsi" w:eastAsiaTheme="minorEastAsia" w:hAnsiTheme="minorHAnsi" w:cstheme="minorBidi"/>
            <w:noProof/>
            <w:szCs w:val="22"/>
            <w:lang w:eastAsia="pl-PL"/>
          </w:rPr>
          <w:tab/>
        </w:r>
        <w:r w:rsidR="00F63F2B" w:rsidRPr="004D1C03">
          <w:rPr>
            <w:rStyle w:val="Hipercze"/>
            <w:noProof/>
          </w:rPr>
          <w:t>Wyszukanie i pobranie EDM z Domeny Podmiotu</w:t>
        </w:r>
        <w:r w:rsidR="00F63F2B">
          <w:rPr>
            <w:noProof/>
            <w:webHidden/>
          </w:rPr>
          <w:tab/>
        </w:r>
        <w:r w:rsidR="00F63F2B">
          <w:rPr>
            <w:noProof/>
            <w:webHidden/>
          </w:rPr>
          <w:fldChar w:fldCharType="begin"/>
        </w:r>
        <w:r w:rsidR="00F63F2B">
          <w:rPr>
            <w:noProof/>
            <w:webHidden/>
          </w:rPr>
          <w:instrText xml:space="preserve"> PAGEREF _Toc153972544 \h </w:instrText>
        </w:r>
        <w:r w:rsidR="00F63F2B">
          <w:rPr>
            <w:noProof/>
            <w:webHidden/>
          </w:rPr>
        </w:r>
        <w:r w:rsidR="00F63F2B">
          <w:rPr>
            <w:noProof/>
            <w:webHidden/>
          </w:rPr>
          <w:fldChar w:fldCharType="separate"/>
        </w:r>
        <w:r w:rsidR="00F63F2B">
          <w:rPr>
            <w:noProof/>
            <w:webHidden/>
          </w:rPr>
          <w:t>45</w:t>
        </w:r>
        <w:r w:rsidR="00F63F2B">
          <w:rPr>
            <w:noProof/>
            <w:webHidden/>
          </w:rPr>
          <w:fldChar w:fldCharType="end"/>
        </w:r>
      </w:hyperlink>
    </w:p>
    <w:p w14:paraId="20653E2B" w14:textId="2CADF13D"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45" w:history="1">
        <w:r w:rsidR="00F63F2B" w:rsidRPr="004D1C03">
          <w:rPr>
            <w:rStyle w:val="Hipercze"/>
            <w:rFonts w:cs="Times New Roman"/>
            <w:noProof/>
          </w:rPr>
          <w:t>10.5.</w:t>
        </w:r>
        <w:r w:rsidR="00F63F2B">
          <w:rPr>
            <w:rFonts w:asciiTheme="minorHAnsi" w:eastAsiaTheme="minorEastAsia" w:hAnsiTheme="minorHAnsi" w:cstheme="minorBidi"/>
            <w:noProof/>
            <w:szCs w:val="22"/>
            <w:lang w:eastAsia="pl-PL"/>
          </w:rPr>
          <w:tab/>
        </w:r>
        <w:r w:rsidR="00F63F2B" w:rsidRPr="004D1C03">
          <w:rPr>
            <w:rStyle w:val="Hipercze"/>
            <w:noProof/>
          </w:rPr>
          <w:t>Aktualizacja metadanych EDM</w:t>
        </w:r>
        <w:r w:rsidR="00F63F2B">
          <w:rPr>
            <w:noProof/>
            <w:webHidden/>
          </w:rPr>
          <w:tab/>
        </w:r>
        <w:r w:rsidR="00F63F2B">
          <w:rPr>
            <w:noProof/>
            <w:webHidden/>
          </w:rPr>
          <w:fldChar w:fldCharType="begin"/>
        </w:r>
        <w:r w:rsidR="00F63F2B">
          <w:rPr>
            <w:noProof/>
            <w:webHidden/>
          </w:rPr>
          <w:instrText xml:space="preserve"> PAGEREF _Toc153972545 \h </w:instrText>
        </w:r>
        <w:r w:rsidR="00F63F2B">
          <w:rPr>
            <w:noProof/>
            <w:webHidden/>
          </w:rPr>
        </w:r>
        <w:r w:rsidR="00F63F2B">
          <w:rPr>
            <w:noProof/>
            <w:webHidden/>
          </w:rPr>
          <w:fldChar w:fldCharType="separate"/>
        </w:r>
        <w:r w:rsidR="00F63F2B">
          <w:rPr>
            <w:noProof/>
            <w:webHidden/>
          </w:rPr>
          <w:t>46</w:t>
        </w:r>
        <w:r w:rsidR="00F63F2B">
          <w:rPr>
            <w:noProof/>
            <w:webHidden/>
          </w:rPr>
          <w:fldChar w:fldCharType="end"/>
        </w:r>
      </w:hyperlink>
    </w:p>
    <w:p w14:paraId="670EB715" w14:textId="384EBDBB" w:rsidR="00F63F2B" w:rsidRDefault="006E1A73">
      <w:pPr>
        <w:pStyle w:val="Spistreci1"/>
        <w:rPr>
          <w:rFonts w:asciiTheme="minorHAnsi" w:eastAsiaTheme="minorEastAsia" w:hAnsiTheme="minorHAnsi" w:cstheme="minorBidi"/>
          <w:b w:val="0"/>
          <w:noProof/>
          <w:szCs w:val="22"/>
          <w:lang w:eastAsia="pl-PL"/>
        </w:rPr>
      </w:pPr>
      <w:hyperlink w:anchor="_Toc153972546" w:history="1">
        <w:r w:rsidR="00F63F2B" w:rsidRPr="004D1C03">
          <w:rPr>
            <w:rStyle w:val="Hipercze"/>
            <w:rFonts w:cs="Times New Roman"/>
            <w:noProof/>
          </w:rPr>
          <w:t>11.</w:t>
        </w:r>
        <w:r w:rsidR="00F63F2B">
          <w:rPr>
            <w:rFonts w:asciiTheme="minorHAnsi" w:eastAsiaTheme="minorEastAsia" w:hAnsiTheme="minorHAnsi" w:cstheme="minorBidi"/>
            <w:b w:val="0"/>
            <w:noProof/>
            <w:szCs w:val="22"/>
            <w:lang w:eastAsia="pl-PL"/>
          </w:rPr>
          <w:tab/>
        </w:r>
        <w:r w:rsidR="00F63F2B" w:rsidRPr="004D1C03">
          <w:rPr>
            <w:rStyle w:val="Hipercze"/>
            <w:noProof/>
          </w:rPr>
          <w:t>Polityki dostępu do danych</w:t>
        </w:r>
        <w:r w:rsidR="00F63F2B">
          <w:rPr>
            <w:noProof/>
            <w:webHidden/>
          </w:rPr>
          <w:tab/>
        </w:r>
        <w:r w:rsidR="00F63F2B">
          <w:rPr>
            <w:noProof/>
            <w:webHidden/>
          </w:rPr>
          <w:fldChar w:fldCharType="begin"/>
        </w:r>
        <w:r w:rsidR="00F63F2B">
          <w:rPr>
            <w:noProof/>
            <w:webHidden/>
          </w:rPr>
          <w:instrText xml:space="preserve"> PAGEREF _Toc153972546 \h </w:instrText>
        </w:r>
        <w:r w:rsidR="00F63F2B">
          <w:rPr>
            <w:noProof/>
            <w:webHidden/>
          </w:rPr>
        </w:r>
        <w:r w:rsidR="00F63F2B">
          <w:rPr>
            <w:noProof/>
            <w:webHidden/>
          </w:rPr>
          <w:fldChar w:fldCharType="separate"/>
        </w:r>
        <w:r w:rsidR="00F63F2B">
          <w:rPr>
            <w:noProof/>
            <w:webHidden/>
          </w:rPr>
          <w:t>47</w:t>
        </w:r>
        <w:r w:rsidR="00F63F2B">
          <w:rPr>
            <w:noProof/>
            <w:webHidden/>
          </w:rPr>
          <w:fldChar w:fldCharType="end"/>
        </w:r>
      </w:hyperlink>
    </w:p>
    <w:p w14:paraId="3A929B10" w14:textId="63B6BAC6"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47" w:history="1">
        <w:r w:rsidR="00F63F2B" w:rsidRPr="004D1C03">
          <w:rPr>
            <w:rStyle w:val="Hipercze"/>
            <w:rFonts w:cs="Times New Roman"/>
            <w:noProof/>
          </w:rPr>
          <w:t>11.1.</w:t>
        </w:r>
        <w:r w:rsidR="00F63F2B">
          <w:rPr>
            <w:rFonts w:asciiTheme="minorHAnsi" w:eastAsiaTheme="minorEastAsia" w:hAnsiTheme="minorHAnsi" w:cstheme="minorBidi"/>
            <w:noProof/>
            <w:szCs w:val="22"/>
            <w:lang w:eastAsia="pl-PL"/>
          </w:rPr>
          <w:tab/>
        </w:r>
        <w:r w:rsidR="00F63F2B" w:rsidRPr="004D1C03">
          <w:rPr>
            <w:rStyle w:val="Hipercze"/>
            <w:noProof/>
          </w:rPr>
          <w:t>Polityki obowiązujące w Domenie Podmiotu</w:t>
        </w:r>
        <w:r w:rsidR="00F63F2B">
          <w:rPr>
            <w:noProof/>
            <w:webHidden/>
          </w:rPr>
          <w:tab/>
        </w:r>
        <w:r w:rsidR="00F63F2B">
          <w:rPr>
            <w:noProof/>
            <w:webHidden/>
          </w:rPr>
          <w:fldChar w:fldCharType="begin"/>
        </w:r>
        <w:r w:rsidR="00F63F2B">
          <w:rPr>
            <w:noProof/>
            <w:webHidden/>
          </w:rPr>
          <w:instrText xml:space="preserve"> PAGEREF _Toc153972547 \h </w:instrText>
        </w:r>
        <w:r w:rsidR="00F63F2B">
          <w:rPr>
            <w:noProof/>
            <w:webHidden/>
          </w:rPr>
        </w:r>
        <w:r w:rsidR="00F63F2B">
          <w:rPr>
            <w:noProof/>
            <w:webHidden/>
          </w:rPr>
          <w:fldChar w:fldCharType="separate"/>
        </w:r>
        <w:r w:rsidR="00F63F2B">
          <w:rPr>
            <w:noProof/>
            <w:webHidden/>
          </w:rPr>
          <w:t>48</w:t>
        </w:r>
        <w:r w:rsidR="00F63F2B">
          <w:rPr>
            <w:noProof/>
            <w:webHidden/>
          </w:rPr>
          <w:fldChar w:fldCharType="end"/>
        </w:r>
      </w:hyperlink>
    </w:p>
    <w:p w14:paraId="25538703" w14:textId="5D20EE36"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48" w:history="1">
        <w:r w:rsidR="00F63F2B" w:rsidRPr="004D1C03">
          <w:rPr>
            <w:rStyle w:val="Hipercze"/>
            <w:rFonts w:cs="Times New Roman"/>
            <w:noProof/>
          </w:rPr>
          <w:t>11.2.</w:t>
        </w:r>
        <w:r w:rsidR="00F63F2B">
          <w:rPr>
            <w:rFonts w:asciiTheme="minorHAnsi" w:eastAsiaTheme="minorEastAsia" w:hAnsiTheme="minorHAnsi" w:cstheme="minorBidi"/>
            <w:noProof/>
            <w:szCs w:val="22"/>
            <w:lang w:eastAsia="pl-PL"/>
          </w:rPr>
          <w:tab/>
        </w:r>
        <w:r w:rsidR="00F63F2B" w:rsidRPr="004D1C03">
          <w:rPr>
            <w:rStyle w:val="Hipercze"/>
            <w:noProof/>
          </w:rPr>
          <w:t>Polityki obowiązujące w Domenie Krajowej</w:t>
        </w:r>
        <w:r w:rsidR="00F63F2B">
          <w:rPr>
            <w:noProof/>
            <w:webHidden/>
          </w:rPr>
          <w:tab/>
        </w:r>
        <w:r w:rsidR="00F63F2B">
          <w:rPr>
            <w:noProof/>
            <w:webHidden/>
          </w:rPr>
          <w:fldChar w:fldCharType="begin"/>
        </w:r>
        <w:r w:rsidR="00F63F2B">
          <w:rPr>
            <w:noProof/>
            <w:webHidden/>
          </w:rPr>
          <w:instrText xml:space="preserve"> PAGEREF _Toc153972548 \h </w:instrText>
        </w:r>
        <w:r w:rsidR="00F63F2B">
          <w:rPr>
            <w:noProof/>
            <w:webHidden/>
          </w:rPr>
        </w:r>
        <w:r w:rsidR="00F63F2B">
          <w:rPr>
            <w:noProof/>
            <w:webHidden/>
          </w:rPr>
          <w:fldChar w:fldCharType="separate"/>
        </w:r>
        <w:r w:rsidR="00F63F2B">
          <w:rPr>
            <w:noProof/>
            <w:webHidden/>
          </w:rPr>
          <w:t>48</w:t>
        </w:r>
        <w:r w:rsidR="00F63F2B">
          <w:rPr>
            <w:noProof/>
            <w:webHidden/>
          </w:rPr>
          <w:fldChar w:fldCharType="end"/>
        </w:r>
      </w:hyperlink>
    </w:p>
    <w:p w14:paraId="106F3B89" w14:textId="02012142" w:rsidR="00F63F2B" w:rsidRDefault="006E1A73">
      <w:pPr>
        <w:pStyle w:val="Spistreci1"/>
        <w:rPr>
          <w:rFonts w:asciiTheme="minorHAnsi" w:eastAsiaTheme="minorEastAsia" w:hAnsiTheme="minorHAnsi" w:cstheme="minorBidi"/>
          <w:b w:val="0"/>
          <w:noProof/>
          <w:szCs w:val="22"/>
          <w:lang w:eastAsia="pl-PL"/>
        </w:rPr>
      </w:pPr>
      <w:hyperlink w:anchor="_Toc153972549" w:history="1">
        <w:r w:rsidR="00F63F2B" w:rsidRPr="004D1C03">
          <w:rPr>
            <w:rStyle w:val="Hipercze"/>
            <w:rFonts w:cs="Times New Roman"/>
            <w:noProof/>
          </w:rPr>
          <w:t>12.</w:t>
        </w:r>
        <w:r w:rsidR="00F63F2B">
          <w:rPr>
            <w:rFonts w:asciiTheme="minorHAnsi" w:eastAsiaTheme="minorEastAsia" w:hAnsiTheme="minorHAnsi" w:cstheme="minorBidi"/>
            <w:b w:val="0"/>
            <w:noProof/>
            <w:szCs w:val="22"/>
            <w:lang w:eastAsia="pl-PL"/>
          </w:rPr>
          <w:tab/>
        </w:r>
        <w:r w:rsidR="00F63F2B" w:rsidRPr="004D1C03">
          <w:rPr>
            <w:rStyle w:val="Hipercze"/>
            <w:noProof/>
          </w:rPr>
          <w:t>Bezpieczeństwo</w:t>
        </w:r>
        <w:r w:rsidR="00F63F2B">
          <w:rPr>
            <w:noProof/>
            <w:webHidden/>
          </w:rPr>
          <w:tab/>
        </w:r>
        <w:r w:rsidR="00F63F2B">
          <w:rPr>
            <w:noProof/>
            <w:webHidden/>
          </w:rPr>
          <w:fldChar w:fldCharType="begin"/>
        </w:r>
        <w:r w:rsidR="00F63F2B">
          <w:rPr>
            <w:noProof/>
            <w:webHidden/>
          </w:rPr>
          <w:instrText xml:space="preserve"> PAGEREF _Toc153972549 \h </w:instrText>
        </w:r>
        <w:r w:rsidR="00F63F2B">
          <w:rPr>
            <w:noProof/>
            <w:webHidden/>
          </w:rPr>
        </w:r>
        <w:r w:rsidR="00F63F2B">
          <w:rPr>
            <w:noProof/>
            <w:webHidden/>
          </w:rPr>
          <w:fldChar w:fldCharType="separate"/>
        </w:r>
        <w:r w:rsidR="00F63F2B">
          <w:rPr>
            <w:noProof/>
            <w:webHidden/>
          </w:rPr>
          <w:t>51</w:t>
        </w:r>
        <w:r w:rsidR="00F63F2B">
          <w:rPr>
            <w:noProof/>
            <w:webHidden/>
          </w:rPr>
          <w:fldChar w:fldCharType="end"/>
        </w:r>
      </w:hyperlink>
    </w:p>
    <w:p w14:paraId="164BA826" w14:textId="0DFB3AAF"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50" w:history="1">
        <w:r w:rsidR="00F63F2B" w:rsidRPr="004D1C03">
          <w:rPr>
            <w:rStyle w:val="Hipercze"/>
            <w:rFonts w:cs="Times New Roman"/>
            <w:noProof/>
          </w:rPr>
          <w:t>12.1.</w:t>
        </w:r>
        <w:r w:rsidR="00F63F2B">
          <w:rPr>
            <w:rFonts w:asciiTheme="minorHAnsi" w:eastAsiaTheme="minorEastAsia" w:hAnsiTheme="minorHAnsi" w:cstheme="minorBidi"/>
            <w:noProof/>
            <w:szCs w:val="22"/>
            <w:lang w:eastAsia="pl-PL"/>
          </w:rPr>
          <w:tab/>
        </w:r>
        <w:r w:rsidR="00F63F2B" w:rsidRPr="004D1C03">
          <w:rPr>
            <w:rStyle w:val="Hipercze"/>
            <w:noProof/>
          </w:rPr>
          <w:t>Uwierzytelnienie i autoryzacja systemów</w:t>
        </w:r>
        <w:r w:rsidR="00F63F2B">
          <w:rPr>
            <w:noProof/>
            <w:webHidden/>
          </w:rPr>
          <w:tab/>
        </w:r>
        <w:r w:rsidR="00F63F2B">
          <w:rPr>
            <w:noProof/>
            <w:webHidden/>
          </w:rPr>
          <w:fldChar w:fldCharType="begin"/>
        </w:r>
        <w:r w:rsidR="00F63F2B">
          <w:rPr>
            <w:noProof/>
            <w:webHidden/>
          </w:rPr>
          <w:instrText xml:space="preserve"> PAGEREF _Toc153972550 \h </w:instrText>
        </w:r>
        <w:r w:rsidR="00F63F2B">
          <w:rPr>
            <w:noProof/>
            <w:webHidden/>
          </w:rPr>
        </w:r>
        <w:r w:rsidR="00F63F2B">
          <w:rPr>
            <w:noProof/>
            <w:webHidden/>
          </w:rPr>
          <w:fldChar w:fldCharType="separate"/>
        </w:r>
        <w:r w:rsidR="00F63F2B">
          <w:rPr>
            <w:noProof/>
            <w:webHidden/>
          </w:rPr>
          <w:t>51</w:t>
        </w:r>
        <w:r w:rsidR="00F63F2B">
          <w:rPr>
            <w:noProof/>
            <w:webHidden/>
          </w:rPr>
          <w:fldChar w:fldCharType="end"/>
        </w:r>
      </w:hyperlink>
    </w:p>
    <w:p w14:paraId="6F7E882D" w14:textId="5E031994"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51" w:history="1">
        <w:r w:rsidR="00F63F2B" w:rsidRPr="004D1C03">
          <w:rPr>
            <w:rStyle w:val="Hipercze"/>
            <w:rFonts w:cs="Times New Roman"/>
            <w:noProof/>
          </w:rPr>
          <w:t>12.2.</w:t>
        </w:r>
        <w:r w:rsidR="00F63F2B">
          <w:rPr>
            <w:rFonts w:asciiTheme="minorHAnsi" w:eastAsiaTheme="minorEastAsia" w:hAnsiTheme="minorHAnsi" w:cstheme="minorBidi"/>
            <w:noProof/>
            <w:szCs w:val="22"/>
            <w:lang w:eastAsia="pl-PL"/>
          </w:rPr>
          <w:tab/>
        </w:r>
        <w:r w:rsidR="00F63F2B" w:rsidRPr="004D1C03">
          <w:rPr>
            <w:rStyle w:val="Hipercze"/>
            <w:noProof/>
          </w:rPr>
          <w:t>Dostęp do informacji</w:t>
        </w:r>
        <w:r w:rsidR="00F63F2B">
          <w:rPr>
            <w:noProof/>
            <w:webHidden/>
          </w:rPr>
          <w:tab/>
        </w:r>
        <w:r w:rsidR="00F63F2B">
          <w:rPr>
            <w:noProof/>
            <w:webHidden/>
          </w:rPr>
          <w:fldChar w:fldCharType="begin"/>
        </w:r>
        <w:r w:rsidR="00F63F2B">
          <w:rPr>
            <w:noProof/>
            <w:webHidden/>
          </w:rPr>
          <w:instrText xml:space="preserve"> PAGEREF _Toc153972551 \h </w:instrText>
        </w:r>
        <w:r w:rsidR="00F63F2B">
          <w:rPr>
            <w:noProof/>
            <w:webHidden/>
          </w:rPr>
        </w:r>
        <w:r w:rsidR="00F63F2B">
          <w:rPr>
            <w:noProof/>
            <w:webHidden/>
          </w:rPr>
          <w:fldChar w:fldCharType="separate"/>
        </w:r>
        <w:r w:rsidR="00F63F2B">
          <w:rPr>
            <w:noProof/>
            <w:webHidden/>
          </w:rPr>
          <w:t>51</w:t>
        </w:r>
        <w:r w:rsidR="00F63F2B">
          <w:rPr>
            <w:noProof/>
            <w:webHidden/>
          </w:rPr>
          <w:fldChar w:fldCharType="end"/>
        </w:r>
      </w:hyperlink>
    </w:p>
    <w:p w14:paraId="643B2666" w14:textId="6E4AA18E"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52" w:history="1">
        <w:r w:rsidR="00F63F2B" w:rsidRPr="004D1C03">
          <w:rPr>
            <w:rStyle w:val="Hipercze"/>
            <w:rFonts w:cs="Times New Roman"/>
            <w:noProof/>
          </w:rPr>
          <w:t>12.3.</w:t>
        </w:r>
        <w:r w:rsidR="00F63F2B">
          <w:rPr>
            <w:rFonts w:asciiTheme="minorHAnsi" w:eastAsiaTheme="minorEastAsia" w:hAnsiTheme="minorHAnsi" w:cstheme="minorBidi"/>
            <w:noProof/>
            <w:szCs w:val="22"/>
            <w:lang w:eastAsia="pl-PL"/>
          </w:rPr>
          <w:tab/>
        </w:r>
        <w:r w:rsidR="00F63F2B" w:rsidRPr="004D1C03">
          <w:rPr>
            <w:rStyle w:val="Hipercze"/>
            <w:noProof/>
          </w:rPr>
          <w:t>Integralność danych</w:t>
        </w:r>
        <w:r w:rsidR="00F63F2B">
          <w:rPr>
            <w:noProof/>
            <w:webHidden/>
          </w:rPr>
          <w:tab/>
        </w:r>
        <w:r w:rsidR="00F63F2B">
          <w:rPr>
            <w:noProof/>
            <w:webHidden/>
          </w:rPr>
          <w:fldChar w:fldCharType="begin"/>
        </w:r>
        <w:r w:rsidR="00F63F2B">
          <w:rPr>
            <w:noProof/>
            <w:webHidden/>
          </w:rPr>
          <w:instrText xml:space="preserve"> PAGEREF _Toc153972552 \h </w:instrText>
        </w:r>
        <w:r w:rsidR="00F63F2B">
          <w:rPr>
            <w:noProof/>
            <w:webHidden/>
          </w:rPr>
        </w:r>
        <w:r w:rsidR="00F63F2B">
          <w:rPr>
            <w:noProof/>
            <w:webHidden/>
          </w:rPr>
          <w:fldChar w:fldCharType="separate"/>
        </w:r>
        <w:r w:rsidR="00F63F2B">
          <w:rPr>
            <w:noProof/>
            <w:webHidden/>
          </w:rPr>
          <w:t>51</w:t>
        </w:r>
        <w:r w:rsidR="00F63F2B">
          <w:rPr>
            <w:noProof/>
            <w:webHidden/>
          </w:rPr>
          <w:fldChar w:fldCharType="end"/>
        </w:r>
      </w:hyperlink>
    </w:p>
    <w:p w14:paraId="4C3D013A" w14:textId="61146C6C"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53" w:history="1">
        <w:r w:rsidR="00F63F2B" w:rsidRPr="004D1C03">
          <w:rPr>
            <w:rStyle w:val="Hipercze"/>
            <w:rFonts w:cs="Times New Roman"/>
            <w:noProof/>
          </w:rPr>
          <w:t>12.4.</w:t>
        </w:r>
        <w:r w:rsidR="00F63F2B">
          <w:rPr>
            <w:rFonts w:asciiTheme="minorHAnsi" w:eastAsiaTheme="minorEastAsia" w:hAnsiTheme="minorHAnsi" w:cstheme="minorBidi"/>
            <w:noProof/>
            <w:szCs w:val="22"/>
            <w:lang w:eastAsia="pl-PL"/>
          </w:rPr>
          <w:tab/>
        </w:r>
        <w:r w:rsidR="00F63F2B" w:rsidRPr="004D1C03">
          <w:rPr>
            <w:rStyle w:val="Hipercze"/>
            <w:noProof/>
          </w:rPr>
          <w:t>Synchronizacja czasu</w:t>
        </w:r>
        <w:r w:rsidR="00F63F2B">
          <w:rPr>
            <w:noProof/>
            <w:webHidden/>
          </w:rPr>
          <w:tab/>
        </w:r>
        <w:r w:rsidR="00F63F2B">
          <w:rPr>
            <w:noProof/>
            <w:webHidden/>
          </w:rPr>
          <w:fldChar w:fldCharType="begin"/>
        </w:r>
        <w:r w:rsidR="00F63F2B">
          <w:rPr>
            <w:noProof/>
            <w:webHidden/>
          </w:rPr>
          <w:instrText xml:space="preserve"> PAGEREF _Toc153972553 \h </w:instrText>
        </w:r>
        <w:r w:rsidR="00F63F2B">
          <w:rPr>
            <w:noProof/>
            <w:webHidden/>
          </w:rPr>
        </w:r>
        <w:r w:rsidR="00F63F2B">
          <w:rPr>
            <w:noProof/>
            <w:webHidden/>
          </w:rPr>
          <w:fldChar w:fldCharType="separate"/>
        </w:r>
        <w:r w:rsidR="00F63F2B">
          <w:rPr>
            <w:noProof/>
            <w:webHidden/>
          </w:rPr>
          <w:t>52</w:t>
        </w:r>
        <w:r w:rsidR="00F63F2B">
          <w:rPr>
            <w:noProof/>
            <w:webHidden/>
          </w:rPr>
          <w:fldChar w:fldCharType="end"/>
        </w:r>
      </w:hyperlink>
    </w:p>
    <w:p w14:paraId="5B64F6AB" w14:textId="23ABC292" w:rsidR="00F63F2B" w:rsidRDefault="006E1A73">
      <w:pPr>
        <w:pStyle w:val="Spistreci1"/>
        <w:rPr>
          <w:rFonts w:asciiTheme="minorHAnsi" w:eastAsiaTheme="minorEastAsia" w:hAnsiTheme="minorHAnsi" w:cstheme="minorBidi"/>
          <w:b w:val="0"/>
          <w:noProof/>
          <w:szCs w:val="22"/>
          <w:lang w:eastAsia="pl-PL"/>
        </w:rPr>
      </w:pPr>
      <w:hyperlink w:anchor="_Toc153972554" w:history="1">
        <w:r w:rsidR="00F63F2B" w:rsidRPr="004D1C03">
          <w:rPr>
            <w:rStyle w:val="Hipercze"/>
            <w:rFonts w:cs="Times New Roman"/>
            <w:noProof/>
          </w:rPr>
          <w:t>13.</w:t>
        </w:r>
        <w:r w:rsidR="00F63F2B">
          <w:rPr>
            <w:rFonts w:asciiTheme="minorHAnsi" w:eastAsiaTheme="minorEastAsia" w:hAnsiTheme="minorHAnsi" w:cstheme="minorBidi"/>
            <w:b w:val="0"/>
            <w:noProof/>
            <w:szCs w:val="22"/>
            <w:lang w:eastAsia="pl-PL"/>
          </w:rPr>
          <w:tab/>
        </w:r>
        <w:r w:rsidR="00F63F2B" w:rsidRPr="004D1C03">
          <w:rPr>
            <w:rStyle w:val="Hipercze"/>
            <w:noProof/>
          </w:rPr>
          <w:t>Korzystanie z usług wystawionych dla integratorów</w:t>
        </w:r>
        <w:r w:rsidR="00F63F2B">
          <w:rPr>
            <w:noProof/>
            <w:webHidden/>
          </w:rPr>
          <w:tab/>
        </w:r>
        <w:r w:rsidR="00F63F2B">
          <w:rPr>
            <w:noProof/>
            <w:webHidden/>
          </w:rPr>
          <w:fldChar w:fldCharType="begin"/>
        </w:r>
        <w:r w:rsidR="00F63F2B">
          <w:rPr>
            <w:noProof/>
            <w:webHidden/>
          </w:rPr>
          <w:instrText xml:space="preserve"> PAGEREF _Toc153972554 \h </w:instrText>
        </w:r>
        <w:r w:rsidR="00F63F2B">
          <w:rPr>
            <w:noProof/>
            <w:webHidden/>
          </w:rPr>
        </w:r>
        <w:r w:rsidR="00F63F2B">
          <w:rPr>
            <w:noProof/>
            <w:webHidden/>
          </w:rPr>
          <w:fldChar w:fldCharType="separate"/>
        </w:r>
        <w:r w:rsidR="00F63F2B">
          <w:rPr>
            <w:noProof/>
            <w:webHidden/>
          </w:rPr>
          <w:t>53</w:t>
        </w:r>
        <w:r w:rsidR="00F63F2B">
          <w:rPr>
            <w:noProof/>
            <w:webHidden/>
          </w:rPr>
          <w:fldChar w:fldCharType="end"/>
        </w:r>
      </w:hyperlink>
    </w:p>
    <w:p w14:paraId="4B57EDD7" w14:textId="787E8E11"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55" w:history="1">
        <w:r w:rsidR="00F63F2B" w:rsidRPr="004D1C03">
          <w:rPr>
            <w:rStyle w:val="Hipercze"/>
            <w:rFonts w:cs="Times New Roman"/>
            <w:noProof/>
          </w:rPr>
          <w:t>13.1.</w:t>
        </w:r>
        <w:r w:rsidR="00F63F2B">
          <w:rPr>
            <w:rFonts w:asciiTheme="minorHAnsi" w:eastAsiaTheme="minorEastAsia" w:hAnsiTheme="minorHAnsi" w:cstheme="minorBidi"/>
            <w:noProof/>
            <w:szCs w:val="22"/>
            <w:lang w:eastAsia="pl-PL"/>
          </w:rPr>
          <w:tab/>
        </w:r>
        <w:r w:rsidR="00F63F2B" w:rsidRPr="004D1C03">
          <w:rPr>
            <w:rStyle w:val="Hipercze"/>
            <w:noProof/>
          </w:rPr>
          <w:t>Lista usług wystawionych dla integratorów</w:t>
        </w:r>
        <w:r w:rsidR="00F63F2B">
          <w:rPr>
            <w:noProof/>
            <w:webHidden/>
          </w:rPr>
          <w:tab/>
        </w:r>
        <w:r w:rsidR="00F63F2B">
          <w:rPr>
            <w:noProof/>
            <w:webHidden/>
          </w:rPr>
          <w:fldChar w:fldCharType="begin"/>
        </w:r>
        <w:r w:rsidR="00F63F2B">
          <w:rPr>
            <w:noProof/>
            <w:webHidden/>
          </w:rPr>
          <w:instrText xml:space="preserve"> PAGEREF _Toc153972555 \h </w:instrText>
        </w:r>
        <w:r w:rsidR="00F63F2B">
          <w:rPr>
            <w:noProof/>
            <w:webHidden/>
          </w:rPr>
        </w:r>
        <w:r w:rsidR="00F63F2B">
          <w:rPr>
            <w:noProof/>
            <w:webHidden/>
          </w:rPr>
          <w:fldChar w:fldCharType="separate"/>
        </w:r>
        <w:r w:rsidR="00F63F2B">
          <w:rPr>
            <w:noProof/>
            <w:webHidden/>
          </w:rPr>
          <w:t>53</w:t>
        </w:r>
        <w:r w:rsidR="00F63F2B">
          <w:rPr>
            <w:noProof/>
            <w:webHidden/>
          </w:rPr>
          <w:fldChar w:fldCharType="end"/>
        </w:r>
      </w:hyperlink>
    </w:p>
    <w:p w14:paraId="074C2448" w14:textId="2672C195" w:rsidR="00F63F2B" w:rsidRDefault="006E1A73">
      <w:pPr>
        <w:pStyle w:val="Spistreci1"/>
        <w:rPr>
          <w:rFonts w:asciiTheme="minorHAnsi" w:eastAsiaTheme="minorEastAsia" w:hAnsiTheme="minorHAnsi" w:cstheme="minorBidi"/>
          <w:b w:val="0"/>
          <w:noProof/>
          <w:szCs w:val="22"/>
          <w:lang w:eastAsia="pl-PL"/>
        </w:rPr>
      </w:pPr>
      <w:hyperlink w:anchor="_Toc153972556" w:history="1">
        <w:r w:rsidR="00F63F2B" w:rsidRPr="004D1C03">
          <w:rPr>
            <w:rStyle w:val="Hipercze"/>
            <w:rFonts w:cs="Times New Roman"/>
            <w:noProof/>
          </w:rPr>
          <w:t>14.</w:t>
        </w:r>
        <w:r w:rsidR="00F63F2B">
          <w:rPr>
            <w:rFonts w:asciiTheme="minorHAnsi" w:eastAsiaTheme="minorEastAsia" w:hAnsiTheme="minorHAnsi" w:cstheme="minorBidi"/>
            <w:b w:val="0"/>
            <w:noProof/>
            <w:szCs w:val="22"/>
            <w:lang w:eastAsia="pl-PL"/>
          </w:rPr>
          <w:tab/>
        </w:r>
        <w:r w:rsidR="00F63F2B" w:rsidRPr="004D1C03">
          <w:rPr>
            <w:rStyle w:val="Hipercze"/>
            <w:noProof/>
          </w:rPr>
          <w:t>Przykłady</w:t>
        </w:r>
        <w:r w:rsidR="00F63F2B">
          <w:rPr>
            <w:noProof/>
            <w:webHidden/>
          </w:rPr>
          <w:tab/>
        </w:r>
        <w:r w:rsidR="00F63F2B">
          <w:rPr>
            <w:noProof/>
            <w:webHidden/>
          </w:rPr>
          <w:fldChar w:fldCharType="begin"/>
        </w:r>
        <w:r w:rsidR="00F63F2B">
          <w:rPr>
            <w:noProof/>
            <w:webHidden/>
          </w:rPr>
          <w:instrText xml:space="preserve"> PAGEREF _Toc153972556 \h </w:instrText>
        </w:r>
        <w:r w:rsidR="00F63F2B">
          <w:rPr>
            <w:noProof/>
            <w:webHidden/>
          </w:rPr>
        </w:r>
        <w:r w:rsidR="00F63F2B">
          <w:rPr>
            <w:noProof/>
            <w:webHidden/>
          </w:rPr>
          <w:fldChar w:fldCharType="separate"/>
        </w:r>
        <w:r w:rsidR="00F63F2B">
          <w:rPr>
            <w:noProof/>
            <w:webHidden/>
          </w:rPr>
          <w:t>54</w:t>
        </w:r>
        <w:r w:rsidR="00F63F2B">
          <w:rPr>
            <w:noProof/>
            <w:webHidden/>
          </w:rPr>
          <w:fldChar w:fldCharType="end"/>
        </w:r>
      </w:hyperlink>
    </w:p>
    <w:p w14:paraId="0F188319" w14:textId="05653292"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57" w:history="1">
        <w:r w:rsidR="00F63F2B" w:rsidRPr="004D1C03">
          <w:rPr>
            <w:rStyle w:val="Hipercze"/>
            <w:rFonts w:eastAsia="Arial" w:cs="Times New Roman"/>
            <w:noProof/>
          </w:rPr>
          <w:t>14.1.</w:t>
        </w:r>
        <w:r w:rsidR="00F63F2B">
          <w:rPr>
            <w:rFonts w:asciiTheme="minorHAnsi" w:eastAsiaTheme="minorEastAsia" w:hAnsiTheme="minorHAnsi" w:cstheme="minorBidi"/>
            <w:noProof/>
            <w:szCs w:val="22"/>
            <w:lang w:eastAsia="pl-PL"/>
          </w:rPr>
          <w:tab/>
        </w:r>
        <w:r w:rsidR="00F63F2B" w:rsidRPr="004D1C03">
          <w:rPr>
            <w:rStyle w:val="Hipercze"/>
            <w:rFonts w:eastAsia="Arial"/>
            <w:noProof/>
          </w:rPr>
          <w:t>Zarejestrowanie repozytorium</w:t>
        </w:r>
        <w:r w:rsidR="00F63F2B">
          <w:rPr>
            <w:noProof/>
            <w:webHidden/>
          </w:rPr>
          <w:tab/>
        </w:r>
        <w:r w:rsidR="00F63F2B">
          <w:rPr>
            <w:noProof/>
            <w:webHidden/>
          </w:rPr>
          <w:fldChar w:fldCharType="begin"/>
        </w:r>
        <w:r w:rsidR="00F63F2B">
          <w:rPr>
            <w:noProof/>
            <w:webHidden/>
          </w:rPr>
          <w:instrText xml:space="preserve"> PAGEREF _Toc153972557 \h </w:instrText>
        </w:r>
        <w:r w:rsidR="00F63F2B">
          <w:rPr>
            <w:noProof/>
            <w:webHidden/>
          </w:rPr>
        </w:r>
        <w:r w:rsidR="00F63F2B">
          <w:rPr>
            <w:noProof/>
            <w:webHidden/>
          </w:rPr>
          <w:fldChar w:fldCharType="separate"/>
        </w:r>
        <w:r w:rsidR="00F63F2B">
          <w:rPr>
            <w:noProof/>
            <w:webHidden/>
          </w:rPr>
          <w:t>54</w:t>
        </w:r>
        <w:r w:rsidR="00F63F2B">
          <w:rPr>
            <w:noProof/>
            <w:webHidden/>
          </w:rPr>
          <w:fldChar w:fldCharType="end"/>
        </w:r>
      </w:hyperlink>
    </w:p>
    <w:p w14:paraId="3A6A1E9D" w14:textId="0E848B06"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58" w:history="1">
        <w:r w:rsidR="00F63F2B" w:rsidRPr="004D1C03">
          <w:rPr>
            <w:rStyle w:val="Hipercze"/>
            <w:rFonts w:eastAsia="Arial" w:cs="Times New Roman"/>
            <w:noProof/>
          </w:rPr>
          <w:t>14.2.</w:t>
        </w:r>
        <w:r w:rsidR="00F63F2B">
          <w:rPr>
            <w:rFonts w:asciiTheme="minorHAnsi" w:eastAsiaTheme="minorEastAsia" w:hAnsiTheme="minorHAnsi" w:cstheme="minorBidi"/>
            <w:noProof/>
            <w:szCs w:val="22"/>
            <w:lang w:eastAsia="pl-PL"/>
          </w:rPr>
          <w:tab/>
        </w:r>
        <w:r w:rsidR="00F63F2B" w:rsidRPr="004D1C03">
          <w:rPr>
            <w:rStyle w:val="Hipercze"/>
            <w:rFonts w:eastAsia="Arial"/>
            <w:noProof/>
          </w:rPr>
          <w:t>Zarejestrowanie danych dostępowych repozytorium</w:t>
        </w:r>
        <w:r w:rsidR="00F63F2B">
          <w:rPr>
            <w:noProof/>
            <w:webHidden/>
          </w:rPr>
          <w:tab/>
        </w:r>
        <w:r w:rsidR="00F63F2B">
          <w:rPr>
            <w:noProof/>
            <w:webHidden/>
          </w:rPr>
          <w:fldChar w:fldCharType="begin"/>
        </w:r>
        <w:r w:rsidR="00F63F2B">
          <w:rPr>
            <w:noProof/>
            <w:webHidden/>
          </w:rPr>
          <w:instrText xml:space="preserve"> PAGEREF _Toc153972558 \h </w:instrText>
        </w:r>
        <w:r w:rsidR="00F63F2B">
          <w:rPr>
            <w:noProof/>
            <w:webHidden/>
          </w:rPr>
        </w:r>
        <w:r w:rsidR="00F63F2B">
          <w:rPr>
            <w:noProof/>
            <w:webHidden/>
          </w:rPr>
          <w:fldChar w:fldCharType="separate"/>
        </w:r>
        <w:r w:rsidR="00F63F2B">
          <w:rPr>
            <w:noProof/>
            <w:webHidden/>
          </w:rPr>
          <w:t>54</w:t>
        </w:r>
        <w:r w:rsidR="00F63F2B">
          <w:rPr>
            <w:noProof/>
            <w:webHidden/>
          </w:rPr>
          <w:fldChar w:fldCharType="end"/>
        </w:r>
      </w:hyperlink>
    </w:p>
    <w:p w14:paraId="14254049" w14:textId="00541054"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59" w:history="1">
        <w:r w:rsidR="00F63F2B" w:rsidRPr="004D1C03">
          <w:rPr>
            <w:rStyle w:val="Hipercze"/>
            <w:rFonts w:eastAsia="Arial" w:cs="Times New Roman"/>
            <w:noProof/>
          </w:rPr>
          <w:t>14.3.</w:t>
        </w:r>
        <w:r w:rsidR="00F63F2B">
          <w:rPr>
            <w:rFonts w:asciiTheme="minorHAnsi" w:eastAsiaTheme="minorEastAsia" w:hAnsiTheme="minorHAnsi" w:cstheme="minorBidi"/>
            <w:noProof/>
            <w:szCs w:val="22"/>
            <w:lang w:eastAsia="pl-PL"/>
          </w:rPr>
          <w:tab/>
        </w:r>
        <w:r w:rsidR="00F63F2B" w:rsidRPr="004D1C03">
          <w:rPr>
            <w:rStyle w:val="Hipercze"/>
            <w:rFonts w:eastAsia="Arial"/>
            <w:noProof/>
          </w:rPr>
          <w:t>Przekazanie dokumentu EDM razem z metadanymi</w:t>
        </w:r>
        <w:r w:rsidR="00F63F2B">
          <w:rPr>
            <w:noProof/>
            <w:webHidden/>
          </w:rPr>
          <w:tab/>
        </w:r>
        <w:r w:rsidR="00F63F2B">
          <w:rPr>
            <w:noProof/>
            <w:webHidden/>
          </w:rPr>
          <w:fldChar w:fldCharType="begin"/>
        </w:r>
        <w:r w:rsidR="00F63F2B">
          <w:rPr>
            <w:noProof/>
            <w:webHidden/>
          </w:rPr>
          <w:instrText xml:space="preserve"> PAGEREF _Toc153972559 \h </w:instrText>
        </w:r>
        <w:r w:rsidR="00F63F2B">
          <w:rPr>
            <w:noProof/>
            <w:webHidden/>
          </w:rPr>
        </w:r>
        <w:r w:rsidR="00F63F2B">
          <w:rPr>
            <w:noProof/>
            <w:webHidden/>
          </w:rPr>
          <w:fldChar w:fldCharType="separate"/>
        </w:r>
        <w:r w:rsidR="00F63F2B">
          <w:rPr>
            <w:noProof/>
            <w:webHidden/>
          </w:rPr>
          <w:t>54</w:t>
        </w:r>
        <w:r w:rsidR="00F63F2B">
          <w:rPr>
            <w:noProof/>
            <w:webHidden/>
          </w:rPr>
          <w:fldChar w:fldCharType="end"/>
        </w:r>
      </w:hyperlink>
    </w:p>
    <w:p w14:paraId="741FDC6D" w14:textId="0BE1D38E"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60" w:history="1">
        <w:r w:rsidR="00F63F2B" w:rsidRPr="004D1C03">
          <w:rPr>
            <w:rStyle w:val="Hipercze"/>
            <w:rFonts w:eastAsia="Arial" w:cs="Times New Roman"/>
            <w:noProof/>
          </w:rPr>
          <w:t>14.4.</w:t>
        </w:r>
        <w:r w:rsidR="00F63F2B">
          <w:rPr>
            <w:rFonts w:asciiTheme="minorHAnsi" w:eastAsiaTheme="minorEastAsia" w:hAnsiTheme="minorHAnsi" w:cstheme="minorBidi"/>
            <w:noProof/>
            <w:szCs w:val="22"/>
            <w:lang w:eastAsia="pl-PL"/>
          </w:rPr>
          <w:tab/>
        </w:r>
        <w:r w:rsidR="00F63F2B" w:rsidRPr="004D1C03">
          <w:rPr>
            <w:rStyle w:val="Hipercze"/>
            <w:rFonts w:eastAsia="Arial"/>
            <w:noProof/>
          </w:rPr>
          <w:t>Aktualizacja metadanych EDM</w:t>
        </w:r>
        <w:r w:rsidR="00F63F2B">
          <w:rPr>
            <w:noProof/>
            <w:webHidden/>
          </w:rPr>
          <w:tab/>
        </w:r>
        <w:r w:rsidR="00F63F2B">
          <w:rPr>
            <w:noProof/>
            <w:webHidden/>
          </w:rPr>
          <w:fldChar w:fldCharType="begin"/>
        </w:r>
        <w:r w:rsidR="00F63F2B">
          <w:rPr>
            <w:noProof/>
            <w:webHidden/>
          </w:rPr>
          <w:instrText xml:space="preserve"> PAGEREF _Toc153972560 \h </w:instrText>
        </w:r>
        <w:r w:rsidR="00F63F2B">
          <w:rPr>
            <w:noProof/>
            <w:webHidden/>
          </w:rPr>
        </w:r>
        <w:r w:rsidR="00F63F2B">
          <w:rPr>
            <w:noProof/>
            <w:webHidden/>
          </w:rPr>
          <w:fldChar w:fldCharType="separate"/>
        </w:r>
        <w:r w:rsidR="00F63F2B">
          <w:rPr>
            <w:noProof/>
            <w:webHidden/>
          </w:rPr>
          <w:t>55</w:t>
        </w:r>
        <w:r w:rsidR="00F63F2B">
          <w:rPr>
            <w:noProof/>
            <w:webHidden/>
          </w:rPr>
          <w:fldChar w:fldCharType="end"/>
        </w:r>
      </w:hyperlink>
    </w:p>
    <w:p w14:paraId="05582C60" w14:textId="223CF59C"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61" w:history="1">
        <w:r w:rsidR="00F63F2B" w:rsidRPr="004D1C03">
          <w:rPr>
            <w:rStyle w:val="Hipercze"/>
            <w:rFonts w:eastAsia="Arial" w:cs="Times New Roman"/>
            <w:noProof/>
          </w:rPr>
          <w:t>14.5.</w:t>
        </w:r>
        <w:r w:rsidR="00F63F2B">
          <w:rPr>
            <w:rFonts w:asciiTheme="minorHAnsi" w:eastAsiaTheme="minorEastAsia" w:hAnsiTheme="minorHAnsi" w:cstheme="minorBidi"/>
            <w:noProof/>
            <w:szCs w:val="22"/>
            <w:lang w:eastAsia="pl-PL"/>
          </w:rPr>
          <w:tab/>
        </w:r>
        <w:r w:rsidR="00F63F2B" w:rsidRPr="004D1C03">
          <w:rPr>
            <w:rStyle w:val="Hipercze"/>
            <w:rFonts w:eastAsia="Arial"/>
            <w:noProof/>
          </w:rPr>
          <w:t>Wyszukanie metadanych EDM</w:t>
        </w:r>
        <w:r w:rsidR="00F63F2B">
          <w:rPr>
            <w:noProof/>
            <w:webHidden/>
          </w:rPr>
          <w:tab/>
        </w:r>
        <w:r w:rsidR="00F63F2B">
          <w:rPr>
            <w:noProof/>
            <w:webHidden/>
          </w:rPr>
          <w:fldChar w:fldCharType="begin"/>
        </w:r>
        <w:r w:rsidR="00F63F2B">
          <w:rPr>
            <w:noProof/>
            <w:webHidden/>
          </w:rPr>
          <w:instrText xml:space="preserve"> PAGEREF _Toc153972561 \h </w:instrText>
        </w:r>
        <w:r w:rsidR="00F63F2B">
          <w:rPr>
            <w:noProof/>
            <w:webHidden/>
          </w:rPr>
        </w:r>
        <w:r w:rsidR="00F63F2B">
          <w:rPr>
            <w:noProof/>
            <w:webHidden/>
          </w:rPr>
          <w:fldChar w:fldCharType="separate"/>
        </w:r>
        <w:r w:rsidR="00F63F2B">
          <w:rPr>
            <w:noProof/>
            <w:webHidden/>
          </w:rPr>
          <w:t>55</w:t>
        </w:r>
        <w:r w:rsidR="00F63F2B">
          <w:rPr>
            <w:noProof/>
            <w:webHidden/>
          </w:rPr>
          <w:fldChar w:fldCharType="end"/>
        </w:r>
      </w:hyperlink>
    </w:p>
    <w:p w14:paraId="22AB0C35" w14:textId="6BD45C93" w:rsidR="00F63F2B" w:rsidRDefault="006E1A73">
      <w:pPr>
        <w:pStyle w:val="Spistreci2"/>
        <w:tabs>
          <w:tab w:val="left" w:pos="1474"/>
          <w:tab w:val="right" w:leader="dot" w:pos="9062"/>
        </w:tabs>
        <w:rPr>
          <w:rFonts w:asciiTheme="minorHAnsi" w:eastAsiaTheme="minorEastAsia" w:hAnsiTheme="minorHAnsi" w:cstheme="minorBidi"/>
          <w:noProof/>
          <w:szCs w:val="22"/>
          <w:lang w:eastAsia="pl-PL"/>
        </w:rPr>
      </w:pPr>
      <w:hyperlink w:anchor="_Toc153972562" w:history="1">
        <w:r w:rsidR="00F63F2B" w:rsidRPr="004D1C03">
          <w:rPr>
            <w:rStyle w:val="Hipercze"/>
            <w:rFonts w:eastAsia="Arial" w:cs="Times New Roman"/>
            <w:noProof/>
          </w:rPr>
          <w:t>14.6.</w:t>
        </w:r>
        <w:r w:rsidR="00F63F2B">
          <w:rPr>
            <w:rFonts w:asciiTheme="minorHAnsi" w:eastAsiaTheme="minorEastAsia" w:hAnsiTheme="minorHAnsi" w:cstheme="minorBidi"/>
            <w:noProof/>
            <w:szCs w:val="22"/>
            <w:lang w:eastAsia="pl-PL"/>
          </w:rPr>
          <w:tab/>
        </w:r>
        <w:r w:rsidR="00F63F2B" w:rsidRPr="004D1C03">
          <w:rPr>
            <w:rStyle w:val="Hipercze"/>
            <w:rFonts w:eastAsia="Arial"/>
            <w:noProof/>
          </w:rPr>
          <w:t>Pobranie dokumentu EDM</w:t>
        </w:r>
        <w:r w:rsidR="00F63F2B">
          <w:rPr>
            <w:noProof/>
            <w:webHidden/>
          </w:rPr>
          <w:tab/>
        </w:r>
        <w:r w:rsidR="00F63F2B">
          <w:rPr>
            <w:noProof/>
            <w:webHidden/>
          </w:rPr>
          <w:fldChar w:fldCharType="begin"/>
        </w:r>
        <w:r w:rsidR="00F63F2B">
          <w:rPr>
            <w:noProof/>
            <w:webHidden/>
          </w:rPr>
          <w:instrText xml:space="preserve"> PAGEREF _Toc153972562 \h </w:instrText>
        </w:r>
        <w:r w:rsidR="00F63F2B">
          <w:rPr>
            <w:noProof/>
            <w:webHidden/>
          </w:rPr>
        </w:r>
        <w:r w:rsidR="00F63F2B">
          <w:rPr>
            <w:noProof/>
            <w:webHidden/>
          </w:rPr>
          <w:fldChar w:fldCharType="separate"/>
        </w:r>
        <w:r w:rsidR="00F63F2B">
          <w:rPr>
            <w:noProof/>
            <w:webHidden/>
          </w:rPr>
          <w:t>55</w:t>
        </w:r>
        <w:r w:rsidR="00F63F2B">
          <w:rPr>
            <w:noProof/>
            <w:webHidden/>
          </w:rPr>
          <w:fldChar w:fldCharType="end"/>
        </w:r>
      </w:hyperlink>
    </w:p>
    <w:p w14:paraId="170022FA" w14:textId="2E3B3561" w:rsidR="00F63F2B" w:rsidRDefault="006E1A73">
      <w:pPr>
        <w:pStyle w:val="Spistreci1"/>
        <w:rPr>
          <w:rFonts w:asciiTheme="minorHAnsi" w:eastAsiaTheme="minorEastAsia" w:hAnsiTheme="minorHAnsi" w:cstheme="minorBidi"/>
          <w:b w:val="0"/>
          <w:noProof/>
          <w:szCs w:val="22"/>
          <w:lang w:eastAsia="pl-PL"/>
        </w:rPr>
      </w:pPr>
      <w:hyperlink w:anchor="_Toc153972563" w:history="1">
        <w:r w:rsidR="00F63F2B" w:rsidRPr="004D1C03">
          <w:rPr>
            <w:rStyle w:val="Hipercze"/>
            <w:rFonts w:cs="Times New Roman"/>
            <w:noProof/>
          </w:rPr>
          <w:t>15.</w:t>
        </w:r>
        <w:r w:rsidR="00F63F2B">
          <w:rPr>
            <w:rFonts w:asciiTheme="minorHAnsi" w:eastAsiaTheme="minorEastAsia" w:hAnsiTheme="minorHAnsi" w:cstheme="minorBidi"/>
            <w:b w:val="0"/>
            <w:noProof/>
            <w:szCs w:val="22"/>
            <w:lang w:eastAsia="pl-PL"/>
          </w:rPr>
          <w:tab/>
        </w:r>
        <w:r w:rsidR="00F63F2B" w:rsidRPr="004D1C03">
          <w:rPr>
            <w:rStyle w:val="Hipercze"/>
            <w:noProof/>
          </w:rPr>
          <w:t>Lista załączników</w:t>
        </w:r>
        <w:r w:rsidR="00F63F2B">
          <w:rPr>
            <w:noProof/>
            <w:webHidden/>
          </w:rPr>
          <w:tab/>
        </w:r>
        <w:r w:rsidR="00F63F2B">
          <w:rPr>
            <w:noProof/>
            <w:webHidden/>
          </w:rPr>
          <w:fldChar w:fldCharType="begin"/>
        </w:r>
        <w:r w:rsidR="00F63F2B">
          <w:rPr>
            <w:noProof/>
            <w:webHidden/>
          </w:rPr>
          <w:instrText xml:space="preserve"> PAGEREF _Toc153972563 \h </w:instrText>
        </w:r>
        <w:r w:rsidR="00F63F2B">
          <w:rPr>
            <w:noProof/>
            <w:webHidden/>
          </w:rPr>
        </w:r>
        <w:r w:rsidR="00F63F2B">
          <w:rPr>
            <w:noProof/>
            <w:webHidden/>
          </w:rPr>
          <w:fldChar w:fldCharType="separate"/>
        </w:r>
        <w:r w:rsidR="00F63F2B">
          <w:rPr>
            <w:noProof/>
            <w:webHidden/>
          </w:rPr>
          <w:t>56</w:t>
        </w:r>
        <w:r w:rsidR="00F63F2B">
          <w:rPr>
            <w:noProof/>
            <w:webHidden/>
          </w:rPr>
          <w:fldChar w:fldCharType="end"/>
        </w:r>
      </w:hyperlink>
    </w:p>
    <w:p w14:paraId="7B4A7C80" w14:textId="69095EFB" w:rsidR="00F63F2B" w:rsidRDefault="006E1A73">
      <w:pPr>
        <w:pStyle w:val="Spistreci1"/>
        <w:rPr>
          <w:rFonts w:asciiTheme="minorHAnsi" w:eastAsiaTheme="minorEastAsia" w:hAnsiTheme="minorHAnsi" w:cstheme="minorBidi"/>
          <w:b w:val="0"/>
          <w:noProof/>
          <w:szCs w:val="22"/>
          <w:lang w:eastAsia="pl-PL"/>
        </w:rPr>
      </w:pPr>
      <w:hyperlink w:anchor="_Toc153972564" w:history="1">
        <w:r w:rsidR="00F63F2B" w:rsidRPr="004D1C03">
          <w:rPr>
            <w:rStyle w:val="Hipercze"/>
            <w:rFonts w:cs="Times New Roman"/>
            <w:noProof/>
          </w:rPr>
          <w:t>16.</w:t>
        </w:r>
        <w:r w:rsidR="00F63F2B">
          <w:rPr>
            <w:rFonts w:asciiTheme="minorHAnsi" w:eastAsiaTheme="minorEastAsia" w:hAnsiTheme="minorHAnsi" w:cstheme="minorBidi"/>
            <w:b w:val="0"/>
            <w:noProof/>
            <w:szCs w:val="22"/>
            <w:lang w:eastAsia="pl-PL"/>
          </w:rPr>
          <w:tab/>
        </w:r>
        <w:r w:rsidR="00F63F2B" w:rsidRPr="004D1C03">
          <w:rPr>
            <w:rStyle w:val="Hipercze"/>
            <w:noProof/>
          </w:rPr>
          <w:t>Indeks Tabel</w:t>
        </w:r>
        <w:r w:rsidR="00F63F2B">
          <w:rPr>
            <w:noProof/>
            <w:webHidden/>
          </w:rPr>
          <w:tab/>
        </w:r>
        <w:r w:rsidR="00F63F2B">
          <w:rPr>
            <w:noProof/>
            <w:webHidden/>
          </w:rPr>
          <w:fldChar w:fldCharType="begin"/>
        </w:r>
        <w:r w:rsidR="00F63F2B">
          <w:rPr>
            <w:noProof/>
            <w:webHidden/>
          </w:rPr>
          <w:instrText xml:space="preserve"> PAGEREF _Toc153972564 \h </w:instrText>
        </w:r>
        <w:r w:rsidR="00F63F2B">
          <w:rPr>
            <w:noProof/>
            <w:webHidden/>
          </w:rPr>
        </w:r>
        <w:r w:rsidR="00F63F2B">
          <w:rPr>
            <w:noProof/>
            <w:webHidden/>
          </w:rPr>
          <w:fldChar w:fldCharType="separate"/>
        </w:r>
        <w:r w:rsidR="00F63F2B">
          <w:rPr>
            <w:noProof/>
            <w:webHidden/>
          </w:rPr>
          <w:t>57</w:t>
        </w:r>
        <w:r w:rsidR="00F63F2B">
          <w:rPr>
            <w:noProof/>
            <w:webHidden/>
          </w:rPr>
          <w:fldChar w:fldCharType="end"/>
        </w:r>
      </w:hyperlink>
    </w:p>
    <w:p w14:paraId="739736BA" w14:textId="2E84A9ED" w:rsidR="00F63F2B" w:rsidRDefault="006E1A73">
      <w:pPr>
        <w:pStyle w:val="Spistreci1"/>
        <w:rPr>
          <w:rFonts w:asciiTheme="minorHAnsi" w:eastAsiaTheme="minorEastAsia" w:hAnsiTheme="minorHAnsi" w:cstheme="minorBidi"/>
          <w:b w:val="0"/>
          <w:noProof/>
          <w:szCs w:val="22"/>
          <w:lang w:eastAsia="pl-PL"/>
        </w:rPr>
      </w:pPr>
      <w:hyperlink w:anchor="_Toc153972565" w:history="1">
        <w:r w:rsidR="00F63F2B" w:rsidRPr="004D1C03">
          <w:rPr>
            <w:rStyle w:val="Hipercze"/>
            <w:rFonts w:cs="Times New Roman"/>
            <w:noProof/>
          </w:rPr>
          <w:t>17.</w:t>
        </w:r>
        <w:r w:rsidR="00F63F2B">
          <w:rPr>
            <w:rFonts w:asciiTheme="minorHAnsi" w:eastAsiaTheme="minorEastAsia" w:hAnsiTheme="minorHAnsi" w:cstheme="minorBidi"/>
            <w:b w:val="0"/>
            <w:noProof/>
            <w:szCs w:val="22"/>
            <w:lang w:eastAsia="pl-PL"/>
          </w:rPr>
          <w:tab/>
        </w:r>
        <w:r w:rsidR="00F63F2B" w:rsidRPr="004D1C03">
          <w:rPr>
            <w:rStyle w:val="Hipercze"/>
            <w:noProof/>
          </w:rPr>
          <w:t>Indeks Rysunków</w:t>
        </w:r>
        <w:r w:rsidR="00F63F2B">
          <w:rPr>
            <w:noProof/>
            <w:webHidden/>
          </w:rPr>
          <w:tab/>
        </w:r>
        <w:r w:rsidR="00F63F2B">
          <w:rPr>
            <w:noProof/>
            <w:webHidden/>
          </w:rPr>
          <w:fldChar w:fldCharType="begin"/>
        </w:r>
        <w:r w:rsidR="00F63F2B">
          <w:rPr>
            <w:noProof/>
            <w:webHidden/>
          </w:rPr>
          <w:instrText xml:space="preserve"> PAGEREF _Toc153972565 \h </w:instrText>
        </w:r>
        <w:r w:rsidR="00F63F2B">
          <w:rPr>
            <w:noProof/>
            <w:webHidden/>
          </w:rPr>
        </w:r>
        <w:r w:rsidR="00F63F2B">
          <w:rPr>
            <w:noProof/>
            <w:webHidden/>
          </w:rPr>
          <w:fldChar w:fldCharType="separate"/>
        </w:r>
        <w:r w:rsidR="00F63F2B">
          <w:rPr>
            <w:noProof/>
            <w:webHidden/>
          </w:rPr>
          <w:t>58</w:t>
        </w:r>
        <w:r w:rsidR="00F63F2B">
          <w:rPr>
            <w:noProof/>
            <w:webHidden/>
          </w:rPr>
          <w:fldChar w:fldCharType="end"/>
        </w:r>
      </w:hyperlink>
    </w:p>
    <w:p w14:paraId="4467F066" w14:textId="1532AACF" w:rsidR="00965BA8" w:rsidRDefault="002E5463" w:rsidP="37F0CDA7">
      <w:pPr>
        <w:pStyle w:val="Spistreci1"/>
        <w:tabs>
          <w:tab w:val="clear" w:pos="9062"/>
          <w:tab w:val="left" w:pos="435"/>
          <w:tab w:val="right" w:leader="dot" w:pos="9060"/>
        </w:tabs>
        <w:rPr>
          <w:rFonts w:asciiTheme="minorHAnsi" w:eastAsiaTheme="minorEastAsia" w:hAnsiTheme="minorHAnsi" w:cstheme="minorBidi"/>
          <w:b w:val="0"/>
          <w:noProof/>
          <w:lang w:eastAsia="pl-PL"/>
        </w:rPr>
      </w:pPr>
      <w:r>
        <w:fldChar w:fldCharType="end"/>
      </w:r>
    </w:p>
    <w:p w14:paraId="3F751148" w14:textId="49B17B18" w:rsidR="00AB4165" w:rsidRDefault="00AB4165" w:rsidP="37F0CDA7">
      <w:pPr>
        <w:pStyle w:val="Spistreci1"/>
        <w:tabs>
          <w:tab w:val="clear" w:pos="9062"/>
          <w:tab w:val="left" w:pos="435"/>
          <w:tab w:val="right" w:leader="dot" w:pos="9060"/>
        </w:tabs>
        <w:rPr>
          <w:rFonts w:asciiTheme="minorHAnsi" w:eastAsiaTheme="minorEastAsia" w:hAnsiTheme="minorHAnsi" w:cstheme="minorBidi"/>
          <w:noProof/>
          <w:lang w:eastAsia="pl-PL"/>
        </w:rPr>
      </w:pPr>
    </w:p>
    <w:p w14:paraId="78D8B7BC" w14:textId="3ADF6850" w:rsidR="003464AC" w:rsidRDefault="003464AC" w:rsidP="00A71DF6">
      <w:pPr>
        <w:pStyle w:val="Nagwek1"/>
        <w:numPr>
          <w:ilvl w:val="0"/>
          <w:numId w:val="19"/>
        </w:numPr>
        <w:spacing w:before="0" w:after="0" w:line="288" w:lineRule="auto"/>
      </w:pPr>
      <w:bookmarkStart w:id="14" w:name="_Toc487461976"/>
      <w:bookmarkStart w:id="15" w:name="_Toc501107016"/>
      <w:r>
        <w:lastRenderedPageBreak/>
        <w:t xml:space="preserve"> </w:t>
      </w:r>
      <w:bookmarkStart w:id="16" w:name="_Toc1402452"/>
      <w:bookmarkStart w:id="17" w:name="_Toc153972499"/>
      <w:r>
        <w:t>Wstęp</w:t>
      </w:r>
      <w:bookmarkEnd w:id="14"/>
      <w:bookmarkEnd w:id="15"/>
      <w:bookmarkEnd w:id="16"/>
      <w:bookmarkEnd w:id="17"/>
    </w:p>
    <w:p w14:paraId="60061E4C" w14:textId="77777777" w:rsidR="00F7455D" w:rsidRPr="001B633D" w:rsidRDefault="00F7455D" w:rsidP="001B633D">
      <w:pPr>
        <w:spacing w:line="288" w:lineRule="auto"/>
        <w:rPr>
          <w:b/>
          <w:bCs/>
          <w:sz w:val="4"/>
          <w:szCs w:val="4"/>
        </w:rPr>
      </w:pPr>
    </w:p>
    <w:p w14:paraId="69348BBA" w14:textId="77777777" w:rsidR="00E46697" w:rsidRDefault="00E46697" w:rsidP="00226C8D">
      <w:pPr>
        <w:pStyle w:val="Nagwek2"/>
      </w:pPr>
      <w:bookmarkStart w:id="18" w:name="_Toc487461977"/>
      <w:bookmarkStart w:id="19" w:name="_Toc501107017"/>
      <w:bookmarkStart w:id="20" w:name="_Toc1402453"/>
      <w:bookmarkStart w:id="21" w:name="_Toc153972500"/>
      <w:r>
        <w:t>Cel i zakres dokumentu</w:t>
      </w:r>
      <w:bookmarkEnd w:id="18"/>
      <w:bookmarkEnd w:id="19"/>
      <w:bookmarkEnd w:id="20"/>
      <w:bookmarkEnd w:id="21"/>
    </w:p>
    <w:p w14:paraId="0AE2492F" w14:textId="3BF7A903" w:rsidR="00E46697" w:rsidRPr="00C93E94" w:rsidRDefault="355D862C" w:rsidP="269FD0A6">
      <w:pPr>
        <w:spacing w:line="288" w:lineRule="auto"/>
      </w:pPr>
      <w:r>
        <w:t xml:space="preserve">Niniejsze opracowanie stanowi dokumentację techniczną dla dostawców oprogramowania podlegającego integracji z systemem </w:t>
      </w:r>
      <w:r w:rsidR="6AF8280C">
        <w:t xml:space="preserve">RED </w:t>
      </w:r>
      <w:r>
        <w:t xml:space="preserve">w zakresie </w:t>
      </w:r>
      <w:r w:rsidR="0B202A8E">
        <w:t xml:space="preserve">przekazywania i wyszukiwania </w:t>
      </w:r>
      <w:r w:rsidR="1B2D75C8">
        <w:t xml:space="preserve">dokumentów </w:t>
      </w:r>
      <w:r w:rsidR="0B202A8E">
        <w:t>EDM</w:t>
      </w:r>
      <w:r w:rsidR="1B2D75C8">
        <w:t xml:space="preserve"> oraz ich metadanych</w:t>
      </w:r>
      <w:r>
        <w:t xml:space="preserve">. </w:t>
      </w:r>
      <w:r w:rsidR="0B202A8E">
        <w:t xml:space="preserve">W </w:t>
      </w:r>
      <w:r>
        <w:t xml:space="preserve">dokumencie </w:t>
      </w:r>
      <w:r w:rsidR="295A1D95">
        <w:t>opisane zostały role, transakcje i</w:t>
      </w:r>
      <w:r w:rsidR="1B2D75C8">
        <w:t> </w:t>
      </w:r>
      <w:r w:rsidR="295A1D95">
        <w:t xml:space="preserve">struktury obsługiwane przez system </w:t>
      </w:r>
      <w:r w:rsidR="729550D4">
        <w:t>RED</w:t>
      </w:r>
      <w:r w:rsidR="295A1D95">
        <w:t xml:space="preserve">. </w:t>
      </w:r>
    </w:p>
    <w:p w14:paraId="4761C977" w14:textId="2D6DCB34" w:rsidR="00E46697" w:rsidRDefault="2AEC9F04" w:rsidP="269FD0A6">
      <w:pPr>
        <w:spacing w:line="288" w:lineRule="auto"/>
      </w:pPr>
      <w:r>
        <w:t>Dokument obejmuje swoim zakresem specyfikację usług związanych z zapisem</w:t>
      </w:r>
      <w:r w:rsidR="49882CC3">
        <w:t xml:space="preserve"> i</w:t>
      </w:r>
      <w:r w:rsidR="1B2D75C8">
        <w:t xml:space="preserve"> pobieraniem dokumentów</w:t>
      </w:r>
      <w:r w:rsidR="49882CC3">
        <w:t xml:space="preserve"> EDM</w:t>
      </w:r>
      <w:r w:rsidR="1B2D75C8">
        <w:t xml:space="preserve"> oraz wyszukiwaniem i aktualizacją metadanych</w:t>
      </w:r>
      <w:r>
        <w:t>.</w:t>
      </w:r>
      <w:r w:rsidR="1B2D75C8">
        <w:t xml:space="preserve"> Dokument uwzględnia także</w:t>
      </w:r>
      <w:r w:rsidR="56228CDD">
        <w:t xml:space="preserve"> </w:t>
      </w:r>
      <w:r w:rsidR="1B2D75C8">
        <w:t xml:space="preserve">aspekty </w:t>
      </w:r>
      <w:r w:rsidR="56228CDD">
        <w:t>bezpieczeństwa, uwierzytelnienia</w:t>
      </w:r>
      <w:r w:rsidR="1B2D75C8">
        <w:t xml:space="preserve"> i</w:t>
      </w:r>
      <w:r w:rsidR="56228CDD">
        <w:t xml:space="preserve"> polityk</w:t>
      </w:r>
      <w:r w:rsidR="1B2D75C8">
        <w:t xml:space="preserve"> dostępu</w:t>
      </w:r>
      <w:r w:rsidR="56228CDD">
        <w:t>.</w:t>
      </w:r>
    </w:p>
    <w:p w14:paraId="25C5C27C" w14:textId="2CBE4087" w:rsidR="004347F1" w:rsidRPr="00C93E94" w:rsidRDefault="295A1D95" w:rsidP="269FD0A6">
      <w:pPr>
        <w:spacing w:line="288" w:lineRule="auto"/>
      </w:pPr>
      <w:r>
        <w:t xml:space="preserve">Celem dokumentu jest przedstawienie tych wymagań i założeń dot. funkcjonowania </w:t>
      </w:r>
      <w:r w:rsidR="1B2D75C8">
        <w:t xml:space="preserve">wymiany </w:t>
      </w:r>
      <w:r>
        <w:t>EDM</w:t>
      </w:r>
      <w:r w:rsidR="1B2D75C8">
        <w:t>,</w:t>
      </w:r>
      <w:r>
        <w:t xml:space="preserve"> dla których standard </w:t>
      </w:r>
      <w:proofErr w:type="spellStart"/>
      <w:r>
        <w:t>XDS.b</w:t>
      </w:r>
      <w:proofErr w:type="spellEnd"/>
      <w:r>
        <w:t xml:space="preserve"> </w:t>
      </w:r>
      <w:r w:rsidR="0C91CB56">
        <w:t xml:space="preserve">określił tylko ramy (np. w zakresie identyfikatorów), </w:t>
      </w:r>
      <w:r>
        <w:t xml:space="preserve">albo które </w:t>
      </w:r>
      <w:r w:rsidR="0C91CB56">
        <w:t xml:space="preserve">wykraczają poza standard, a ich znajomość jest konieczna do tego, żeby systemy zewnętrzne mogły w skuteczny sposób podłączyć się do systemu </w:t>
      </w:r>
      <w:r w:rsidR="4CA5411F">
        <w:t>RED</w:t>
      </w:r>
      <w:r w:rsidR="0C91CB56">
        <w:t>.</w:t>
      </w:r>
    </w:p>
    <w:p w14:paraId="7988AB1C" w14:textId="77777777" w:rsidR="00E46697" w:rsidRPr="00C93E94" w:rsidRDefault="00E46697" w:rsidP="00226C8D">
      <w:pPr>
        <w:pStyle w:val="Nagwek2"/>
      </w:pPr>
      <w:bookmarkStart w:id="22" w:name="_Toc487461978"/>
      <w:bookmarkStart w:id="23" w:name="_Toc501107018"/>
      <w:bookmarkStart w:id="24" w:name="_Toc1402454"/>
      <w:bookmarkStart w:id="25" w:name="_Toc153972501"/>
      <w:r>
        <w:t>Wykorzystywane skróty i terminy</w:t>
      </w:r>
      <w:bookmarkEnd w:id="22"/>
      <w:bookmarkEnd w:id="23"/>
      <w:bookmarkEnd w:id="24"/>
      <w:bookmarkEnd w:id="25"/>
      <w:r w:rsidR="009164E8">
        <w:t xml:space="preserve"> </w:t>
      </w:r>
    </w:p>
    <w:tbl>
      <w:tblPr>
        <w:tblW w:w="8941" w:type="dxa"/>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705"/>
        <w:gridCol w:w="2640"/>
        <w:gridCol w:w="5596"/>
      </w:tblGrid>
      <w:tr w:rsidR="00E46697" w:rsidRPr="00C93E94" w14:paraId="75E3C008" w14:textId="77777777" w:rsidTr="009D00D9">
        <w:trPr>
          <w:cantSplit/>
          <w:trHeight w:val="300"/>
          <w:tblHeader/>
        </w:trPr>
        <w:tc>
          <w:tcPr>
            <w:tcW w:w="705" w:type="dxa"/>
            <w:shd w:val="clear" w:color="auto" w:fill="17365D" w:themeFill="text2" w:themeFillShade="BF"/>
          </w:tcPr>
          <w:p w14:paraId="4840D583" w14:textId="77777777" w:rsidR="00E46697" w:rsidRPr="00EC3623" w:rsidRDefault="00E46697" w:rsidP="00633364">
            <w:pPr>
              <w:pStyle w:val="Tabelanagwekdolewej"/>
              <w:spacing w:before="48" w:after="48"/>
              <w:rPr>
                <w:sz w:val="22"/>
                <w:szCs w:val="22"/>
              </w:rPr>
            </w:pPr>
            <w:r w:rsidRPr="00EC3623">
              <w:rPr>
                <w:sz w:val="22"/>
                <w:szCs w:val="22"/>
              </w:rPr>
              <w:t>Lp.</w:t>
            </w:r>
          </w:p>
        </w:tc>
        <w:tc>
          <w:tcPr>
            <w:tcW w:w="2640" w:type="dxa"/>
            <w:shd w:val="clear" w:color="auto" w:fill="17365D" w:themeFill="text2" w:themeFillShade="BF"/>
          </w:tcPr>
          <w:p w14:paraId="479149A1" w14:textId="77777777" w:rsidR="00E46697" w:rsidRPr="00EC3623" w:rsidRDefault="00E46697" w:rsidP="00633364">
            <w:pPr>
              <w:pStyle w:val="Tabelanagwekdolewej"/>
              <w:spacing w:before="48" w:after="48"/>
              <w:rPr>
                <w:sz w:val="22"/>
                <w:szCs w:val="22"/>
              </w:rPr>
            </w:pPr>
            <w:r w:rsidRPr="00EC3623">
              <w:rPr>
                <w:sz w:val="22"/>
                <w:szCs w:val="22"/>
              </w:rPr>
              <w:t>Skrót / termin</w:t>
            </w:r>
          </w:p>
        </w:tc>
        <w:tc>
          <w:tcPr>
            <w:tcW w:w="5596" w:type="dxa"/>
            <w:shd w:val="clear" w:color="auto" w:fill="17365D" w:themeFill="text2" w:themeFillShade="BF"/>
          </w:tcPr>
          <w:p w14:paraId="3C6641AD" w14:textId="77777777" w:rsidR="00E46697" w:rsidRPr="00EC3623" w:rsidRDefault="00E46697" w:rsidP="00633364">
            <w:pPr>
              <w:pStyle w:val="Tabelanagwekdolewej"/>
              <w:spacing w:before="48" w:after="48"/>
              <w:rPr>
                <w:sz w:val="22"/>
                <w:szCs w:val="22"/>
              </w:rPr>
            </w:pPr>
            <w:r w:rsidRPr="00EC3623">
              <w:rPr>
                <w:sz w:val="22"/>
                <w:szCs w:val="22"/>
              </w:rPr>
              <w:t>Wyjaśnienie skrótu / terminu</w:t>
            </w:r>
          </w:p>
        </w:tc>
      </w:tr>
      <w:tr w:rsidR="00745DFD" w:rsidRPr="00C93E94" w14:paraId="54521841" w14:textId="77777777" w:rsidTr="269FD0A6">
        <w:trPr>
          <w:cantSplit/>
          <w:trHeight w:val="300"/>
          <w:tblHeader/>
        </w:trPr>
        <w:tc>
          <w:tcPr>
            <w:tcW w:w="705" w:type="dxa"/>
            <w:shd w:val="clear" w:color="auto" w:fill="17365D" w:themeFill="text2" w:themeFillShade="BF"/>
          </w:tcPr>
          <w:p w14:paraId="35BE2A92" w14:textId="77777777" w:rsidR="00745DFD" w:rsidRPr="00745DFD" w:rsidRDefault="00745DFD" w:rsidP="00633364">
            <w:pPr>
              <w:pStyle w:val="Tabelanagwekdolewej"/>
              <w:spacing w:before="48" w:after="48"/>
              <w:rPr>
                <w:sz w:val="22"/>
                <w:szCs w:val="22"/>
              </w:rPr>
            </w:pPr>
          </w:p>
        </w:tc>
        <w:tc>
          <w:tcPr>
            <w:tcW w:w="2640" w:type="dxa"/>
            <w:shd w:val="clear" w:color="auto" w:fill="17365D" w:themeFill="text2" w:themeFillShade="BF"/>
          </w:tcPr>
          <w:p w14:paraId="5B7403EC" w14:textId="77777777" w:rsidR="00745DFD" w:rsidRPr="00EC3623" w:rsidRDefault="00745DFD" w:rsidP="00633364">
            <w:pPr>
              <w:pStyle w:val="Tabelanagwekdolewej"/>
              <w:spacing w:before="48" w:after="48"/>
              <w:rPr>
                <w:sz w:val="22"/>
                <w:szCs w:val="22"/>
              </w:rPr>
            </w:pPr>
          </w:p>
        </w:tc>
        <w:tc>
          <w:tcPr>
            <w:tcW w:w="5596" w:type="dxa"/>
            <w:shd w:val="clear" w:color="auto" w:fill="17365D" w:themeFill="text2" w:themeFillShade="BF"/>
          </w:tcPr>
          <w:p w14:paraId="0CC74942" w14:textId="77777777" w:rsidR="00745DFD" w:rsidRPr="00EC3623" w:rsidRDefault="00745DFD" w:rsidP="00633364">
            <w:pPr>
              <w:pStyle w:val="Tabelanagwekdolewej"/>
              <w:spacing w:before="48" w:after="48"/>
              <w:rPr>
                <w:sz w:val="22"/>
                <w:szCs w:val="22"/>
              </w:rPr>
            </w:pPr>
          </w:p>
        </w:tc>
      </w:tr>
      <w:tr w:rsidR="00E46697" w:rsidRPr="00C93E94" w14:paraId="4CCD7E18" w14:textId="77777777" w:rsidTr="00EC3623">
        <w:trPr>
          <w:cantSplit/>
          <w:trHeight w:val="300"/>
        </w:trPr>
        <w:tc>
          <w:tcPr>
            <w:tcW w:w="705" w:type="dxa"/>
          </w:tcPr>
          <w:p w14:paraId="44EAFD9C" w14:textId="77777777" w:rsidR="00E46697" w:rsidRPr="00EC3623" w:rsidRDefault="00E46697">
            <w:pPr>
              <w:pStyle w:val="tabelanormalny"/>
              <w:numPr>
                <w:ilvl w:val="0"/>
                <w:numId w:val="32"/>
              </w:numPr>
              <w:rPr>
                <w:sz w:val="18"/>
                <w:szCs w:val="18"/>
              </w:rPr>
            </w:pPr>
          </w:p>
        </w:tc>
        <w:tc>
          <w:tcPr>
            <w:tcW w:w="2640" w:type="dxa"/>
          </w:tcPr>
          <w:p w14:paraId="35254CAE" w14:textId="141B1A92" w:rsidR="00E46697" w:rsidRPr="00EC3623" w:rsidRDefault="00E46697">
            <w:pPr>
              <w:pStyle w:val="tabelanormalny"/>
              <w:rPr>
                <w:sz w:val="18"/>
                <w:szCs w:val="18"/>
              </w:rPr>
            </w:pPr>
            <w:proofErr w:type="spellStart"/>
            <w:r w:rsidRPr="00EC3623">
              <w:rPr>
                <w:sz w:val="18"/>
                <w:szCs w:val="18"/>
              </w:rPr>
              <w:t>C</w:t>
            </w:r>
            <w:r w:rsidR="007D7AAB" w:rsidRPr="00EC3623">
              <w:rPr>
                <w:sz w:val="18"/>
                <w:szCs w:val="18"/>
              </w:rPr>
              <w:t>e</w:t>
            </w:r>
            <w:r w:rsidRPr="00EC3623">
              <w:rPr>
                <w:sz w:val="18"/>
                <w:szCs w:val="18"/>
              </w:rPr>
              <w:t>Z</w:t>
            </w:r>
            <w:proofErr w:type="spellEnd"/>
          </w:p>
        </w:tc>
        <w:tc>
          <w:tcPr>
            <w:tcW w:w="5596" w:type="dxa"/>
          </w:tcPr>
          <w:p w14:paraId="1CBC71A3" w14:textId="0AAFE335" w:rsidR="00E46697" w:rsidRPr="00EC3623" w:rsidRDefault="00E46697">
            <w:pPr>
              <w:pStyle w:val="tabelanormalny"/>
              <w:rPr>
                <w:sz w:val="18"/>
                <w:szCs w:val="18"/>
              </w:rPr>
            </w:pPr>
            <w:r w:rsidRPr="00EC3623">
              <w:rPr>
                <w:sz w:val="18"/>
                <w:szCs w:val="18"/>
              </w:rPr>
              <w:t xml:space="preserve">Centrum </w:t>
            </w:r>
            <w:r w:rsidR="007D7AAB" w:rsidRPr="00EC3623">
              <w:rPr>
                <w:sz w:val="18"/>
                <w:szCs w:val="18"/>
              </w:rPr>
              <w:t>e-</w:t>
            </w:r>
            <w:r w:rsidRPr="00EC3623">
              <w:rPr>
                <w:sz w:val="18"/>
                <w:szCs w:val="18"/>
              </w:rPr>
              <w:t>Zdrowia.</w:t>
            </w:r>
          </w:p>
        </w:tc>
      </w:tr>
      <w:tr w:rsidR="01A094F3" w14:paraId="442CD655" w14:textId="77777777" w:rsidTr="00EC3623">
        <w:trPr>
          <w:cantSplit/>
          <w:trHeight w:val="300"/>
        </w:trPr>
        <w:tc>
          <w:tcPr>
            <w:tcW w:w="705" w:type="dxa"/>
          </w:tcPr>
          <w:p w14:paraId="455C0B7B" w14:textId="77777777" w:rsidR="01A094F3" w:rsidRPr="00EC3623" w:rsidRDefault="01A094F3">
            <w:pPr>
              <w:pStyle w:val="tabelanormalny"/>
              <w:numPr>
                <w:ilvl w:val="0"/>
                <w:numId w:val="32"/>
              </w:numPr>
              <w:rPr>
                <w:sz w:val="18"/>
                <w:szCs w:val="18"/>
              </w:rPr>
            </w:pPr>
          </w:p>
        </w:tc>
        <w:tc>
          <w:tcPr>
            <w:tcW w:w="2640" w:type="dxa"/>
          </w:tcPr>
          <w:p w14:paraId="7BEAF0FC" w14:textId="181576B4" w:rsidR="01A094F3" w:rsidRPr="00EC3623" w:rsidRDefault="01A094F3" w:rsidP="00EC3623">
            <w:pPr>
              <w:spacing w:line="288" w:lineRule="auto"/>
              <w:jc w:val="left"/>
              <w:rPr>
                <w:sz w:val="18"/>
                <w:szCs w:val="18"/>
              </w:rPr>
            </w:pPr>
            <w:r w:rsidRPr="00EC3623">
              <w:rPr>
                <w:rFonts w:eastAsia="Arial"/>
                <w:sz w:val="18"/>
                <w:szCs w:val="18"/>
              </w:rPr>
              <w:t>RED</w:t>
            </w:r>
          </w:p>
        </w:tc>
        <w:tc>
          <w:tcPr>
            <w:tcW w:w="5596" w:type="dxa"/>
          </w:tcPr>
          <w:p w14:paraId="2A7E4C74" w14:textId="3A99062E" w:rsidR="01A094F3" w:rsidRPr="00EC3623" w:rsidRDefault="01A094F3" w:rsidP="01A094F3">
            <w:pPr>
              <w:spacing w:line="288" w:lineRule="auto"/>
              <w:rPr>
                <w:sz w:val="18"/>
                <w:szCs w:val="18"/>
              </w:rPr>
            </w:pPr>
            <w:r w:rsidRPr="00EC3623">
              <w:rPr>
                <w:rFonts w:eastAsia="Arial"/>
                <w:sz w:val="18"/>
                <w:szCs w:val="18"/>
              </w:rPr>
              <w:t>Komponent grupujący wszystkie komponenty obszaru Repozytorium Elektronicznej Dokumentacji.</w:t>
            </w:r>
          </w:p>
        </w:tc>
      </w:tr>
      <w:tr w:rsidR="01A094F3" w14:paraId="48252AFE" w14:textId="77777777" w:rsidTr="00EC3623">
        <w:trPr>
          <w:cantSplit/>
          <w:trHeight w:val="300"/>
        </w:trPr>
        <w:tc>
          <w:tcPr>
            <w:tcW w:w="705" w:type="dxa"/>
          </w:tcPr>
          <w:p w14:paraId="56BF5227" w14:textId="3D53B848" w:rsidR="01A094F3" w:rsidRPr="00EC3623" w:rsidRDefault="01A094F3">
            <w:pPr>
              <w:pStyle w:val="tabelanormalny"/>
              <w:numPr>
                <w:ilvl w:val="0"/>
                <w:numId w:val="32"/>
              </w:numPr>
              <w:rPr>
                <w:sz w:val="18"/>
                <w:szCs w:val="18"/>
              </w:rPr>
            </w:pPr>
          </w:p>
        </w:tc>
        <w:tc>
          <w:tcPr>
            <w:tcW w:w="2640" w:type="dxa"/>
          </w:tcPr>
          <w:p w14:paraId="1C02F4D1" w14:textId="027158B7" w:rsidR="01A094F3" w:rsidRPr="00EC3623" w:rsidRDefault="01A094F3" w:rsidP="00EC3623">
            <w:pPr>
              <w:spacing w:line="288" w:lineRule="auto"/>
              <w:jc w:val="left"/>
              <w:rPr>
                <w:sz w:val="18"/>
                <w:szCs w:val="18"/>
              </w:rPr>
            </w:pPr>
            <w:r w:rsidRPr="00EC3623">
              <w:rPr>
                <w:rFonts w:eastAsia="Arial"/>
                <w:sz w:val="18"/>
                <w:szCs w:val="18"/>
              </w:rPr>
              <w:t xml:space="preserve">RMD </w:t>
            </w:r>
          </w:p>
        </w:tc>
        <w:tc>
          <w:tcPr>
            <w:tcW w:w="5596" w:type="dxa"/>
          </w:tcPr>
          <w:p w14:paraId="0E54EB90" w14:textId="7B0A03A9" w:rsidR="01A094F3" w:rsidRPr="00EC3623" w:rsidRDefault="01A094F3" w:rsidP="01A094F3">
            <w:pPr>
              <w:spacing w:line="288" w:lineRule="auto"/>
              <w:rPr>
                <w:sz w:val="18"/>
                <w:szCs w:val="18"/>
              </w:rPr>
            </w:pPr>
            <w:r w:rsidRPr="00EC3623">
              <w:rPr>
                <w:rFonts w:eastAsia="Arial"/>
                <w:sz w:val="18"/>
                <w:szCs w:val="18"/>
              </w:rPr>
              <w:t>Rejestr Metadanych Dokumentacji, komponent odpowiedzialny za gromadzenie i udostępnianie informacji o dokumentacji medycznej</w:t>
            </w:r>
          </w:p>
        </w:tc>
      </w:tr>
      <w:tr w:rsidR="01A094F3" w14:paraId="5482B3C3" w14:textId="77777777" w:rsidTr="00EC3623">
        <w:trPr>
          <w:cantSplit/>
          <w:trHeight w:val="300"/>
        </w:trPr>
        <w:tc>
          <w:tcPr>
            <w:tcW w:w="705" w:type="dxa"/>
          </w:tcPr>
          <w:p w14:paraId="2854EBBF" w14:textId="259268B3" w:rsidR="01A094F3" w:rsidRPr="00EC3623" w:rsidRDefault="01A094F3">
            <w:pPr>
              <w:pStyle w:val="tabelanormalny"/>
              <w:numPr>
                <w:ilvl w:val="0"/>
                <w:numId w:val="32"/>
              </w:numPr>
              <w:rPr>
                <w:sz w:val="18"/>
                <w:szCs w:val="18"/>
              </w:rPr>
            </w:pPr>
          </w:p>
        </w:tc>
        <w:tc>
          <w:tcPr>
            <w:tcW w:w="2640" w:type="dxa"/>
          </w:tcPr>
          <w:p w14:paraId="13A61907" w14:textId="53893AC0" w:rsidR="01A094F3" w:rsidRPr="00EC3623" w:rsidRDefault="01A094F3" w:rsidP="00EC3623">
            <w:pPr>
              <w:spacing w:line="288" w:lineRule="auto"/>
              <w:jc w:val="left"/>
              <w:rPr>
                <w:sz w:val="18"/>
                <w:szCs w:val="18"/>
              </w:rPr>
            </w:pPr>
            <w:r w:rsidRPr="00EC3623">
              <w:rPr>
                <w:rFonts w:eastAsia="Arial"/>
                <w:sz w:val="18"/>
                <w:szCs w:val="18"/>
              </w:rPr>
              <w:t>SDM</w:t>
            </w:r>
          </w:p>
        </w:tc>
        <w:tc>
          <w:tcPr>
            <w:tcW w:w="5596" w:type="dxa"/>
          </w:tcPr>
          <w:p w14:paraId="0A18D5C6" w14:textId="5F76525E" w:rsidR="01A094F3" w:rsidRPr="00EC3623" w:rsidRDefault="01A094F3" w:rsidP="01A094F3">
            <w:pPr>
              <w:spacing w:line="288" w:lineRule="auto"/>
              <w:rPr>
                <w:sz w:val="18"/>
                <w:szCs w:val="18"/>
              </w:rPr>
            </w:pPr>
            <w:r w:rsidRPr="00EC3623">
              <w:rPr>
                <w:rFonts w:eastAsia="Arial"/>
                <w:sz w:val="18"/>
                <w:szCs w:val="18"/>
              </w:rPr>
              <w:t>Składnica Dokumentacji Medycznej, komponent odpowiedzialny za gromadzenie i udostępnianie dokumentacji medycznej poza dokumentacją obrazową</w:t>
            </w:r>
          </w:p>
        </w:tc>
      </w:tr>
      <w:tr w:rsidR="01A094F3" w14:paraId="457BB69A" w14:textId="77777777" w:rsidTr="00EC3623">
        <w:trPr>
          <w:cantSplit/>
          <w:trHeight w:val="300"/>
        </w:trPr>
        <w:tc>
          <w:tcPr>
            <w:tcW w:w="705" w:type="dxa"/>
          </w:tcPr>
          <w:p w14:paraId="4786E09F" w14:textId="6FCC78DA" w:rsidR="01A094F3" w:rsidRPr="00EC3623" w:rsidRDefault="01A094F3">
            <w:pPr>
              <w:pStyle w:val="tabelanormalny"/>
              <w:numPr>
                <w:ilvl w:val="0"/>
                <w:numId w:val="32"/>
              </w:numPr>
              <w:rPr>
                <w:sz w:val="18"/>
                <w:szCs w:val="18"/>
              </w:rPr>
            </w:pPr>
          </w:p>
        </w:tc>
        <w:tc>
          <w:tcPr>
            <w:tcW w:w="2640" w:type="dxa"/>
          </w:tcPr>
          <w:p w14:paraId="6DAB3F1C" w14:textId="117A5F20" w:rsidR="01A094F3" w:rsidRPr="00EC3623" w:rsidRDefault="01A094F3" w:rsidP="01A094F3">
            <w:pPr>
              <w:spacing w:line="288" w:lineRule="auto"/>
              <w:rPr>
                <w:sz w:val="18"/>
                <w:szCs w:val="18"/>
              </w:rPr>
            </w:pPr>
            <w:r w:rsidRPr="00EC3623">
              <w:rPr>
                <w:rFonts w:eastAsia="Arial"/>
                <w:sz w:val="18"/>
                <w:szCs w:val="18"/>
              </w:rPr>
              <w:t>SDO</w:t>
            </w:r>
          </w:p>
        </w:tc>
        <w:tc>
          <w:tcPr>
            <w:tcW w:w="5596" w:type="dxa"/>
          </w:tcPr>
          <w:p w14:paraId="0D65A32B" w14:textId="5F8EC14B" w:rsidR="01A094F3" w:rsidRPr="00EC3623" w:rsidRDefault="01A094F3" w:rsidP="01A094F3">
            <w:pPr>
              <w:spacing w:line="288" w:lineRule="auto"/>
              <w:rPr>
                <w:rFonts w:eastAsia="Arial"/>
                <w:sz w:val="18"/>
                <w:szCs w:val="18"/>
              </w:rPr>
            </w:pPr>
            <w:r w:rsidRPr="00EC3623">
              <w:rPr>
                <w:rFonts w:eastAsia="Arial"/>
                <w:sz w:val="18"/>
                <w:szCs w:val="18"/>
              </w:rPr>
              <w:t>Składnica Dokumentacji Obrazowej, komponent odpowiedzialny za gromadzenie i udostępnianie dokumentacji obrazowej</w:t>
            </w:r>
          </w:p>
        </w:tc>
      </w:tr>
      <w:tr w:rsidR="00E46697" w:rsidRPr="00C93E94" w14:paraId="07F3C7E6" w14:textId="77777777" w:rsidTr="00EC3623">
        <w:trPr>
          <w:cantSplit/>
          <w:trHeight w:val="300"/>
        </w:trPr>
        <w:tc>
          <w:tcPr>
            <w:tcW w:w="705" w:type="dxa"/>
          </w:tcPr>
          <w:p w14:paraId="4B94D5A5" w14:textId="77777777" w:rsidR="00E46697" w:rsidRPr="00EC3623" w:rsidRDefault="00E46697">
            <w:pPr>
              <w:pStyle w:val="tabelanormalny"/>
              <w:numPr>
                <w:ilvl w:val="0"/>
                <w:numId w:val="32"/>
              </w:numPr>
              <w:rPr>
                <w:sz w:val="18"/>
                <w:szCs w:val="18"/>
              </w:rPr>
            </w:pPr>
          </w:p>
        </w:tc>
        <w:tc>
          <w:tcPr>
            <w:tcW w:w="2640" w:type="dxa"/>
          </w:tcPr>
          <w:p w14:paraId="0B52B175" w14:textId="77777777" w:rsidR="00E46697" w:rsidRPr="00EC3623" w:rsidRDefault="00E46697">
            <w:pPr>
              <w:pStyle w:val="tabelanormalny"/>
              <w:rPr>
                <w:sz w:val="18"/>
                <w:szCs w:val="18"/>
              </w:rPr>
            </w:pPr>
            <w:r w:rsidRPr="00EC3623">
              <w:rPr>
                <w:sz w:val="18"/>
                <w:szCs w:val="18"/>
              </w:rPr>
              <w:t>Certyfikat do uwierzytelnienia systemu</w:t>
            </w:r>
          </w:p>
        </w:tc>
        <w:tc>
          <w:tcPr>
            <w:tcW w:w="5596" w:type="dxa"/>
          </w:tcPr>
          <w:p w14:paraId="7B82449E" w14:textId="77777777" w:rsidR="00E46697" w:rsidRPr="00EC3623" w:rsidRDefault="00E46697">
            <w:pPr>
              <w:pStyle w:val="tabelanormalny"/>
              <w:rPr>
                <w:sz w:val="18"/>
                <w:szCs w:val="18"/>
              </w:rPr>
            </w:pPr>
            <w:r w:rsidRPr="00EC3623">
              <w:rPr>
                <w:sz w:val="18"/>
                <w:szCs w:val="18"/>
              </w:rPr>
              <w:t>Certyfikat zdefiniowany w Art. 2 ust. 3a) Ustawy o SIOZ, używany do uwierzytelnienia systemu zewnętrznego w warstwie transportowej (TLS).</w:t>
            </w:r>
          </w:p>
        </w:tc>
      </w:tr>
      <w:tr w:rsidR="00294A5E" w:rsidRPr="00C93E94" w14:paraId="6FB71A6B" w14:textId="77777777" w:rsidTr="00EC3623">
        <w:trPr>
          <w:cantSplit/>
          <w:trHeight w:val="300"/>
        </w:trPr>
        <w:tc>
          <w:tcPr>
            <w:tcW w:w="705" w:type="dxa"/>
          </w:tcPr>
          <w:p w14:paraId="3DEEC669" w14:textId="77777777" w:rsidR="00294A5E" w:rsidRPr="00EC3623" w:rsidRDefault="00294A5E">
            <w:pPr>
              <w:pStyle w:val="tabelanormalny"/>
              <w:numPr>
                <w:ilvl w:val="0"/>
                <w:numId w:val="32"/>
              </w:numPr>
              <w:rPr>
                <w:sz w:val="18"/>
                <w:szCs w:val="18"/>
              </w:rPr>
            </w:pPr>
          </w:p>
        </w:tc>
        <w:tc>
          <w:tcPr>
            <w:tcW w:w="2640" w:type="dxa"/>
          </w:tcPr>
          <w:p w14:paraId="77963144" w14:textId="77777777" w:rsidR="00294A5E" w:rsidRPr="00EC3623" w:rsidRDefault="00294A5E">
            <w:pPr>
              <w:pStyle w:val="tabelanormalny"/>
              <w:rPr>
                <w:sz w:val="18"/>
                <w:szCs w:val="18"/>
              </w:rPr>
            </w:pPr>
            <w:r w:rsidRPr="00EC3623">
              <w:rPr>
                <w:sz w:val="18"/>
                <w:szCs w:val="18"/>
              </w:rPr>
              <w:t>OID</w:t>
            </w:r>
          </w:p>
        </w:tc>
        <w:tc>
          <w:tcPr>
            <w:tcW w:w="5596" w:type="dxa"/>
          </w:tcPr>
          <w:p w14:paraId="3D42FEA6" w14:textId="77777777" w:rsidR="00294A5E" w:rsidRPr="00EC3623" w:rsidRDefault="00294A5E">
            <w:pPr>
              <w:pStyle w:val="tabelanormalny"/>
              <w:rPr>
                <w:sz w:val="18"/>
                <w:szCs w:val="18"/>
              </w:rPr>
            </w:pPr>
            <w:r w:rsidRPr="00EC3623">
              <w:rPr>
                <w:sz w:val="18"/>
                <w:szCs w:val="18"/>
              </w:rPr>
              <w:t xml:space="preserve">(ang. </w:t>
            </w:r>
            <w:proofErr w:type="spellStart"/>
            <w:r w:rsidRPr="00EC3623">
              <w:rPr>
                <w:sz w:val="18"/>
                <w:szCs w:val="18"/>
              </w:rPr>
              <w:t>object</w:t>
            </w:r>
            <w:proofErr w:type="spellEnd"/>
            <w:r w:rsidRPr="00EC3623">
              <w:rPr>
                <w:sz w:val="18"/>
                <w:szCs w:val="18"/>
              </w:rPr>
              <w:t xml:space="preserve"> </w:t>
            </w:r>
            <w:proofErr w:type="spellStart"/>
            <w:r w:rsidRPr="00EC3623">
              <w:rPr>
                <w:sz w:val="18"/>
                <w:szCs w:val="18"/>
              </w:rPr>
              <w:t>identifier</w:t>
            </w:r>
            <w:proofErr w:type="spellEnd"/>
            <w:r w:rsidRPr="00EC3623">
              <w:rPr>
                <w:sz w:val="18"/>
                <w:szCs w:val="18"/>
              </w:rPr>
              <w:t>) Unikatowy identyfikator obiektu wykorzystywany w ramach systemu P1.</w:t>
            </w:r>
          </w:p>
        </w:tc>
      </w:tr>
      <w:tr w:rsidR="00E46697" w:rsidRPr="00C93E94" w14:paraId="2C4BE6E5" w14:textId="77777777" w:rsidTr="00EC3623">
        <w:trPr>
          <w:cantSplit/>
          <w:trHeight w:val="300"/>
        </w:trPr>
        <w:tc>
          <w:tcPr>
            <w:tcW w:w="705" w:type="dxa"/>
          </w:tcPr>
          <w:p w14:paraId="3656B9AB" w14:textId="77777777" w:rsidR="00E46697" w:rsidRPr="00EC3623" w:rsidRDefault="00E46697">
            <w:pPr>
              <w:pStyle w:val="tabelanormalny"/>
              <w:numPr>
                <w:ilvl w:val="0"/>
                <w:numId w:val="32"/>
              </w:numPr>
              <w:rPr>
                <w:sz w:val="18"/>
                <w:szCs w:val="18"/>
              </w:rPr>
            </w:pPr>
          </w:p>
        </w:tc>
        <w:tc>
          <w:tcPr>
            <w:tcW w:w="2640" w:type="dxa"/>
          </w:tcPr>
          <w:p w14:paraId="3A203F9E" w14:textId="77777777" w:rsidR="00E46697" w:rsidRPr="00EC3623" w:rsidRDefault="00E46697">
            <w:pPr>
              <w:pStyle w:val="tabelanormalny"/>
              <w:rPr>
                <w:sz w:val="18"/>
                <w:szCs w:val="18"/>
              </w:rPr>
            </w:pPr>
            <w:r w:rsidRPr="00EC3623">
              <w:rPr>
                <w:sz w:val="18"/>
                <w:szCs w:val="18"/>
              </w:rPr>
              <w:t>P1, Projekt, Projekt P1</w:t>
            </w:r>
          </w:p>
        </w:tc>
        <w:tc>
          <w:tcPr>
            <w:tcW w:w="5596" w:type="dxa"/>
          </w:tcPr>
          <w:p w14:paraId="7677D507" w14:textId="77777777" w:rsidR="00E46697" w:rsidRPr="00EC3623" w:rsidRDefault="00E46697">
            <w:pPr>
              <w:pStyle w:val="tabelanormalny"/>
              <w:rPr>
                <w:sz w:val="18"/>
                <w:szCs w:val="18"/>
              </w:rPr>
            </w:pPr>
            <w:r w:rsidRPr="00EC3623">
              <w:rPr>
                <w:sz w:val="18"/>
                <w:szCs w:val="18"/>
              </w:rPr>
              <w:t>Projekt Elektroniczna Platforma Gromadzenia, Analizy i Udostępniania zasobów cyfrowych o Zdarzeniach Medycznych.</w:t>
            </w:r>
          </w:p>
        </w:tc>
      </w:tr>
      <w:tr w:rsidR="00E46697" w:rsidRPr="00C93E94" w14:paraId="741C347D" w14:textId="77777777" w:rsidTr="00EC3623">
        <w:trPr>
          <w:cantSplit/>
          <w:trHeight w:val="300"/>
        </w:trPr>
        <w:tc>
          <w:tcPr>
            <w:tcW w:w="705" w:type="dxa"/>
          </w:tcPr>
          <w:p w14:paraId="45FB0818" w14:textId="77777777" w:rsidR="00E46697" w:rsidRPr="00EC3623" w:rsidRDefault="00E46697">
            <w:pPr>
              <w:pStyle w:val="tabelanormalny"/>
              <w:numPr>
                <w:ilvl w:val="0"/>
                <w:numId w:val="32"/>
              </w:numPr>
              <w:rPr>
                <w:sz w:val="18"/>
                <w:szCs w:val="18"/>
              </w:rPr>
            </w:pPr>
          </w:p>
        </w:tc>
        <w:tc>
          <w:tcPr>
            <w:tcW w:w="2640" w:type="dxa"/>
          </w:tcPr>
          <w:p w14:paraId="093833AE" w14:textId="77777777" w:rsidR="00E46697" w:rsidRPr="00EC3623" w:rsidRDefault="00E46697">
            <w:pPr>
              <w:pStyle w:val="tabelanormalny"/>
              <w:rPr>
                <w:sz w:val="18"/>
                <w:szCs w:val="18"/>
              </w:rPr>
            </w:pPr>
            <w:r w:rsidRPr="00EC3623">
              <w:rPr>
                <w:sz w:val="18"/>
                <w:szCs w:val="18"/>
              </w:rPr>
              <w:t>System P1</w:t>
            </w:r>
          </w:p>
        </w:tc>
        <w:tc>
          <w:tcPr>
            <w:tcW w:w="5596" w:type="dxa"/>
          </w:tcPr>
          <w:p w14:paraId="311B88D1" w14:textId="77777777" w:rsidR="00E46697" w:rsidRPr="00EC3623" w:rsidRDefault="00E46697">
            <w:pPr>
              <w:pStyle w:val="tabelanormalny"/>
              <w:rPr>
                <w:sz w:val="18"/>
                <w:szCs w:val="18"/>
              </w:rPr>
            </w:pPr>
            <w:r w:rsidRPr="00EC3623">
              <w:rPr>
                <w:sz w:val="18"/>
                <w:szCs w:val="18"/>
              </w:rPr>
              <w:t>System pn.: „ELEKTRONICZNA PLATFORMA GROMADZENIA, ANALIZY I UDOSTĘPNIANIA ZASOBÓW CYFROWYCH O ZDARZENIACH MEDYCZNYCH", o którym mowa w Ustawie o SIOZ.</w:t>
            </w:r>
          </w:p>
        </w:tc>
      </w:tr>
      <w:tr w:rsidR="00E46697" w:rsidRPr="00C93E94" w14:paraId="677FBF7D" w14:textId="77777777" w:rsidTr="00EC3623">
        <w:trPr>
          <w:cantSplit/>
          <w:trHeight w:val="300"/>
        </w:trPr>
        <w:tc>
          <w:tcPr>
            <w:tcW w:w="705" w:type="dxa"/>
          </w:tcPr>
          <w:p w14:paraId="049F31CB" w14:textId="77777777" w:rsidR="00E46697" w:rsidRPr="00EC3623" w:rsidRDefault="00E46697">
            <w:pPr>
              <w:pStyle w:val="tabelanormalny"/>
              <w:numPr>
                <w:ilvl w:val="0"/>
                <w:numId w:val="32"/>
              </w:numPr>
              <w:rPr>
                <w:sz w:val="18"/>
                <w:szCs w:val="18"/>
              </w:rPr>
            </w:pPr>
          </w:p>
        </w:tc>
        <w:tc>
          <w:tcPr>
            <w:tcW w:w="2640" w:type="dxa"/>
          </w:tcPr>
          <w:p w14:paraId="7C9641B1" w14:textId="77777777" w:rsidR="00E46697" w:rsidRPr="00EC3623" w:rsidRDefault="00E46697">
            <w:pPr>
              <w:pStyle w:val="tabelanormalny"/>
              <w:rPr>
                <w:sz w:val="18"/>
                <w:szCs w:val="18"/>
              </w:rPr>
            </w:pPr>
            <w:r w:rsidRPr="00EC3623">
              <w:rPr>
                <w:sz w:val="18"/>
                <w:szCs w:val="18"/>
              </w:rPr>
              <w:t>System zewnętrzny</w:t>
            </w:r>
          </w:p>
        </w:tc>
        <w:tc>
          <w:tcPr>
            <w:tcW w:w="5596" w:type="dxa"/>
          </w:tcPr>
          <w:p w14:paraId="596875FE" w14:textId="77777777" w:rsidR="00E46697" w:rsidRPr="00EC3623" w:rsidRDefault="00E46697">
            <w:pPr>
              <w:pStyle w:val="tabelanormalny"/>
              <w:rPr>
                <w:sz w:val="18"/>
                <w:szCs w:val="18"/>
              </w:rPr>
            </w:pPr>
            <w:r w:rsidRPr="00EC3623">
              <w:rPr>
                <w:sz w:val="18"/>
                <w:szCs w:val="18"/>
              </w:rPr>
              <w:t>System Usługodawcy lub innego podmiotu komunikujący się z systemem P1 w zakresie e-Recepty.</w:t>
            </w:r>
          </w:p>
        </w:tc>
      </w:tr>
      <w:tr w:rsidR="00E46697" w:rsidRPr="00C93E94" w14:paraId="70BDB5C0" w14:textId="77777777" w:rsidTr="00EC3623">
        <w:trPr>
          <w:cantSplit/>
          <w:trHeight w:val="300"/>
        </w:trPr>
        <w:tc>
          <w:tcPr>
            <w:tcW w:w="705" w:type="dxa"/>
          </w:tcPr>
          <w:p w14:paraId="53128261" w14:textId="77777777" w:rsidR="00E46697" w:rsidRPr="00EC3623" w:rsidRDefault="00E46697">
            <w:pPr>
              <w:pStyle w:val="tabelanormalny"/>
              <w:numPr>
                <w:ilvl w:val="0"/>
                <w:numId w:val="32"/>
              </w:numPr>
              <w:rPr>
                <w:sz w:val="18"/>
                <w:szCs w:val="18"/>
              </w:rPr>
            </w:pPr>
          </w:p>
        </w:tc>
        <w:tc>
          <w:tcPr>
            <w:tcW w:w="2640" w:type="dxa"/>
          </w:tcPr>
          <w:p w14:paraId="2080FDB6" w14:textId="40FD25C8" w:rsidR="00E46697" w:rsidRPr="00EC3623" w:rsidRDefault="00E46697">
            <w:pPr>
              <w:pStyle w:val="tabelanormalny"/>
              <w:rPr>
                <w:sz w:val="18"/>
                <w:szCs w:val="18"/>
              </w:rPr>
            </w:pPr>
            <w:r w:rsidRPr="00EC3623">
              <w:rPr>
                <w:sz w:val="18"/>
                <w:szCs w:val="18"/>
              </w:rPr>
              <w:t xml:space="preserve">Środowisko integracyjne </w:t>
            </w:r>
            <w:r w:rsidR="38B0D42F" w:rsidRPr="00EC3623">
              <w:rPr>
                <w:sz w:val="18"/>
                <w:szCs w:val="18"/>
              </w:rPr>
              <w:t>RED</w:t>
            </w:r>
          </w:p>
        </w:tc>
        <w:tc>
          <w:tcPr>
            <w:tcW w:w="5596" w:type="dxa"/>
          </w:tcPr>
          <w:p w14:paraId="48099A1C" w14:textId="6D7FE241" w:rsidR="00E46697" w:rsidRPr="00EC3623" w:rsidRDefault="00E46697">
            <w:pPr>
              <w:pStyle w:val="tabelanormalny"/>
              <w:rPr>
                <w:sz w:val="18"/>
                <w:szCs w:val="18"/>
              </w:rPr>
            </w:pPr>
            <w:r w:rsidRPr="00EC3623">
              <w:rPr>
                <w:sz w:val="18"/>
                <w:szCs w:val="18"/>
              </w:rPr>
              <w:t xml:space="preserve">Środowisko dedykowane dla dostawców oprogramowania przeznaczone do testowania aplikacji w zakresie komunikacji z systemem </w:t>
            </w:r>
            <w:r w:rsidR="2C045DFD" w:rsidRPr="00EC3623">
              <w:rPr>
                <w:sz w:val="18"/>
                <w:szCs w:val="18"/>
              </w:rPr>
              <w:t>RED</w:t>
            </w:r>
            <w:r w:rsidRPr="00EC3623">
              <w:rPr>
                <w:sz w:val="18"/>
                <w:szCs w:val="18"/>
              </w:rPr>
              <w:t xml:space="preserve">. </w:t>
            </w:r>
          </w:p>
        </w:tc>
      </w:tr>
      <w:tr w:rsidR="00E46697" w:rsidRPr="00C93E94" w14:paraId="7B4FD324" w14:textId="77777777" w:rsidTr="006D54B2">
        <w:trPr>
          <w:cantSplit/>
          <w:trHeight w:val="300"/>
        </w:trPr>
        <w:tc>
          <w:tcPr>
            <w:tcW w:w="705" w:type="dxa"/>
            <w:tcBorders>
              <w:bottom w:val="single" w:sz="4" w:space="0" w:color="auto"/>
            </w:tcBorders>
          </w:tcPr>
          <w:p w14:paraId="62486C05" w14:textId="77777777" w:rsidR="00E46697" w:rsidRPr="00EC3623" w:rsidRDefault="00E46697">
            <w:pPr>
              <w:pStyle w:val="tabelanormalny"/>
              <w:numPr>
                <w:ilvl w:val="0"/>
                <w:numId w:val="32"/>
              </w:numPr>
              <w:rPr>
                <w:sz w:val="18"/>
                <w:szCs w:val="18"/>
              </w:rPr>
            </w:pPr>
          </w:p>
        </w:tc>
        <w:tc>
          <w:tcPr>
            <w:tcW w:w="2640" w:type="dxa"/>
            <w:tcBorders>
              <w:bottom w:val="single" w:sz="4" w:space="0" w:color="auto"/>
            </w:tcBorders>
          </w:tcPr>
          <w:p w14:paraId="4FA8C674" w14:textId="48CE27A1" w:rsidR="00E46697" w:rsidRPr="002837CA" w:rsidRDefault="2AEC9F04">
            <w:pPr>
              <w:pStyle w:val="tabelanormalny"/>
              <w:rPr>
                <w:sz w:val="18"/>
                <w:szCs w:val="18"/>
              </w:rPr>
            </w:pPr>
            <w:r w:rsidRPr="00EC3623">
              <w:rPr>
                <w:sz w:val="18"/>
                <w:szCs w:val="18"/>
              </w:rPr>
              <w:t>Ustawa o SIOZ</w:t>
            </w:r>
            <w:r w:rsidR="4DAFDC5C" w:rsidRPr="269FD0A6">
              <w:rPr>
                <w:sz w:val="18"/>
                <w:szCs w:val="18"/>
              </w:rPr>
              <w:t>12</w:t>
            </w:r>
          </w:p>
        </w:tc>
        <w:tc>
          <w:tcPr>
            <w:tcW w:w="5596" w:type="dxa"/>
            <w:tcBorders>
              <w:bottom w:val="single" w:sz="4" w:space="0" w:color="auto"/>
            </w:tcBorders>
          </w:tcPr>
          <w:p w14:paraId="06A9E845" w14:textId="77777777" w:rsidR="00E46697" w:rsidRPr="00EC3623" w:rsidRDefault="00E46697">
            <w:pPr>
              <w:pStyle w:val="tabelanormalny"/>
              <w:rPr>
                <w:sz w:val="18"/>
                <w:szCs w:val="18"/>
              </w:rPr>
            </w:pPr>
            <w:r w:rsidRPr="00EC3623">
              <w:rPr>
                <w:sz w:val="18"/>
                <w:szCs w:val="18"/>
              </w:rPr>
              <w:t>Ustawa z dnia 28 kwietnia 2011 r. o systemie informacji w ochronie zdrowia.</w:t>
            </w:r>
          </w:p>
        </w:tc>
      </w:tr>
      <w:tr w:rsidR="00E46697" w:rsidRPr="00C93E94" w14:paraId="383057A8" w14:textId="77777777" w:rsidTr="006D54B2">
        <w:trPr>
          <w:cantSplit/>
          <w:trHeight w:val="300"/>
        </w:trPr>
        <w:tc>
          <w:tcPr>
            <w:tcW w:w="705" w:type="dxa"/>
            <w:tcBorders>
              <w:top w:val="single" w:sz="4" w:space="0" w:color="auto"/>
              <w:left w:val="single" w:sz="18" w:space="0" w:color="7F7F7F" w:themeColor="text1" w:themeTint="80"/>
              <w:bottom w:val="single" w:sz="4" w:space="0" w:color="7F7F7F" w:themeColor="text1" w:themeTint="80"/>
              <w:right w:val="single" w:sz="4" w:space="0" w:color="auto"/>
            </w:tcBorders>
          </w:tcPr>
          <w:p w14:paraId="4101652C" w14:textId="77777777" w:rsidR="00E46697" w:rsidRPr="00EC3623" w:rsidRDefault="00E46697">
            <w:pPr>
              <w:pStyle w:val="tabelanormalny"/>
              <w:numPr>
                <w:ilvl w:val="0"/>
                <w:numId w:val="32"/>
              </w:numPr>
              <w:rPr>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46B9105" w14:textId="77777777" w:rsidR="00E46697" w:rsidRPr="00EC3623" w:rsidRDefault="00E46697">
            <w:pPr>
              <w:pStyle w:val="tabelanormalny"/>
              <w:rPr>
                <w:sz w:val="18"/>
                <w:szCs w:val="18"/>
              </w:rPr>
            </w:pPr>
            <w:r w:rsidRPr="00EC3623">
              <w:rPr>
                <w:sz w:val="18"/>
                <w:szCs w:val="18"/>
              </w:rPr>
              <w:t>Usługodawca</w:t>
            </w:r>
          </w:p>
        </w:tc>
        <w:tc>
          <w:tcPr>
            <w:tcW w:w="5596" w:type="dxa"/>
            <w:tcBorders>
              <w:top w:val="single" w:sz="4" w:space="0" w:color="auto"/>
              <w:left w:val="single" w:sz="4" w:space="0" w:color="auto"/>
              <w:bottom w:val="single" w:sz="4" w:space="0" w:color="7F7F7F" w:themeColor="text1" w:themeTint="80"/>
              <w:right w:val="single" w:sz="18" w:space="0" w:color="7F7F7F" w:themeColor="text1" w:themeTint="80"/>
            </w:tcBorders>
          </w:tcPr>
          <w:p w14:paraId="33ED984C" w14:textId="77777777" w:rsidR="00E46697" w:rsidRPr="00EC3623" w:rsidRDefault="00E46697">
            <w:pPr>
              <w:pStyle w:val="tabelanormalny"/>
              <w:rPr>
                <w:sz w:val="18"/>
                <w:szCs w:val="18"/>
              </w:rPr>
            </w:pPr>
            <w:r w:rsidRPr="00EC3623">
              <w:rPr>
                <w:sz w:val="18"/>
                <w:szCs w:val="18"/>
              </w:rPr>
              <w:t xml:space="preserve">Podmiot w rozumieniu art. 2 pkt 15 ustawy z dnia 28 kwietnia 2011 r. o systemie informacji w ochronie zdrowia (Dz. U. 2011, nr 113, poz. 657 z </w:t>
            </w:r>
            <w:proofErr w:type="spellStart"/>
            <w:r w:rsidRPr="00EC3623">
              <w:rPr>
                <w:sz w:val="18"/>
                <w:szCs w:val="18"/>
              </w:rPr>
              <w:t>późn</w:t>
            </w:r>
            <w:proofErr w:type="spellEnd"/>
            <w:r w:rsidRPr="00EC3623">
              <w:rPr>
                <w:sz w:val="18"/>
                <w:szCs w:val="18"/>
              </w:rPr>
              <w:t>. zm.).</w:t>
            </w:r>
          </w:p>
        </w:tc>
      </w:tr>
      <w:tr w:rsidR="00F923B2" w:rsidRPr="00C93E94" w14:paraId="7E393899" w14:textId="77777777" w:rsidTr="003B3FE9">
        <w:trPr>
          <w:cantSplit/>
          <w:trHeight w:val="300"/>
        </w:trPr>
        <w:tc>
          <w:tcPr>
            <w:tcW w:w="705"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tcPr>
          <w:p w14:paraId="4B99056E" w14:textId="77777777" w:rsidR="00F923B2" w:rsidRPr="00EC3623" w:rsidRDefault="00F923B2">
            <w:pPr>
              <w:pStyle w:val="tabelanormalny"/>
              <w:numPr>
                <w:ilvl w:val="0"/>
                <w:numId w:val="32"/>
              </w:numPr>
              <w:rPr>
                <w:sz w:val="18"/>
                <w:szCs w:val="18"/>
              </w:rPr>
            </w:pPr>
          </w:p>
        </w:tc>
        <w:tc>
          <w:tcPr>
            <w:tcW w:w="2640" w:type="dxa"/>
            <w:tcBorders>
              <w:top w:val="single" w:sz="4" w:space="0" w:color="auto"/>
              <w:left w:val="single" w:sz="4" w:space="0" w:color="7F7F7F" w:themeColor="text1" w:themeTint="80"/>
              <w:bottom w:val="single" w:sz="4" w:space="0" w:color="7F7F7F" w:themeColor="text1" w:themeTint="80"/>
              <w:right w:val="single" w:sz="4" w:space="0" w:color="7F7F7F" w:themeColor="text1" w:themeTint="80"/>
            </w:tcBorders>
          </w:tcPr>
          <w:p w14:paraId="452EF3EF" w14:textId="77777777" w:rsidR="00F923B2" w:rsidRPr="00EC3623" w:rsidRDefault="00B75294">
            <w:pPr>
              <w:pStyle w:val="tabelanormalny"/>
              <w:rPr>
                <w:sz w:val="18"/>
                <w:szCs w:val="18"/>
              </w:rPr>
            </w:pPr>
            <w:r w:rsidRPr="00EC3623">
              <w:rPr>
                <w:sz w:val="18"/>
                <w:szCs w:val="18"/>
              </w:rPr>
              <w:t xml:space="preserve">Elektroniczna Dokumentacja Medyczna (w skrócie </w:t>
            </w:r>
            <w:r w:rsidR="00F923B2" w:rsidRPr="00EC3623">
              <w:rPr>
                <w:sz w:val="18"/>
                <w:szCs w:val="18"/>
              </w:rPr>
              <w:t>EDM</w:t>
            </w:r>
            <w:r w:rsidRPr="00EC3623">
              <w:rPr>
                <w:sz w:val="18"/>
                <w:szCs w:val="18"/>
              </w:rPr>
              <w:t>)</w:t>
            </w:r>
          </w:p>
        </w:tc>
        <w:tc>
          <w:tcPr>
            <w:tcW w:w="559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tcPr>
          <w:p w14:paraId="120E4E88" w14:textId="77777777" w:rsidR="00F923B2" w:rsidRPr="00EC3623" w:rsidRDefault="00B75294">
            <w:pPr>
              <w:pStyle w:val="tabelanormalny"/>
              <w:rPr>
                <w:sz w:val="18"/>
                <w:szCs w:val="18"/>
              </w:rPr>
            </w:pPr>
            <w:r w:rsidRPr="00EC3623">
              <w:rPr>
                <w:sz w:val="18"/>
                <w:szCs w:val="18"/>
              </w:rPr>
              <w:t xml:space="preserve">Dokumentacja </w:t>
            </w:r>
            <w:r w:rsidR="00FC0B9D" w:rsidRPr="00EC3623">
              <w:rPr>
                <w:sz w:val="18"/>
                <w:szCs w:val="18"/>
              </w:rPr>
              <w:t>prowadzona w postaci elektronicznej</w:t>
            </w:r>
            <w:r w:rsidR="00F923B2" w:rsidRPr="00EC3623">
              <w:rPr>
                <w:sz w:val="18"/>
                <w:szCs w:val="18"/>
              </w:rPr>
              <w:t>. Obowiązkowi rejestracji w Systemie P1 podlegają dokumenty medyczne określone w rozporządzeniu Ministra Zdrowia z dnia 2018-05-08 w sprawie rodzajów elektronicznej dokumentacji medycznej wydanego na podstawie art. 13a ustawy z dnia 28 kwietnia 2011 roku o systemie informacji w ochronie zdrowia.</w:t>
            </w:r>
          </w:p>
        </w:tc>
      </w:tr>
      <w:tr w:rsidR="009B2E3F" w:rsidRPr="00C93E94" w14:paraId="20B8DC2E" w14:textId="77777777" w:rsidTr="003B3FE9">
        <w:trPr>
          <w:cantSplit/>
          <w:trHeight w:val="300"/>
        </w:trPr>
        <w:tc>
          <w:tcPr>
            <w:tcW w:w="705" w:type="dxa"/>
            <w:tcBorders>
              <w:top w:val="single" w:sz="4" w:space="0" w:color="7F7F7F" w:themeColor="text1" w:themeTint="80"/>
              <w:left w:val="single" w:sz="18" w:space="0" w:color="7F7F7F" w:themeColor="text1" w:themeTint="80"/>
              <w:bottom w:val="single" w:sz="18" w:space="0" w:color="7F7F7F" w:themeColor="text1" w:themeTint="80"/>
              <w:right w:val="single" w:sz="4" w:space="0" w:color="7F7F7F" w:themeColor="text1" w:themeTint="80"/>
            </w:tcBorders>
          </w:tcPr>
          <w:p w14:paraId="1299C43A" w14:textId="77777777" w:rsidR="009B2E3F" w:rsidRPr="00EC3623" w:rsidRDefault="009B2E3F">
            <w:pPr>
              <w:pStyle w:val="tabelanormalny"/>
              <w:numPr>
                <w:ilvl w:val="0"/>
                <w:numId w:val="32"/>
              </w:numPr>
              <w:rPr>
                <w:sz w:val="18"/>
                <w:szCs w:val="18"/>
              </w:rPr>
            </w:pPr>
          </w:p>
        </w:tc>
        <w:tc>
          <w:tcPr>
            <w:tcW w:w="2640" w:type="dxa"/>
            <w:tcBorders>
              <w:top w:val="single" w:sz="4" w:space="0" w:color="7F7F7F" w:themeColor="text1" w:themeTint="80"/>
              <w:left w:val="single" w:sz="4" w:space="0" w:color="7F7F7F" w:themeColor="text1" w:themeTint="80"/>
              <w:bottom w:val="single" w:sz="18" w:space="0" w:color="7F7F7F" w:themeColor="text1" w:themeTint="80"/>
              <w:right w:val="single" w:sz="4" w:space="0" w:color="7F7F7F" w:themeColor="text1" w:themeTint="80"/>
            </w:tcBorders>
          </w:tcPr>
          <w:p w14:paraId="5D7744E7" w14:textId="77777777" w:rsidR="009B2E3F" w:rsidRPr="00EC3623" w:rsidRDefault="009B2E3F">
            <w:pPr>
              <w:pStyle w:val="tabelanormalny"/>
              <w:rPr>
                <w:sz w:val="18"/>
                <w:szCs w:val="18"/>
              </w:rPr>
            </w:pPr>
            <w:r w:rsidRPr="00EC3623">
              <w:rPr>
                <w:sz w:val="18"/>
                <w:szCs w:val="18"/>
              </w:rPr>
              <w:t>IHE</w:t>
            </w:r>
          </w:p>
        </w:tc>
        <w:tc>
          <w:tcPr>
            <w:tcW w:w="5596" w:type="dxa"/>
            <w:tcBorders>
              <w:top w:val="single" w:sz="4" w:space="0" w:color="7F7F7F" w:themeColor="text1" w:themeTint="80"/>
              <w:left w:val="single" w:sz="4" w:space="0" w:color="7F7F7F" w:themeColor="text1" w:themeTint="80"/>
              <w:bottom w:val="single" w:sz="18" w:space="0" w:color="7F7F7F" w:themeColor="text1" w:themeTint="80"/>
              <w:right w:val="single" w:sz="18" w:space="0" w:color="7F7F7F" w:themeColor="text1" w:themeTint="80"/>
            </w:tcBorders>
          </w:tcPr>
          <w:p w14:paraId="72355FAE" w14:textId="77777777" w:rsidR="009B2E3F" w:rsidRPr="00EC3623" w:rsidRDefault="009B2E3F">
            <w:pPr>
              <w:pStyle w:val="tabelanormalny"/>
              <w:rPr>
                <w:sz w:val="18"/>
                <w:szCs w:val="18"/>
              </w:rPr>
            </w:pPr>
            <w:proofErr w:type="spellStart"/>
            <w:r w:rsidRPr="00EC3623">
              <w:rPr>
                <w:sz w:val="18"/>
                <w:szCs w:val="18"/>
              </w:rPr>
              <w:t>Integrating</w:t>
            </w:r>
            <w:proofErr w:type="spellEnd"/>
            <w:r w:rsidRPr="00EC3623">
              <w:rPr>
                <w:sz w:val="18"/>
                <w:szCs w:val="18"/>
              </w:rPr>
              <w:t xml:space="preserve"> the Healthcare </w:t>
            </w:r>
            <w:proofErr w:type="spellStart"/>
            <w:r w:rsidRPr="00EC3623">
              <w:rPr>
                <w:sz w:val="18"/>
                <w:szCs w:val="18"/>
              </w:rPr>
              <w:t>Enterpise</w:t>
            </w:r>
            <w:proofErr w:type="spellEnd"/>
            <w:r w:rsidRPr="00EC3623">
              <w:rPr>
                <w:sz w:val="18"/>
                <w:szCs w:val="18"/>
              </w:rPr>
              <w:t xml:space="preserve"> – Organizacja międzynarodowa powołana z inicjatywy producentów sprzętu medycznego i oprogramowania w celu poprawy jakości wymiany informacji medycznej między systemami informatycznymi.</w:t>
            </w:r>
          </w:p>
        </w:tc>
      </w:tr>
      <w:tr w:rsidR="00AD5210" w:rsidRPr="00C93E94" w14:paraId="44E62FA7" w14:textId="77777777" w:rsidTr="003B3FE9">
        <w:trPr>
          <w:cantSplit/>
          <w:trHeight w:val="300"/>
        </w:trPr>
        <w:tc>
          <w:tcPr>
            <w:tcW w:w="705" w:type="dxa"/>
            <w:tcBorders>
              <w:top w:val="single" w:sz="18"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tcPr>
          <w:p w14:paraId="4DDBEF00" w14:textId="77777777" w:rsidR="00AD5210" w:rsidRPr="00EC3623" w:rsidRDefault="00AD5210">
            <w:pPr>
              <w:pStyle w:val="tabelanormalny"/>
              <w:numPr>
                <w:ilvl w:val="0"/>
                <w:numId w:val="32"/>
              </w:numPr>
              <w:rPr>
                <w:sz w:val="18"/>
                <w:szCs w:val="18"/>
              </w:rPr>
            </w:pPr>
          </w:p>
        </w:tc>
        <w:tc>
          <w:tcPr>
            <w:tcW w:w="2640" w:type="dxa"/>
            <w:tcBorders>
              <w:top w:val="single" w:sz="1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26BF65" w14:textId="77777777" w:rsidR="00AD5210" w:rsidRPr="00EC3623" w:rsidRDefault="00AD5210">
            <w:pPr>
              <w:pStyle w:val="tabelanormalny"/>
              <w:rPr>
                <w:sz w:val="18"/>
                <w:szCs w:val="18"/>
              </w:rPr>
            </w:pPr>
            <w:r w:rsidRPr="00EC3623">
              <w:rPr>
                <w:sz w:val="18"/>
                <w:szCs w:val="18"/>
              </w:rPr>
              <w:t xml:space="preserve">Krajowa domena </w:t>
            </w:r>
            <w:proofErr w:type="spellStart"/>
            <w:r w:rsidRPr="00EC3623">
              <w:rPr>
                <w:sz w:val="18"/>
                <w:szCs w:val="18"/>
              </w:rPr>
              <w:t>XDS.b</w:t>
            </w:r>
            <w:proofErr w:type="spellEnd"/>
          </w:p>
        </w:tc>
        <w:tc>
          <w:tcPr>
            <w:tcW w:w="5596" w:type="dxa"/>
            <w:tcBorders>
              <w:top w:val="single" w:sz="18"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tcPr>
          <w:p w14:paraId="68B7C8AD" w14:textId="7A0D793C" w:rsidR="00AD5210" w:rsidRPr="002837CA" w:rsidRDefault="4A5F26E2">
            <w:pPr>
              <w:pStyle w:val="tabelanormalny"/>
              <w:rPr>
                <w:sz w:val="18"/>
                <w:szCs w:val="18"/>
              </w:rPr>
            </w:pPr>
            <w:r w:rsidRPr="00EC3623">
              <w:rPr>
                <w:sz w:val="18"/>
                <w:szCs w:val="18"/>
              </w:rPr>
              <w:t xml:space="preserve">Domena XDS (ang. XDS </w:t>
            </w:r>
            <w:proofErr w:type="spellStart"/>
            <w:r w:rsidRPr="00EC3623">
              <w:rPr>
                <w:sz w:val="18"/>
                <w:szCs w:val="18"/>
              </w:rPr>
              <w:t>Affinity</w:t>
            </w:r>
            <w:proofErr w:type="spellEnd"/>
            <w:r w:rsidRPr="00EC3623">
              <w:rPr>
                <w:sz w:val="18"/>
                <w:szCs w:val="18"/>
              </w:rPr>
              <w:t xml:space="preserve"> </w:t>
            </w:r>
            <w:proofErr w:type="spellStart"/>
            <w:r w:rsidRPr="00EC3623">
              <w:rPr>
                <w:sz w:val="18"/>
                <w:szCs w:val="18"/>
              </w:rPr>
              <w:t>Domain</w:t>
            </w:r>
            <w:proofErr w:type="spellEnd"/>
            <w:r w:rsidRPr="00EC3623">
              <w:rPr>
                <w:sz w:val="18"/>
                <w:szCs w:val="18"/>
              </w:rPr>
              <w:t>) powołana na szczeblu krajowym, w ramach której System P1 pełni rolę Rejestru XDS dla</w:t>
            </w:r>
            <w:r w:rsidR="713AC4B3" w:rsidRPr="269FD0A6">
              <w:rPr>
                <w:sz w:val="18"/>
                <w:szCs w:val="18"/>
              </w:rPr>
              <w:t xml:space="preserve"> </w:t>
            </w:r>
            <w:r w:rsidRPr="00EC3623">
              <w:rPr>
                <w:sz w:val="18"/>
                <w:szCs w:val="18"/>
              </w:rPr>
              <w:t xml:space="preserve"> usługodawców zrzeszonych w Krajowej Domenie XDS w zakresie dokumentów podlegających rejestracji w P1.</w:t>
            </w:r>
          </w:p>
        </w:tc>
      </w:tr>
      <w:tr w:rsidR="005E65B6" w:rsidRPr="00C93E94" w14:paraId="424EF219" w14:textId="77777777" w:rsidTr="00EC3623">
        <w:trPr>
          <w:cantSplit/>
          <w:trHeight w:val="300"/>
        </w:trPr>
        <w:tc>
          <w:tcPr>
            <w:tcW w:w="705"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tcPr>
          <w:p w14:paraId="3461D779" w14:textId="77777777" w:rsidR="005E65B6" w:rsidRPr="00EC3623" w:rsidRDefault="005E65B6">
            <w:pPr>
              <w:pStyle w:val="tabelanormalny"/>
              <w:numPr>
                <w:ilvl w:val="0"/>
                <w:numId w:val="32"/>
              </w:numPr>
              <w:rPr>
                <w:sz w:val="18"/>
                <w:szCs w:val="18"/>
              </w:rPr>
            </w:pPr>
          </w:p>
        </w:tc>
        <w:tc>
          <w:tcPr>
            <w:tcW w:w="26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E183AC1" w14:textId="77777777" w:rsidR="005E65B6" w:rsidRPr="00EC3623" w:rsidRDefault="00AD5210">
            <w:pPr>
              <w:pStyle w:val="tabelanormalny"/>
              <w:rPr>
                <w:sz w:val="18"/>
                <w:szCs w:val="18"/>
              </w:rPr>
            </w:pPr>
            <w:r w:rsidRPr="00EC3623">
              <w:rPr>
                <w:sz w:val="18"/>
                <w:szCs w:val="18"/>
              </w:rPr>
              <w:t>Krajowy</w:t>
            </w:r>
            <w:r w:rsidR="005E65B6" w:rsidRPr="00EC3623">
              <w:rPr>
                <w:sz w:val="18"/>
                <w:szCs w:val="18"/>
              </w:rPr>
              <w:t xml:space="preserve"> </w:t>
            </w:r>
            <w:r w:rsidR="00DD1621" w:rsidRPr="00EC3623">
              <w:rPr>
                <w:sz w:val="18"/>
                <w:szCs w:val="18"/>
              </w:rPr>
              <w:t>Katalog M</w:t>
            </w:r>
            <w:r w:rsidRPr="00EC3623">
              <w:rPr>
                <w:sz w:val="18"/>
                <w:szCs w:val="18"/>
              </w:rPr>
              <w:t xml:space="preserve">etadanych dla profilu </w:t>
            </w:r>
            <w:proofErr w:type="spellStart"/>
            <w:r w:rsidRPr="00EC3623">
              <w:rPr>
                <w:sz w:val="18"/>
                <w:szCs w:val="18"/>
              </w:rPr>
              <w:t>XDS.b</w:t>
            </w:r>
            <w:proofErr w:type="spellEnd"/>
            <w:r w:rsidRPr="00EC3623">
              <w:rPr>
                <w:sz w:val="18"/>
                <w:szCs w:val="18"/>
              </w:rPr>
              <w:t xml:space="preserve"> (w skrócie: KKM)</w:t>
            </w:r>
          </w:p>
        </w:tc>
        <w:tc>
          <w:tcPr>
            <w:tcW w:w="559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tcPr>
          <w:p w14:paraId="150A89B5" w14:textId="77777777" w:rsidR="005E65B6" w:rsidRPr="00EC3623" w:rsidRDefault="00DD1621">
            <w:pPr>
              <w:pStyle w:val="tabelanormalny"/>
              <w:rPr>
                <w:sz w:val="18"/>
                <w:szCs w:val="18"/>
              </w:rPr>
            </w:pPr>
            <w:r w:rsidRPr="00EC3623">
              <w:rPr>
                <w:sz w:val="18"/>
                <w:szCs w:val="18"/>
              </w:rPr>
              <w:t xml:space="preserve">Dokument wskazujący sposób wykorzystania standardowego zestawu metadanych profilu IHE </w:t>
            </w:r>
            <w:proofErr w:type="spellStart"/>
            <w:r w:rsidRPr="00EC3623">
              <w:rPr>
                <w:sz w:val="18"/>
                <w:szCs w:val="18"/>
              </w:rPr>
              <w:t>XDS.b</w:t>
            </w:r>
            <w:proofErr w:type="spellEnd"/>
            <w:r w:rsidRPr="00EC3623">
              <w:rPr>
                <w:sz w:val="18"/>
                <w:szCs w:val="18"/>
              </w:rPr>
              <w:t xml:space="preserve"> na potrzeby rejestrowania informacji o dokumentach medycznych w Rejestrze XDS Systemu P1.</w:t>
            </w:r>
          </w:p>
          <w:p w14:paraId="61487C2B" w14:textId="7DBED94F" w:rsidR="00C53FC4" w:rsidRPr="00EC3623" w:rsidRDefault="00C53FC4">
            <w:pPr>
              <w:pStyle w:val="tabelanormalny"/>
              <w:rPr>
                <w:sz w:val="18"/>
                <w:szCs w:val="18"/>
              </w:rPr>
            </w:pPr>
            <w:r w:rsidRPr="00EC3623">
              <w:rPr>
                <w:sz w:val="18"/>
                <w:szCs w:val="18"/>
              </w:rPr>
              <w:t xml:space="preserve">KKM ograniczony na potrzeby dokumentacji integracyjnej został umieszczony w załączniku </w:t>
            </w:r>
            <w:r w:rsidR="00261D35" w:rsidRPr="00EC3623">
              <w:rPr>
                <w:sz w:val="18"/>
                <w:szCs w:val="18"/>
              </w:rPr>
              <w:t xml:space="preserve">nr </w:t>
            </w:r>
            <w:r w:rsidRPr="00EC3623">
              <w:rPr>
                <w:sz w:val="18"/>
                <w:szCs w:val="18"/>
              </w:rPr>
              <w:t>1</w:t>
            </w:r>
            <w:r w:rsidR="001A68CC" w:rsidRPr="00EC3623">
              <w:rPr>
                <w:sz w:val="18"/>
                <w:szCs w:val="18"/>
              </w:rPr>
              <w:t>.</w:t>
            </w:r>
            <w:r w:rsidRPr="00EC3623">
              <w:rPr>
                <w:sz w:val="18"/>
                <w:szCs w:val="18"/>
              </w:rPr>
              <w:t xml:space="preserve"> </w:t>
            </w:r>
          </w:p>
        </w:tc>
      </w:tr>
      <w:tr w:rsidR="00100E70" w:rsidRPr="00C93E94" w14:paraId="20E3B535" w14:textId="77777777" w:rsidTr="00EC3623">
        <w:trPr>
          <w:cantSplit/>
          <w:trHeight w:val="300"/>
        </w:trPr>
        <w:tc>
          <w:tcPr>
            <w:tcW w:w="705"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tcPr>
          <w:p w14:paraId="3CF2D8B6" w14:textId="77777777" w:rsidR="00100E70" w:rsidRPr="00EC3623" w:rsidRDefault="00100E70">
            <w:pPr>
              <w:pStyle w:val="tabelanormalny"/>
              <w:numPr>
                <w:ilvl w:val="0"/>
                <w:numId w:val="32"/>
              </w:numPr>
              <w:rPr>
                <w:sz w:val="18"/>
                <w:szCs w:val="18"/>
              </w:rPr>
            </w:pPr>
          </w:p>
        </w:tc>
        <w:tc>
          <w:tcPr>
            <w:tcW w:w="26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8081C4A" w14:textId="77777777" w:rsidR="00100E70" w:rsidRPr="00EC3623" w:rsidRDefault="00100E70">
            <w:pPr>
              <w:pStyle w:val="tabelanormalny"/>
              <w:rPr>
                <w:sz w:val="18"/>
                <w:szCs w:val="18"/>
              </w:rPr>
            </w:pPr>
            <w:r w:rsidRPr="00EC3623">
              <w:rPr>
                <w:sz w:val="18"/>
                <w:szCs w:val="18"/>
              </w:rPr>
              <w:t>Odbiorca/Konsument Dokumentów</w:t>
            </w:r>
          </w:p>
        </w:tc>
        <w:tc>
          <w:tcPr>
            <w:tcW w:w="559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tcPr>
          <w:p w14:paraId="786BC2C5" w14:textId="77777777" w:rsidR="00100E70" w:rsidRPr="00EC3623" w:rsidRDefault="00100E70">
            <w:pPr>
              <w:pStyle w:val="tabelanormalny"/>
              <w:rPr>
                <w:sz w:val="18"/>
                <w:szCs w:val="18"/>
              </w:rPr>
            </w:pPr>
            <w:r w:rsidRPr="00EC3623">
              <w:rPr>
                <w:sz w:val="18"/>
                <w:szCs w:val="18"/>
              </w:rPr>
              <w:t xml:space="preserve">Aktor profilu </w:t>
            </w:r>
            <w:proofErr w:type="spellStart"/>
            <w:r w:rsidRPr="00EC3623">
              <w:rPr>
                <w:sz w:val="18"/>
                <w:szCs w:val="18"/>
              </w:rPr>
              <w:t>XDS.b</w:t>
            </w:r>
            <w:proofErr w:type="spellEnd"/>
            <w:r w:rsidRPr="00EC3623">
              <w:rPr>
                <w:sz w:val="18"/>
                <w:szCs w:val="18"/>
              </w:rPr>
              <w:t xml:space="preserve"> (ang. </w:t>
            </w:r>
            <w:proofErr w:type="spellStart"/>
            <w:r w:rsidRPr="00EC3623">
              <w:rPr>
                <w:sz w:val="18"/>
                <w:szCs w:val="18"/>
              </w:rPr>
              <w:t>Document</w:t>
            </w:r>
            <w:proofErr w:type="spellEnd"/>
            <w:r w:rsidRPr="00EC3623">
              <w:rPr>
                <w:sz w:val="18"/>
                <w:szCs w:val="18"/>
              </w:rPr>
              <w:t xml:space="preserve"> Consumer), używa metadanych do wyszukiwania i pobierania dokumentów. </w:t>
            </w:r>
          </w:p>
        </w:tc>
      </w:tr>
      <w:tr w:rsidR="00936EDA" w:rsidRPr="00C93E94" w14:paraId="676A5416" w14:textId="77777777" w:rsidTr="00EC3623">
        <w:trPr>
          <w:cantSplit/>
          <w:trHeight w:val="300"/>
        </w:trPr>
        <w:tc>
          <w:tcPr>
            <w:tcW w:w="705"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tcPr>
          <w:p w14:paraId="0FB78278" w14:textId="77777777" w:rsidR="00936EDA" w:rsidRPr="00EC3623" w:rsidRDefault="00936EDA">
            <w:pPr>
              <w:pStyle w:val="tabelanormalny"/>
              <w:numPr>
                <w:ilvl w:val="0"/>
                <w:numId w:val="32"/>
              </w:numPr>
              <w:rPr>
                <w:sz w:val="18"/>
                <w:szCs w:val="18"/>
              </w:rPr>
            </w:pPr>
          </w:p>
        </w:tc>
        <w:tc>
          <w:tcPr>
            <w:tcW w:w="26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0598DB" w14:textId="77777777" w:rsidR="00936EDA" w:rsidRPr="00EC3623" w:rsidRDefault="00100E70">
            <w:pPr>
              <w:pStyle w:val="tabelanormalny"/>
              <w:rPr>
                <w:sz w:val="18"/>
                <w:szCs w:val="18"/>
              </w:rPr>
            </w:pPr>
            <w:r w:rsidRPr="00EC3623">
              <w:rPr>
                <w:sz w:val="18"/>
                <w:szCs w:val="18"/>
              </w:rPr>
              <w:t>Podmiot Leczniczy</w:t>
            </w:r>
          </w:p>
        </w:tc>
        <w:tc>
          <w:tcPr>
            <w:tcW w:w="559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tcPr>
          <w:p w14:paraId="3BBA1084" w14:textId="77777777" w:rsidR="00936EDA" w:rsidRPr="00EC3623" w:rsidRDefault="00100E70">
            <w:pPr>
              <w:pStyle w:val="tabelanormalny"/>
              <w:rPr>
                <w:sz w:val="18"/>
                <w:szCs w:val="18"/>
              </w:rPr>
            </w:pPr>
            <w:r w:rsidRPr="00EC3623">
              <w:rPr>
                <w:sz w:val="18"/>
                <w:szCs w:val="18"/>
              </w:rPr>
              <w:t>Podmiot mający zdolność do wykonywania działań związanych z udzielaniem świadczeń medycznych.</w:t>
            </w:r>
          </w:p>
        </w:tc>
      </w:tr>
      <w:tr w:rsidR="00936EDA" w:rsidRPr="00C93E94" w14:paraId="583F69FC" w14:textId="77777777" w:rsidTr="00EC3623">
        <w:trPr>
          <w:cantSplit/>
          <w:trHeight w:val="300"/>
        </w:trPr>
        <w:tc>
          <w:tcPr>
            <w:tcW w:w="705"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tcPr>
          <w:p w14:paraId="1FC39945" w14:textId="77777777" w:rsidR="00936EDA" w:rsidRPr="00EC3623" w:rsidRDefault="00936EDA">
            <w:pPr>
              <w:pStyle w:val="tabelanormalny"/>
              <w:numPr>
                <w:ilvl w:val="0"/>
                <w:numId w:val="32"/>
              </w:numPr>
              <w:rPr>
                <w:sz w:val="18"/>
                <w:szCs w:val="18"/>
              </w:rPr>
            </w:pPr>
          </w:p>
        </w:tc>
        <w:tc>
          <w:tcPr>
            <w:tcW w:w="26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E7DE6D4" w14:textId="77777777" w:rsidR="00936EDA" w:rsidRPr="00EC3623" w:rsidRDefault="00936EDA">
            <w:pPr>
              <w:pStyle w:val="tabelanormalny"/>
              <w:rPr>
                <w:sz w:val="18"/>
                <w:szCs w:val="18"/>
              </w:rPr>
            </w:pPr>
            <w:r w:rsidRPr="00EC3623">
              <w:rPr>
                <w:sz w:val="18"/>
                <w:szCs w:val="18"/>
              </w:rPr>
              <w:t>Rejestr XDS</w:t>
            </w:r>
          </w:p>
        </w:tc>
        <w:tc>
          <w:tcPr>
            <w:tcW w:w="559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tcPr>
          <w:p w14:paraId="211E8A09" w14:textId="77777777" w:rsidR="00936EDA" w:rsidRPr="00EC3623" w:rsidRDefault="00C36C7B">
            <w:pPr>
              <w:pStyle w:val="tabelanormalny"/>
              <w:rPr>
                <w:sz w:val="18"/>
                <w:szCs w:val="18"/>
              </w:rPr>
            </w:pPr>
            <w:r w:rsidRPr="00EC3623">
              <w:rPr>
                <w:sz w:val="18"/>
                <w:szCs w:val="18"/>
              </w:rPr>
              <w:t xml:space="preserve">Aktor profilu XDS. Miejsce przechowywania Indeksów Dokumentów Medycznych, informacji o wysyłce, folderach i asocjacjach pomiędzy tymi encjami. Rejestr </w:t>
            </w:r>
            <w:proofErr w:type="spellStart"/>
            <w:r w:rsidRPr="00EC3623">
              <w:rPr>
                <w:sz w:val="18"/>
                <w:szCs w:val="18"/>
              </w:rPr>
              <w:t>XDS.b</w:t>
            </w:r>
            <w:proofErr w:type="spellEnd"/>
            <w:r w:rsidRPr="00EC3623">
              <w:rPr>
                <w:sz w:val="18"/>
                <w:szCs w:val="18"/>
              </w:rPr>
              <w:t xml:space="preserve"> umożliwia wyszukiwanie indeksów przy zastosowaniu predefiniowanych zapytań. Dane Rejestru </w:t>
            </w:r>
            <w:proofErr w:type="spellStart"/>
            <w:r w:rsidRPr="00EC3623">
              <w:rPr>
                <w:sz w:val="18"/>
                <w:szCs w:val="18"/>
              </w:rPr>
              <w:t>XDS.b</w:t>
            </w:r>
            <w:proofErr w:type="spellEnd"/>
            <w:r w:rsidRPr="00EC3623">
              <w:rPr>
                <w:sz w:val="18"/>
                <w:szCs w:val="18"/>
              </w:rPr>
              <w:t xml:space="preserve"> chronione są mechanizmem kontroli dostępu</w:t>
            </w:r>
          </w:p>
        </w:tc>
      </w:tr>
      <w:tr w:rsidR="0002289E" w:rsidRPr="00C93E94" w14:paraId="3E7674E9" w14:textId="77777777" w:rsidTr="00EC3623">
        <w:trPr>
          <w:cantSplit/>
          <w:trHeight w:val="300"/>
        </w:trPr>
        <w:tc>
          <w:tcPr>
            <w:tcW w:w="705"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tcPr>
          <w:p w14:paraId="0562CB0E" w14:textId="77777777" w:rsidR="0002289E" w:rsidRPr="00EC3623" w:rsidRDefault="0002289E">
            <w:pPr>
              <w:pStyle w:val="tabelanormalny"/>
              <w:numPr>
                <w:ilvl w:val="0"/>
                <w:numId w:val="32"/>
              </w:numPr>
              <w:rPr>
                <w:sz w:val="18"/>
                <w:szCs w:val="18"/>
              </w:rPr>
            </w:pPr>
          </w:p>
        </w:tc>
        <w:tc>
          <w:tcPr>
            <w:tcW w:w="26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2A1CE6" w14:textId="77777777" w:rsidR="0002289E" w:rsidRPr="00EC3623" w:rsidRDefault="00936EDA">
            <w:pPr>
              <w:pStyle w:val="tabelanormalny"/>
              <w:rPr>
                <w:sz w:val="18"/>
                <w:szCs w:val="18"/>
              </w:rPr>
            </w:pPr>
            <w:r w:rsidRPr="00EC3623">
              <w:rPr>
                <w:sz w:val="18"/>
                <w:szCs w:val="18"/>
              </w:rPr>
              <w:t>Repozytorium XDS</w:t>
            </w:r>
          </w:p>
        </w:tc>
        <w:tc>
          <w:tcPr>
            <w:tcW w:w="559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tcPr>
          <w:p w14:paraId="33710704" w14:textId="77777777" w:rsidR="007B366E" w:rsidRPr="00EC3623" w:rsidRDefault="00C36C7B">
            <w:pPr>
              <w:pStyle w:val="tabelanormalny"/>
              <w:rPr>
                <w:sz w:val="18"/>
                <w:szCs w:val="18"/>
              </w:rPr>
            </w:pPr>
            <w:r w:rsidRPr="00EC3623">
              <w:rPr>
                <w:sz w:val="18"/>
                <w:szCs w:val="18"/>
              </w:rPr>
              <w:t xml:space="preserve">Aktor profilu XDS. Miejsce przechowywania dokumentów medycznych. Operacja przekazania dokumentów medycznych do Repozytorium </w:t>
            </w:r>
            <w:proofErr w:type="spellStart"/>
            <w:r w:rsidRPr="00EC3623">
              <w:rPr>
                <w:sz w:val="18"/>
                <w:szCs w:val="18"/>
              </w:rPr>
              <w:t>XDS.b</w:t>
            </w:r>
            <w:proofErr w:type="spellEnd"/>
            <w:r w:rsidRPr="00EC3623">
              <w:rPr>
                <w:sz w:val="18"/>
                <w:szCs w:val="18"/>
              </w:rPr>
              <w:t xml:space="preserve"> zawiera treść tych dokumentów i całą treść komunikatu żądania wysyłki. Po zapisaniu dokumentów medycznych w Repozytorium </w:t>
            </w:r>
            <w:proofErr w:type="spellStart"/>
            <w:r w:rsidRPr="00EC3623">
              <w:rPr>
                <w:sz w:val="18"/>
                <w:szCs w:val="18"/>
              </w:rPr>
              <w:t>XDS.b</w:t>
            </w:r>
            <w:proofErr w:type="spellEnd"/>
            <w:r w:rsidRPr="00EC3623">
              <w:rPr>
                <w:sz w:val="18"/>
                <w:szCs w:val="18"/>
              </w:rPr>
              <w:t xml:space="preserve"> treść komunikatu żądania wysyłki przekazywana jest do Rejestru </w:t>
            </w:r>
            <w:proofErr w:type="spellStart"/>
            <w:r w:rsidRPr="00EC3623">
              <w:rPr>
                <w:sz w:val="18"/>
                <w:szCs w:val="18"/>
              </w:rPr>
              <w:t>XDS.b</w:t>
            </w:r>
            <w:proofErr w:type="spellEnd"/>
            <w:r w:rsidRPr="00EC3623">
              <w:rPr>
                <w:sz w:val="18"/>
                <w:szCs w:val="18"/>
              </w:rPr>
              <w:t xml:space="preserve"> celem 'zaindeksowania' tych dokumentów w rejestrze.</w:t>
            </w:r>
          </w:p>
        </w:tc>
      </w:tr>
      <w:tr w:rsidR="004C771D" w:rsidRPr="00C93E94" w14:paraId="06812C4E" w14:textId="77777777" w:rsidTr="00EC3623">
        <w:trPr>
          <w:cantSplit/>
          <w:trHeight w:val="300"/>
        </w:trPr>
        <w:tc>
          <w:tcPr>
            <w:tcW w:w="705"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tcPr>
          <w:p w14:paraId="1CB2953B" w14:textId="77777777" w:rsidR="004C771D" w:rsidRPr="00EC3623" w:rsidRDefault="004C771D">
            <w:pPr>
              <w:pStyle w:val="tabelanormalny"/>
              <w:numPr>
                <w:ilvl w:val="0"/>
                <w:numId w:val="32"/>
              </w:numPr>
              <w:rPr>
                <w:sz w:val="18"/>
                <w:szCs w:val="18"/>
              </w:rPr>
            </w:pPr>
          </w:p>
        </w:tc>
        <w:tc>
          <w:tcPr>
            <w:tcW w:w="26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A13C9BC" w14:textId="5C3D3BC8" w:rsidR="004C771D" w:rsidRPr="00EC3623" w:rsidRDefault="004C771D">
            <w:pPr>
              <w:pStyle w:val="tabelanormalny"/>
              <w:rPr>
                <w:sz w:val="18"/>
                <w:szCs w:val="18"/>
              </w:rPr>
            </w:pPr>
            <w:r w:rsidRPr="00EC3623">
              <w:rPr>
                <w:sz w:val="18"/>
                <w:szCs w:val="18"/>
              </w:rPr>
              <w:t>SZAR</w:t>
            </w:r>
          </w:p>
        </w:tc>
        <w:tc>
          <w:tcPr>
            <w:tcW w:w="559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tcPr>
          <w:p w14:paraId="342EE7D9" w14:textId="5002D98A" w:rsidR="00A03068" w:rsidRPr="00EC3623" w:rsidRDefault="00EC4401">
            <w:pPr>
              <w:pStyle w:val="tabelanormalny"/>
              <w:rPr>
                <w:sz w:val="18"/>
                <w:szCs w:val="18"/>
              </w:rPr>
            </w:pPr>
            <w:r w:rsidRPr="00EC3623">
              <w:rPr>
                <w:sz w:val="18"/>
                <w:szCs w:val="18"/>
              </w:rPr>
              <w:t xml:space="preserve">Komponent </w:t>
            </w:r>
            <w:r w:rsidR="00747D0E" w:rsidRPr="00EC3623">
              <w:rPr>
                <w:sz w:val="18"/>
                <w:szCs w:val="18"/>
              </w:rPr>
              <w:t>System Za</w:t>
            </w:r>
            <w:r w:rsidR="00A03068" w:rsidRPr="00EC3623">
              <w:rPr>
                <w:sz w:val="18"/>
                <w:szCs w:val="18"/>
              </w:rPr>
              <w:t>rządzania Adresami Repozytoriów - pełni rolę centralnego rejestru repozytoriów dokumentów wraz z ich identyfikatorami OID oraz udostępnia usługę tłumaczącą OID na adres usług sieciowych repozytorium wykorzystywanych do pobierania dokumentów.</w:t>
            </w:r>
          </w:p>
        </w:tc>
      </w:tr>
      <w:tr w:rsidR="00EC4401" w:rsidRPr="00C93E94" w14:paraId="288C1E3B" w14:textId="77777777" w:rsidTr="00EC3623">
        <w:trPr>
          <w:cantSplit/>
          <w:trHeight w:val="300"/>
        </w:trPr>
        <w:tc>
          <w:tcPr>
            <w:tcW w:w="705"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tcPr>
          <w:p w14:paraId="60D41BCD" w14:textId="77777777" w:rsidR="00EC4401" w:rsidRPr="00EC3623" w:rsidRDefault="00EC4401">
            <w:pPr>
              <w:pStyle w:val="tabelanormalny"/>
              <w:numPr>
                <w:ilvl w:val="0"/>
                <w:numId w:val="32"/>
              </w:numPr>
              <w:rPr>
                <w:sz w:val="18"/>
                <w:szCs w:val="18"/>
              </w:rPr>
            </w:pPr>
          </w:p>
        </w:tc>
        <w:tc>
          <w:tcPr>
            <w:tcW w:w="26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3B7372" w14:textId="08D70B6E" w:rsidR="00EC4401" w:rsidRPr="00EC3623" w:rsidRDefault="00EC4401">
            <w:pPr>
              <w:pStyle w:val="tabelanormalny"/>
              <w:rPr>
                <w:sz w:val="18"/>
                <w:szCs w:val="18"/>
              </w:rPr>
            </w:pPr>
            <w:r w:rsidRPr="00EC3623">
              <w:rPr>
                <w:sz w:val="18"/>
                <w:szCs w:val="18"/>
              </w:rPr>
              <w:t>AUT</w:t>
            </w:r>
          </w:p>
        </w:tc>
        <w:tc>
          <w:tcPr>
            <w:tcW w:w="559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tcPr>
          <w:p w14:paraId="37C8AC70" w14:textId="11A80051" w:rsidR="00EC4401" w:rsidRPr="00EC3623" w:rsidRDefault="00EC4401">
            <w:pPr>
              <w:pStyle w:val="tabelanormalny"/>
              <w:rPr>
                <w:sz w:val="18"/>
                <w:szCs w:val="18"/>
              </w:rPr>
            </w:pPr>
            <w:r w:rsidRPr="00EC3623">
              <w:rPr>
                <w:sz w:val="18"/>
                <w:szCs w:val="18"/>
              </w:rPr>
              <w:t xml:space="preserve">Komponent, który jest wykorzystywany do generowania </w:t>
            </w:r>
            <w:proofErr w:type="spellStart"/>
            <w:r w:rsidRPr="00EC3623">
              <w:rPr>
                <w:sz w:val="18"/>
                <w:szCs w:val="18"/>
              </w:rPr>
              <w:t>tokenów</w:t>
            </w:r>
            <w:proofErr w:type="spellEnd"/>
            <w:r w:rsidRPr="00EC3623">
              <w:rPr>
                <w:sz w:val="18"/>
                <w:szCs w:val="18"/>
              </w:rPr>
              <w:t xml:space="preserve"> dostępowych wykorzystywanych w komunikacji w ramach wymiany EDM.</w:t>
            </w:r>
          </w:p>
        </w:tc>
      </w:tr>
      <w:tr w:rsidR="00EC4401" w:rsidRPr="00C93E94" w14:paraId="0640C851" w14:textId="77777777" w:rsidTr="00EC3623">
        <w:trPr>
          <w:cantSplit/>
          <w:trHeight w:val="300"/>
        </w:trPr>
        <w:tc>
          <w:tcPr>
            <w:tcW w:w="705"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tcPr>
          <w:p w14:paraId="69A9F0E9" w14:textId="77777777" w:rsidR="00EC4401" w:rsidRPr="00EC3623" w:rsidRDefault="00EC4401">
            <w:pPr>
              <w:pStyle w:val="tabelanormalny"/>
              <w:numPr>
                <w:ilvl w:val="0"/>
                <w:numId w:val="32"/>
              </w:numPr>
              <w:rPr>
                <w:sz w:val="18"/>
                <w:szCs w:val="18"/>
              </w:rPr>
            </w:pPr>
          </w:p>
        </w:tc>
        <w:tc>
          <w:tcPr>
            <w:tcW w:w="26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78C13F4" w14:textId="4167AA3F" w:rsidR="00EC4401" w:rsidRPr="00EC3623" w:rsidRDefault="00EC4401">
            <w:pPr>
              <w:pStyle w:val="tabelanormalny"/>
              <w:rPr>
                <w:sz w:val="18"/>
                <w:szCs w:val="18"/>
              </w:rPr>
            </w:pPr>
            <w:proofErr w:type="spellStart"/>
            <w:r w:rsidRPr="00EC3623">
              <w:rPr>
                <w:sz w:val="18"/>
                <w:szCs w:val="18"/>
              </w:rPr>
              <w:t>XDS.b</w:t>
            </w:r>
            <w:proofErr w:type="spellEnd"/>
          </w:p>
        </w:tc>
        <w:tc>
          <w:tcPr>
            <w:tcW w:w="559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tcPr>
          <w:p w14:paraId="13E65468" w14:textId="40FB059C" w:rsidR="00EC4401" w:rsidRPr="00EC3623" w:rsidRDefault="00EC4401">
            <w:pPr>
              <w:pStyle w:val="tabelanormalny"/>
              <w:rPr>
                <w:sz w:val="18"/>
                <w:szCs w:val="18"/>
              </w:rPr>
            </w:pPr>
            <w:r w:rsidRPr="00EC3623">
              <w:rPr>
                <w:sz w:val="18"/>
                <w:szCs w:val="18"/>
              </w:rPr>
              <w:t>Profil integracyjny IHE wykorzystywany do obsługi wymiany EDM, w tym do rejestrowania informacji o dokumentach medycznych wytworzonych w ramach Zdarzeń Medycznych.</w:t>
            </w:r>
          </w:p>
        </w:tc>
      </w:tr>
      <w:tr w:rsidR="00EC4401" w:rsidRPr="00C93E94" w14:paraId="689015CE" w14:textId="77777777" w:rsidTr="00EC3623">
        <w:trPr>
          <w:cantSplit/>
          <w:trHeight w:val="300"/>
        </w:trPr>
        <w:tc>
          <w:tcPr>
            <w:tcW w:w="705"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tcPr>
          <w:p w14:paraId="6E00FF58" w14:textId="77777777" w:rsidR="00EC4401" w:rsidRPr="00C93E94" w:rsidRDefault="00EC4401">
            <w:pPr>
              <w:pStyle w:val="tabelanormalny"/>
              <w:numPr>
                <w:ilvl w:val="0"/>
                <w:numId w:val="32"/>
              </w:numPr>
            </w:pPr>
          </w:p>
        </w:tc>
        <w:tc>
          <w:tcPr>
            <w:tcW w:w="26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750B55A" w14:textId="0D6C19F5" w:rsidR="00EC4401" w:rsidRPr="00EC3623" w:rsidRDefault="00EC4401">
            <w:pPr>
              <w:pStyle w:val="tabelanormalny"/>
              <w:rPr>
                <w:sz w:val="18"/>
                <w:szCs w:val="18"/>
              </w:rPr>
            </w:pPr>
            <w:r w:rsidRPr="00EC3623">
              <w:rPr>
                <w:sz w:val="18"/>
                <w:szCs w:val="18"/>
              </w:rPr>
              <w:t>XDS-</w:t>
            </w:r>
            <w:proofErr w:type="spellStart"/>
            <w:r w:rsidRPr="00EC3623">
              <w:rPr>
                <w:sz w:val="18"/>
                <w:szCs w:val="18"/>
              </w:rPr>
              <w:t>I.b</w:t>
            </w:r>
            <w:proofErr w:type="spellEnd"/>
          </w:p>
        </w:tc>
        <w:tc>
          <w:tcPr>
            <w:tcW w:w="559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tcPr>
          <w:p w14:paraId="2E4A0434" w14:textId="072C9284" w:rsidR="00EC4401" w:rsidRPr="00EC3623" w:rsidRDefault="00EC4401">
            <w:pPr>
              <w:pStyle w:val="tabelanormalny"/>
              <w:rPr>
                <w:sz w:val="18"/>
                <w:szCs w:val="18"/>
              </w:rPr>
            </w:pPr>
            <w:r w:rsidRPr="00EC3623">
              <w:rPr>
                <w:sz w:val="18"/>
                <w:szCs w:val="18"/>
              </w:rPr>
              <w:t>Profil integracyjny IHE wykorzystywany do obsługi danych obrazowych w ramach wymiany EDM. Dokumentację typu DICOM indeksuje się w postaci dwóch dokumentów – opisowego „diagnostics report” oraz tzw. manifestu. Pobieranie dokumentów z repozytorium dokumentów obrazowych usługodawcy jest realizowane przy wykorzystaniu standardu WADO.</w:t>
            </w:r>
          </w:p>
        </w:tc>
      </w:tr>
      <w:tr w:rsidR="00EC4401" w:rsidRPr="00C93E94" w14:paraId="15FB29F8" w14:textId="77777777" w:rsidTr="00EC3623">
        <w:trPr>
          <w:cantSplit/>
          <w:trHeight w:val="300"/>
        </w:trPr>
        <w:tc>
          <w:tcPr>
            <w:tcW w:w="705"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tcPr>
          <w:p w14:paraId="2B688ED8" w14:textId="77777777" w:rsidR="00EC4401" w:rsidRPr="00C93E94" w:rsidRDefault="00EC4401">
            <w:pPr>
              <w:pStyle w:val="tabelanormalny"/>
              <w:numPr>
                <w:ilvl w:val="0"/>
                <w:numId w:val="32"/>
              </w:numPr>
            </w:pPr>
          </w:p>
        </w:tc>
        <w:tc>
          <w:tcPr>
            <w:tcW w:w="26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3CB01C" w14:textId="13D1CF10" w:rsidR="00EC4401" w:rsidRPr="00EC3623" w:rsidRDefault="00EC4401">
            <w:pPr>
              <w:pStyle w:val="tabelanormalny"/>
              <w:rPr>
                <w:sz w:val="18"/>
                <w:szCs w:val="18"/>
              </w:rPr>
            </w:pPr>
            <w:r w:rsidRPr="00EC3623">
              <w:rPr>
                <w:sz w:val="18"/>
                <w:szCs w:val="18"/>
              </w:rPr>
              <w:t>Zdarzenie Medyczne (w skrócie ZM)</w:t>
            </w:r>
          </w:p>
        </w:tc>
        <w:tc>
          <w:tcPr>
            <w:tcW w:w="559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tcPr>
          <w:p w14:paraId="643D127D" w14:textId="730153B4" w:rsidR="00EC4401" w:rsidRPr="00EC3623" w:rsidRDefault="00EC4401">
            <w:pPr>
              <w:pStyle w:val="tabelanormalny"/>
              <w:rPr>
                <w:sz w:val="18"/>
                <w:szCs w:val="18"/>
              </w:rPr>
            </w:pPr>
            <w:r w:rsidRPr="00EC3623">
              <w:rPr>
                <w:sz w:val="18"/>
                <w:szCs w:val="18"/>
              </w:rPr>
              <w:t>Czynność w ramach świadczenia zdrowotnego lub świadczenia zdrowotnego rzeczowego, o których mowa w ustawie z dnia 27 sierpnia 2004 r. o świadczeniach opieki zdrowotnej finansowanych ze środków publicznych, której dane są przetwarzane w systemie informacji (Ustawa z dnia 28 kwietnia 2011 r. o systemie informacji w ochronie zdrowia).</w:t>
            </w:r>
          </w:p>
        </w:tc>
      </w:tr>
      <w:tr w:rsidR="00EC4401" w:rsidRPr="00C93E94" w14:paraId="7E0C67D7" w14:textId="77777777" w:rsidTr="00EC3623">
        <w:trPr>
          <w:cantSplit/>
          <w:trHeight w:val="300"/>
        </w:trPr>
        <w:tc>
          <w:tcPr>
            <w:tcW w:w="705" w:type="dxa"/>
            <w:tcBorders>
              <w:top w:val="single" w:sz="4" w:space="0" w:color="7F7F7F" w:themeColor="text1" w:themeTint="80"/>
              <w:left w:val="single" w:sz="18" w:space="0" w:color="7F7F7F" w:themeColor="text1" w:themeTint="80"/>
              <w:bottom w:val="single" w:sz="18" w:space="0" w:color="7F7F7F" w:themeColor="text1" w:themeTint="80"/>
              <w:right w:val="single" w:sz="4" w:space="0" w:color="7F7F7F" w:themeColor="text1" w:themeTint="80"/>
            </w:tcBorders>
          </w:tcPr>
          <w:p w14:paraId="26CF1089" w14:textId="77777777" w:rsidR="00EC4401" w:rsidRPr="00C93E94" w:rsidRDefault="00EC4401">
            <w:pPr>
              <w:pStyle w:val="tabelanormalny"/>
              <w:numPr>
                <w:ilvl w:val="0"/>
                <w:numId w:val="32"/>
              </w:numPr>
            </w:pPr>
          </w:p>
        </w:tc>
        <w:tc>
          <w:tcPr>
            <w:tcW w:w="2640" w:type="dxa"/>
            <w:tcBorders>
              <w:top w:val="single" w:sz="4" w:space="0" w:color="7F7F7F" w:themeColor="text1" w:themeTint="80"/>
              <w:left w:val="single" w:sz="4" w:space="0" w:color="7F7F7F" w:themeColor="text1" w:themeTint="80"/>
              <w:bottom w:val="single" w:sz="18" w:space="0" w:color="7F7F7F" w:themeColor="text1" w:themeTint="80"/>
              <w:right w:val="single" w:sz="4" w:space="0" w:color="7F7F7F" w:themeColor="text1" w:themeTint="80"/>
            </w:tcBorders>
          </w:tcPr>
          <w:p w14:paraId="70BA1D73" w14:textId="2E80ACD8" w:rsidR="00EC4401" w:rsidRPr="00EC3623" w:rsidRDefault="00EC4401">
            <w:pPr>
              <w:pStyle w:val="tabelanormalny"/>
              <w:rPr>
                <w:sz w:val="18"/>
                <w:szCs w:val="18"/>
              </w:rPr>
            </w:pPr>
            <w:r w:rsidRPr="00EC3623">
              <w:rPr>
                <w:sz w:val="18"/>
                <w:szCs w:val="18"/>
              </w:rPr>
              <w:t>Źródło Dokumentów</w:t>
            </w:r>
          </w:p>
        </w:tc>
        <w:tc>
          <w:tcPr>
            <w:tcW w:w="5596" w:type="dxa"/>
            <w:tcBorders>
              <w:top w:val="single" w:sz="4" w:space="0" w:color="7F7F7F" w:themeColor="text1" w:themeTint="80"/>
              <w:left w:val="single" w:sz="4" w:space="0" w:color="7F7F7F" w:themeColor="text1" w:themeTint="80"/>
              <w:bottom w:val="single" w:sz="18" w:space="0" w:color="7F7F7F" w:themeColor="text1" w:themeTint="80"/>
              <w:right w:val="single" w:sz="18" w:space="0" w:color="7F7F7F" w:themeColor="text1" w:themeTint="80"/>
            </w:tcBorders>
          </w:tcPr>
          <w:p w14:paraId="2F08C222" w14:textId="1973B73C" w:rsidR="00EC4401" w:rsidRPr="00EC3623" w:rsidRDefault="00EC4401">
            <w:pPr>
              <w:pStyle w:val="tabelanormalny"/>
              <w:rPr>
                <w:sz w:val="18"/>
                <w:szCs w:val="18"/>
              </w:rPr>
            </w:pPr>
            <w:r w:rsidRPr="00EC3623">
              <w:rPr>
                <w:sz w:val="18"/>
                <w:szCs w:val="18"/>
              </w:rPr>
              <w:t xml:space="preserve">Aktor profilu </w:t>
            </w:r>
            <w:proofErr w:type="spellStart"/>
            <w:r w:rsidRPr="00EC3623">
              <w:rPr>
                <w:sz w:val="18"/>
                <w:szCs w:val="18"/>
              </w:rPr>
              <w:t>XDS.b</w:t>
            </w:r>
            <w:proofErr w:type="spellEnd"/>
            <w:r w:rsidRPr="00EC3623">
              <w:rPr>
                <w:sz w:val="18"/>
                <w:szCs w:val="18"/>
              </w:rPr>
              <w:t xml:space="preserve">. (ang. </w:t>
            </w:r>
            <w:proofErr w:type="spellStart"/>
            <w:r w:rsidRPr="00EC3623">
              <w:rPr>
                <w:sz w:val="18"/>
                <w:szCs w:val="18"/>
              </w:rPr>
              <w:t>Document</w:t>
            </w:r>
            <w:proofErr w:type="spellEnd"/>
            <w:r w:rsidRPr="00EC3623">
              <w:rPr>
                <w:sz w:val="18"/>
                <w:szCs w:val="18"/>
              </w:rPr>
              <w:t xml:space="preserve"> Source), tworzy dokumenty i odpowiada za wysyłkę metadanych i dokumentów do rejestru i repozytorium.</w:t>
            </w:r>
          </w:p>
        </w:tc>
      </w:tr>
    </w:tbl>
    <w:p w14:paraId="5F9C7FEE" w14:textId="39C00974" w:rsidR="00DE09BF" w:rsidRDefault="00DE09BF" w:rsidP="00DE09BF">
      <w:pPr>
        <w:pStyle w:val="Legenda"/>
      </w:pPr>
      <w:bookmarkStart w:id="26" w:name="_Toc139543812"/>
      <w:r w:rsidRPr="00C93E94">
        <w:t xml:space="preserve">Tabela </w:t>
      </w:r>
      <w:r>
        <w:fldChar w:fldCharType="begin"/>
      </w:r>
      <w:r>
        <w:instrText>SEQ Tabela \* ARABIC</w:instrText>
      </w:r>
      <w:r>
        <w:fldChar w:fldCharType="separate"/>
      </w:r>
      <w:r w:rsidR="004F1A71">
        <w:rPr>
          <w:noProof/>
        </w:rPr>
        <w:t>1</w:t>
      </w:r>
      <w:r>
        <w:fldChar w:fldCharType="end"/>
      </w:r>
      <w:r w:rsidRPr="00C93E94">
        <w:t xml:space="preserve">. </w:t>
      </w:r>
      <w:r>
        <w:t>Wykorzystywane skróty i terminy</w:t>
      </w:r>
      <w:bookmarkEnd w:id="26"/>
    </w:p>
    <w:p w14:paraId="5997CC1D" w14:textId="77777777" w:rsidR="00E46697" w:rsidRPr="00C93E94" w:rsidRDefault="00E46697" w:rsidP="00911709">
      <w:pPr>
        <w:spacing w:line="288" w:lineRule="auto"/>
      </w:pPr>
    </w:p>
    <w:p w14:paraId="14576EBF" w14:textId="592468D4" w:rsidR="00E46697" w:rsidRPr="00C93E94" w:rsidRDefault="3E1D35E0" w:rsidP="00A71DF6">
      <w:pPr>
        <w:pStyle w:val="Nagwek1"/>
        <w:numPr>
          <w:ilvl w:val="0"/>
          <w:numId w:val="19"/>
        </w:numPr>
        <w:spacing w:line="288" w:lineRule="auto"/>
      </w:pPr>
      <w:bookmarkStart w:id="27" w:name="_Toc487461979"/>
      <w:bookmarkStart w:id="28" w:name="_Toc501107019"/>
      <w:bookmarkStart w:id="29" w:name="_Toc1402455"/>
      <w:bookmarkStart w:id="30" w:name="_Toc153972502"/>
      <w:r>
        <w:lastRenderedPageBreak/>
        <w:t xml:space="preserve">Ogólny opis </w:t>
      </w:r>
      <w:r w:rsidR="47DD812C">
        <w:t xml:space="preserve">systemu </w:t>
      </w:r>
      <w:r w:rsidR="1EAE7EF9">
        <w:t>RED</w:t>
      </w:r>
      <w:r>
        <w:t xml:space="preserve"> w zakresie </w:t>
      </w:r>
      <w:bookmarkEnd w:id="27"/>
      <w:bookmarkEnd w:id="28"/>
      <w:bookmarkEnd w:id="29"/>
      <w:r w:rsidR="0B360CBD">
        <w:t xml:space="preserve">obsługi </w:t>
      </w:r>
      <w:r w:rsidR="13282AA8">
        <w:t>EDM</w:t>
      </w:r>
      <w:bookmarkEnd w:id="30"/>
    </w:p>
    <w:p w14:paraId="0D566C43" w14:textId="3421AA2B" w:rsidR="009164E8" w:rsidRDefault="1E0B202E" w:rsidP="006658DE">
      <w:pPr>
        <w:spacing w:line="360" w:lineRule="auto"/>
      </w:pPr>
      <w:r>
        <w:t>Obszar</w:t>
      </w:r>
      <w:r w:rsidR="71F4D1FE">
        <w:t xml:space="preserve"> RED</w:t>
      </w:r>
      <w:r w:rsidR="741700FA">
        <w:t xml:space="preserve"> wspiera pracowników medycznych, systemy podmiotów leczniczych, repozytoria dokumentacji elektronicznej oraz pacjentów w procesach związanych z wymianą EDM poprzez udostępnienie szeregu usług.</w:t>
      </w:r>
    </w:p>
    <w:p w14:paraId="0EE79661" w14:textId="12D40F31" w:rsidR="631B67E4" w:rsidRDefault="631B67E4" w:rsidP="006658DE">
      <w:pPr>
        <w:spacing w:line="360" w:lineRule="auto"/>
      </w:pPr>
      <w:r w:rsidRPr="59A2B292">
        <w:rPr>
          <w:rFonts w:eastAsia="Arial"/>
          <w:szCs w:val="22"/>
        </w:rPr>
        <w:t xml:space="preserve">Podmioty lecznicze korzystające z RED mogą: </w:t>
      </w:r>
    </w:p>
    <w:p w14:paraId="69432FF1" w14:textId="6F742571" w:rsidR="631B67E4" w:rsidRPr="006658DE" w:rsidRDefault="631B67E4" w:rsidP="006658DE">
      <w:pPr>
        <w:pStyle w:val="Akapitzlist"/>
        <w:numPr>
          <w:ilvl w:val="0"/>
          <w:numId w:val="16"/>
        </w:numPr>
        <w:spacing w:line="360" w:lineRule="auto"/>
        <w:rPr>
          <w:rFonts w:asciiTheme="minorHAnsi" w:eastAsia="Arial" w:hAnsiTheme="minorHAnsi" w:cstheme="minorHAnsi"/>
          <w:szCs w:val="22"/>
        </w:rPr>
      </w:pPr>
      <w:r w:rsidRPr="006658DE">
        <w:rPr>
          <w:rFonts w:asciiTheme="minorHAnsi" w:eastAsia="Arial" w:hAnsiTheme="minorHAnsi" w:cstheme="minorHAnsi"/>
          <w:szCs w:val="22"/>
        </w:rPr>
        <w:t>przechowywać swoją dokumentację medyczną, wyszukiwać ją oraz pobierać (w ramach Domeny Podmiotu),</w:t>
      </w:r>
    </w:p>
    <w:p w14:paraId="2D11124B" w14:textId="30E0E081" w:rsidR="26FF2780" w:rsidRPr="006658DE" w:rsidRDefault="26FF2780" w:rsidP="006658DE">
      <w:pPr>
        <w:pStyle w:val="Akapitzlist"/>
        <w:numPr>
          <w:ilvl w:val="0"/>
          <w:numId w:val="16"/>
        </w:numPr>
        <w:spacing w:line="360" w:lineRule="auto"/>
        <w:rPr>
          <w:rFonts w:asciiTheme="minorHAnsi" w:hAnsiTheme="minorHAnsi" w:cstheme="minorHAnsi"/>
          <w:szCs w:val="22"/>
        </w:rPr>
      </w:pPr>
      <w:r w:rsidRPr="006658DE">
        <w:rPr>
          <w:rFonts w:asciiTheme="minorHAnsi" w:hAnsiTheme="minorHAnsi" w:cstheme="minorHAnsi"/>
          <w:szCs w:val="22"/>
        </w:rPr>
        <w:t>umożliwić udostępnianie swojej dokumentacji medycznej innym podmiotom (w ramach Domeny Krajowej).</w:t>
      </w:r>
    </w:p>
    <w:p w14:paraId="3E98329D" w14:textId="006FE8E1" w:rsidR="214D8F83" w:rsidRDefault="007E27B1" w:rsidP="006658DE">
      <w:pPr>
        <w:spacing w:line="360" w:lineRule="auto"/>
      </w:pPr>
      <w:r>
        <w:t>System</w:t>
      </w:r>
      <w:r w:rsidR="214D8F83">
        <w:t xml:space="preserve"> </w:t>
      </w:r>
      <w:r w:rsidR="06519A19">
        <w:t xml:space="preserve">RED </w:t>
      </w:r>
      <w:r w:rsidR="214D8F83">
        <w:t>udostępni</w:t>
      </w:r>
      <w:r>
        <w:t>a</w:t>
      </w:r>
      <w:r w:rsidR="214D8F83">
        <w:t xml:space="preserve"> usługi repozytorium </w:t>
      </w:r>
      <w:r w:rsidR="30299AE7">
        <w:t xml:space="preserve">EDM </w:t>
      </w:r>
      <w:r w:rsidR="214D8F83">
        <w:t>dla tych podmiotów, które nie będą dysponowały własnym repozytorium. Są to</w:t>
      </w:r>
      <w:r w:rsidR="00FA17B2">
        <w:t xml:space="preserve"> następujące usługi</w:t>
      </w:r>
      <w:r w:rsidR="214D8F83">
        <w:t>:</w:t>
      </w:r>
    </w:p>
    <w:p w14:paraId="7EB80DA2" w14:textId="1033DF68" w:rsidR="214D8F83" w:rsidRPr="00FF5372" w:rsidRDefault="214D8F83" w:rsidP="006658DE">
      <w:pPr>
        <w:pStyle w:val="Akapitzlist"/>
        <w:numPr>
          <w:ilvl w:val="0"/>
          <w:numId w:val="46"/>
        </w:numPr>
        <w:spacing w:line="360" w:lineRule="auto"/>
        <w:rPr>
          <w:rFonts w:asciiTheme="minorHAnsi" w:hAnsiTheme="minorHAnsi" w:cstheme="minorHAnsi"/>
        </w:rPr>
      </w:pPr>
      <w:r w:rsidRPr="00FF5372">
        <w:rPr>
          <w:rFonts w:asciiTheme="minorHAnsi" w:hAnsiTheme="minorHAnsi" w:cstheme="minorHAnsi"/>
        </w:rPr>
        <w:t xml:space="preserve">Przekazanie </w:t>
      </w:r>
      <w:r w:rsidR="3887D733" w:rsidRPr="00FF5372">
        <w:rPr>
          <w:rFonts w:asciiTheme="minorHAnsi" w:hAnsiTheme="minorHAnsi" w:cstheme="minorHAnsi"/>
        </w:rPr>
        <w:t>dokumentu</w:t>
      </w:r>
      <w:r w:rsidRPr="00FF5372">
        <w:rPr>
          <w:rFonts w:asciiTheme="minorHAnsi" w:hAnsiTheme="minorHAnsi" w:cstheme="minorHAnsi"/>
        </w:rPr>
        <w:t xml:space="preserve"> EDM </w:t>
      </w:r>
      <w:r w:rsidR="51E303C8" w:rsidRPr="00FF5372">
        <w:rPr>
          <w:rFonts w:asciiTheme="minorHAnsi" w:hAnsiTheme="minorHAnsi" w:cstheme="minorHAnsi"/>
        </w:rPr>
        <w:t xml:space="preserve">razem z metadanymi </w:t>
      </w:r>
      <w:r w:rsidRPr="00FF5372">
        <w:rPr>
          <w:rFonts w:asciiTheme="minorHAnsi" w:hAnsiTheme="minorHAnsi" w:cstheme="minorHAnsi"/>
        </w:rPr>
        <w:t>(transakcja ITI-41)</w:t>
      </w:r>
      <w:r w:rsidR="007E27B1">
        <w:rPr>
          <w:rFonts w:asciiTheme="minorHAnsi" w:hAnsiTheme="minorHAnsi" w:cstheme="minorHAnsi"/>
        </w:rPr>
        <w:t>.</w:t>
      </w:r>
    </w:p>
    <w:p w14:paraId="64EA8CE0" w14:textId="310E515A" w:rsidR="214D8F83" w:rsidRPr="00FF5372" w:rsidRDefault="214D8F83" w:rsidP="006658DE">
      <w:pPr>
        <w:pStyle w:val="Akapitzlist"/>
        <w:numPr>
          <w:ilvl w:val="0"/>
          <w:numId w:val="46"/>
        </w:numPr>
        <w:spacing w:line="360" w:lineRule="auto"/>
        <w:rPr>
          <w:rFonts w:asciiTheme="minorHAnsi" w:hAnsiTheme="minorHAnsi" w:cstheme="minorHAnsi"/>
        </w:rPr>
      </w:pPr>
      <w:r w:rsidRPr="00FF5372">
        <w:rPr>
          <w:rFonts w:asciiTheme="minorHAnsi" w:hAnsiTheme="minorHAnsi" w:cstheme="minorHAnsi"/>
        </w:rPr>
        <w:t xml:space="preserve">Pobranie </w:t>
      </w:r>
      <w:r w:rsidR="2FC7CBFA" w:rsidRPr="00FF5372">
        <w:rPr>
          <w:rFonts w:asciiTheme="minorHAnsi" w:hAnsiTheme="minorHAnsi" w:cstheme="minorHAnsi"/>
        </w:rPr>
        <w:t xml:space="preserve">dokumentu </w:t>
      </w:r>
      <w:r w:rsidRPr="00FF5372">
        <w:rPr>
          <w:rFonts w:asciiTheme="minorHAnsi" w:hAnsiTheme="minorHAnsi" w:cstheme="minorHAnsi"/>
        </w:rPr>
        <w:t>EDM (transakcja ITI-43)</w:t>
      </w:r>
      <w:r w:rsidR="007E27B1">
        <w:rPr>
          <w:rFonts w:asciiTheme="minorHAnsi" w:hAnsiTheme="minorHAnsi" w:cstheme="minorHAnsi"/>
        </w:rPr>
        <w:t>.</w:t>
      </w:r>
    </w:p>
    <w:p w14:paraId="4295E00D" w14:textId="1D5F7A13" w:rsidR="00E15030" w:rsidRPr="00506EE9" w:rsidRDefault="3D61C9E5" w:rsidP="006658DE">
      <w:pPr>
        <w:spacing w:line="360" w:lineRule="auto"/>
      </w:pPr>
      <w:r>
        <w:t>Dodatkowo u</w:t>
      </w:r>
      <w:r w:rsidR="741700FA">
        <w:t xml:space="preserve">sługi udostępniane przez </w:t>
      </w:r>
      <w:r w:rsidR="09DDF83C">
        <w:t>system RED w</w:t>
      </w:r>
      <w:r w:rsidR="741700FA">
        <w:t xml:space="preserve"> zakresie obsługi EDM można podzielić w następujący sposób:</w:t>
      </w:r>
    </w:p>
    <w:p w14:paraId="0AEEF2DD" w14:textId="7810638B" w:rsidR="00E15030" w:rsidRPr="007C4DC6" w:rsidRDefault="00E15030" w:rsidP="006658DE">
      <w:pPr>
        <w:pStyle w:val="Akapitzlist"/>
        <w:numPr>
          <w:ilvl w:val="0"/>
          <w:numId w:val="38"/>
        </w:numPr>
        <w:spacing w:line="360" w:lineRule="auto"/>
        <w:rPr>
          <w:rFonts w:asciiTheme="minorHAnsi" w:hAnsiTheme="minorHAnsi" w:cstheme="minorHAnsi"/>
        </w:rPr>
      </w:pPr>
      <w:r w:rsidRPr="007C4DC6">
        <w:rPr>
          <w:rFonts w:asciiTheme="minorHAnsi" w:hAnsiTheme="minorHAnsi" w:cstheme="minorHAnsi"/>
        </w:rPr>
        <w:t xml:space="preserve">Usługi </w:t>
      </w:r>
      <w:r w:rsidR="007E27B1" w:rsidRPr="007C4DC6">
        <w:rPr>
          <w:rFonts w:asciiTheme="minorHAnsi" w:hAnsiTheme="minorHAnsi" w:cstheme="minorHAnsi"/>
        </w:rPr>
        <w:t>rejestru</w:t>
      </w:r>
      <w:r w:rsidRPr="007C4DC6">
        <w:rPr>
          <w:rFonts w:asciiTheme="minorHAnsi" w:hAnsiTheme="minorHAnsi" w:cstheme="minorHAnsi"/>
        </w:rPr>
        <w:t xml:space="preserve"> EDM:</w:t>
      </w:r>
    </w:p>
    <w:p w14:paraId="6BFD2117" w14:textId="712CB8D9" w:rsidR="007E27B1" w:rsidRPr="00FA17B2" w:rsidRDefault="00E15030" w:rsidP="006658DE">
      <w:pPr>
        <w:pStyle w:val="Akapitzlist"/>
        <w:numPr>
          <w:ilvl w:val="1"/>
          <w:numId w:val="38"/>
        </w:numPr>
        <w:spacing w:line="360" w:lineRule="auto"/>
      </w:pPr>
      <w:r w:rsidRPr="007E27B1">
        <w:t xml:space="preserve">Wyszukiwanie </w:t>
      </w:r>
      <w:r w:rsidR="4F2CCE2B" w:rsidRPr="007E27B1">
        <w:t xml:space="preserve">metadanych </w:t>
      </w:r>
      <w:r w:rsidRPr="007E27B1">
        <w:t>EDM (transakcja ITI-18)</w:t>
      </w:r>
      <w:r w:rsidR="007E27B1">
        <w:t>.</w:t>
      </w:r>
    </w:p>
    <w:p w14:paraId="79ECF2DC" w14:textId="624D4742" w:rsidR="00DB32B0" w:rsidRPr="007C4DC6" w:rsidRDefault="00E15030" w:rsidP="006658DE">
      <w:pPr>
        <w:pStyle w:val="Akapitzlist"/>
        <w:numPr>
          <w:ilvl w:val="1"/>
          <w:numId w:val="38"/>
        </w:numPr>
        <w:spacing w:line="360" w:lineRule="auto"/>
        <w:rPr>
          <w:rFonts w:asciiTheme="minorHAnsi" w:hAnsiTheme="minorHAnsi" w:cstheme="minorHAnsi"/>
        </w:rPr>
      </w:pPr>
      <w:r w:rsidRPr="007C4DC6">
        <w:rPr>
          <w:rFonts w:asciiTheme="minorHAnsi" w:hAnsiTheme="minorHAnsi" w:cstheme="minorHAnsi"/>
        </w:rPr>
        <w:t xml:space="preserve">Aktualizacja </w:t>
      </w:r>
      <w:r w:rsidR="3AC83B6A" w:rsidRPr="007C4DC6">
        <w:rPr>
          <w:rFonts w:asciiTheme="minorHAnsi" w:hAnsiTheme="minorHAnsi" w:cstheme="minorHAnsi"/>
        </w:rPr>
        <w:t xml:space="preserve">metadanych </w:t>
      </w:r>
      <w:r w:rsidRPr="007C4DC6">
        <w:rPr>
          <w:rFonts w:asciiTheme="minorHAnsi" w:hAnsiTheme="minorHAnsi" w:cstheme="minorHAnsi"/>
        </w:rPr>
        <w:t>EDM (transakcja ITI-57)</w:t>
      </w:r>
      <w:r w:rsidR="007E27B1">
        <w:rPr>
          <w:rFonts w:asciiTheme="minorHAnsi" w:hAnsiTheme="minorHAnsi" w:cstheme="minorHAnsi"/>
        </w:rPr>
        <w:t>.</w:t>
      </w:r>
    </w:p>
    <w:p w14:paraId="76BFC8AE" w14:textId="6F89B6C1" w:rsidR="007E27B1" w:rsidRPr="00506EE9" w:rsidRDefault="00DB32B0" w:rsidP="006658DE">
      <w:pPr>
        <w:pStyle w:val="Akapitzlist"/>
        <w:numPr>
          <w:ilvl w:val="0"/>
          <w:numId w:val="38"/>
        </w:numPr>
        <w:spacing w:line="360" w:lineRule="auto"/>
      </w:pPr>
      <w:r w:rsidRPr="007C4DC6">
        <w:rPr>
          <w:rFonts w:asciiTheme="minorHAnsi" w:hAnsiTheme="minorHAnsi" w:cstheme="minorHAnsi"/>
        </w:rPr>
        <w:t xml:space="preserve">Usługi </w:t>
      </w:r>
      <w:r w:rsidR="033312DA" w:rsidRPr="007C4DC6">
        <w:rPr>
          <w:rFonts w:asciiTheme="minorHAnsi" w:hAnsiTheme="minorHAnsi" w:cstheme="minorHAnsi"/>
        </w:rPr>
        <w:t>wspierające</w:t>
      </w:r>
      <w:r w:rsidR="007E27B1" w:rsidRPr="007C4DC6">
        <w:rPr>
          <w:rFonts w:asciiTheme="minorHAnsi" w:hAnsiTheme="minorHAnsi" w:cstheme="minorHAnsi"/>
        </w:rPr>
        <w:t xml:space="preserve"> wymianę EDM</w:t>
      </w:r>
      <w:r w:rsidRPr="007C4DC6">
        <w:rPr>
          <w:rFonts w:asciiTheme="minorHAnsi" w:hAnsiTheme="minorHAnsi" w:cstheme="minorHAnsi"/>
        </w:rPr>
        <w:t>:</w:t>
      </w:r>
    </w:p>
    <w:p w14:paraId="3C7C4F4C" w14:textId="5F20D770" w:rsidR="007E27B1" w:rsidRPr="00506EE9" w:rsidRDefault="00DB32B0" w:rsidP="006658DE">
      <w:pPr>
        <w:pStyle w:val="Akapitzlist"/>
        <w:numPr>
          <w:ilvl w:val="1"/>
          <w:numId w:val="38"/>
        </w:numPr>
        <w:spacing w:line="360" w:lineRule="auto"/>
      </w:pPr>
      <w:r w:rsidRPr="00FA17B2">
        <w:t>Rejestrowanie</w:t>
      </w:r>
      <w:r w:rsidR="007E27B1">
        <w:t xml:space="preserve"> repozytorium oraz</w:t>
      </w:r>
      <w:r w:rsidRPr="00FA17B2">
        <w:t xml:space="preserve"> adres</w:t>
      </w:r>
      <w:r w:rsidR="007E27B1">
        <w:t>u</w:t>
      </w:r>
      <w:r w:rsidRPr="00FA17B2">
        <w:t xml:space="preserve"> </w:t>
      </w:r>
      <w:r w:rsidR="00980A62" w:rsidRPr="00FA17B2">
        <w:t>usługi udostępniania dokumentów z repozytorium</w:t>
      </w:r>
      <w:r w:rsidR="007E27B1">
        <w:t>.</w:t>
      </w:r>
    </w:p>
    <w:p w14:paraId="50C9616A" w14:textId="31A1303C" w:rsidR="00DB32B0" w:rsidRDefault="007E27B1" w:rsidP="006658DE">
      <w:pPr>
        <w:pStyle w:val="Akapitzlist"/>
        <w:numPr>
          <w:ilvl w:val="1"/>
          <w:numId w:val="38"/>
        </w:numPr>
        <w:spacing w:line="360" w:lineRule="auto"/>
      </w:pPr>
      <w:r>
        <w:t xml:space="preserve">Generowanie </w:t>
      </w:r>
      <w:proofErr w:type="spellStart"/>
      <w:r>
        <w:t>tokena</w:t>
      </w:r>
      <w:proofErr w:type="spellEnd"/>
      <w:r>
        <w:t xml:space="preserve"> dostępowego.</w:t>
      </w:r>
    </w:p>
    <w:p w14:paraId="2C605BE7" w14:textId="081FF3F3" w:rsidR="00E15030" w:rsidRDefault="00E15030" w:rsidP="009164E8">
      <w:pPr>
        <w:spacing w:line="288" w:lineRule="auto"/>
      </w:pPr>
    </w:p>
    <w:p w14:paraId="23A3FDB4" w14:textId="7323AD24" w:rsidR="00153EE4" w:rsidRDefault="00153EE4" w:rsidP="0036551D">
      <w:pPr>
        <w:pStyle w:val="Nagwek1"/>
      </w:pPr>
      <w:bookmarkStart w:id="31" w:name="_Toc153972503"/>
      <w:r>
        <w:lastRenderedPageBreak/>
        <w:t xml:space="preserve">Zasady organizacji </w:t>
      </w:r>
      <w:r w:rsidR="00D52BD8">
        <w:t xml:space="preserve">Integracyjnej </w:t>
      </w:r>
      <w:r>
        <w:t>domeny</w:t>
      </w:r>
      <w:r w:rsidR="00D52BD8">
        <w:t xml:space="preserve"> </w:t>
      </w:r>
      <w:proofErr w:type="spellStart"/>
      <w:r w:rsidR="00D52BD8">
        <w:t>XDS.b</w:t>
      </w:r>
      <w:proofErr w:type="spellEnd"/>
      <w:r>
        <w:rPr>
          <w:rStyle w:val="Odwoanieprzypisudolnego"/>
        </w:rPr>
        <w:footnoteReference w:id="2"/>
      </w:r>
      <w:bookmarkEnd w:id="31"/>
      <w:r>
        <w:t xml:space="preserve"> </w:t>
      </w:r>
    </w:p>
    <w:p w14:paraId="7F245692" w14:textId="3D18FA21" w:rsidR="00D52BD8" w:rsidRDefault="00D52BD8" w:rsidP="00B45139">
      <w:pPr>
        <w:spacing w:line="360" w:lineRule="auto"/>
      </w:pPr>
      <w:r>
        <w:t>Domen</w:t>
      </w:r>
      <w:r w:rsidR="00ED5B25">
        <w:t>a</w:t>
      </w:r>
      <w:r>
        <w:t xml:space="preserve"> </w:t>
      </w:r>
      <w:proofErr w:type="spellStart"/>
      <w:r>
        <w:t>XDS.b</w:t>
      </w:r>
      <w:proofErr w:type="spellEnd"/>
      <w:r>
        <w:t xml:space="preserve"> uruchomiona na środowisku integracyjnym </w:t>
      </w:r>
      <w:r w:rsidR="6263081D">
        <w:t>systemu RED</w:t>
      </w:r>
      <w:r>
        <w:t xml:space="preserve"> ma charakter testowy i służy wyłącznie do weryfikacji poprawności komunikacji systemów zewnętrznych z systemem </w:t>
      </w:r>
      <w:r w:rsidR="61A668CD">
        <w:t>RED</w:t>
      </w:r>
      <w:r>
        <w:t xml:space="preserve"> oraz wymiany EDM pomiędzy systemami zewnętrznymi.</w:t>
      </w:r>
    </w:p>
    <w:p w14:paraId="1FAFD325" w14:textId="3F361B10" w:rsidR="00D52BD8" w:rsidRDefault="00D52BD8" w:rsidP="00B45139">
      <w:pPr>
        <w:spacing w:line="360" w:lineRule="auto"/>
      </w:pPr>
      <w:r>
        <w:t xml:space="preserve">Podmiotem odpowiedzialnym za działanie integracyjnej domeny </w:t>
      </w:r>
      <w:proofErr w:type="spellStart"/>
      <w:r>
        <w:t>XDS.b</w:t>
      </w:r>
      <w:proofErr w:type="spellEnd"/>
      <w:r>
        <w:t xml:space="preserve"> jest Centrum </w:t>
      </w:r>
      <w:r w:rsidR="007D7AAB">
        <w:t>e-</w:t>
      </w:r>
      <w:r>
        <w:t xml:space="preserve">Zdrowia. </w:t>
      </w:r>
    </w:p>
    <w:p w14:paraId="22ACFE41" w14:textId="3D5F3C91" w:rsidR="00D52BD8" w:rsidRDefault="00D52BD8" w:rsidP="00B45139">
      <w:pPr>
        <w:spacing w:line="360" w:lineRule="auto"/>
      </w:pPr>
      <w:r>
        <w:t xml:space="preserve">Zasady operacyjne funkcjonowania domeny są przedstawione w rozdziale </w:t>
      </w:r>
      <w:r>
        <w:fldChar w:fldCharType="begin"/>
      </w:r>
      <w:r>
        <w:instrText xml:space="preserve"> REF _Ref18070257 \r \h </w:instrText>
      </w:r>
      <w:r w:rsidR="00DD76C9">
        <w:instrText xml:space="preserve"> \* MERGEFORMAT </w:instrText>
      </w:r>
      <w:r>
        <w:fldChar w:fldCharType="separate"/>
      </w:r>
      <w:r>
        <w:t>4</w:t>
      </w:r>
      <w:r>
        <w:fldChar w:fldCharType="end"/>
      </w:r>
      <w:r>
        <w:t>.</w:t>
      </w:r>
    </w:p>
    <w:p w14:paraId="280ED104" w14:textId="513243DC" w:rsidR="00D52BD8" w:rsidRDefault="00D52BD8" w:rsidP="00B45139">
      <w:pPr>
        <w:spacing w:line="360" w:lineRule="auto"/>
      </w:pPr>
      <w:r w:rsidRPr="00A62491">
        <w:t xml:space="preserve">Do Integracyjnej domeny </w:t>
      </w:r>
      <w:proofErr w:type="spellStart"/>
      <w:r w:rsidRPr="00A62491">
        <w:t>XDS.b</w:t>
      </w:r>
      <w:proofErr w:type="spellEnd"/>
      <w:r w:rsidRPr="00A62491">
        <w:t xml:space="preserve"> może należeć każdy podmiot, który złoży wniosek zgodnie z procesem opisanym w rozdziale </w:t>
      </w:r>
      <w:r w:rsidRPr="00A62491">
        <w:fldChar w:fldCharType="begin"/>
      </w:r>
      <w:r w:rsidRPr="00A62491">
        <w:instrText xml:space="preserve"> REF _Ref18070183 \r \h </w:instrText>
      </w:r>
      <w:r w:rsidR="002E79BB" w:rsidRPr="00A62491">
        <w:instrText xml:space="preserve"> \* MERGEFORMAT </w:instrText>
      </w:r>
      <w:r w:rsidRPr="00A62491">
        <w:fldChar w:fldCharType="separate"/>
      </w:r>
      <w:r w:rsidRPr="00A62491">
        <w:t>5</w:t>
      </w:r>
      <w:r w:rsidRPr="00A62491">
        <w:fldChar w:fldCharType="end"/>
      </w:r>
      <w:r w:rsidR="00316D19" w:rsidRPr="00A62491">
        <w:t xml:space="preserve"> (rozdział zostanie uzupełniony w kolejnych wersjach dokumentacji)</w:t>
      </w:r>
      <w:r w:rsidRPr="00A62491">
        <w:t>.</w:t>
      </w:r>
    </w:p>
    <w:p w14:paraId="48996DE9" w14:textId="63AA96C8" w:rsidR="002F1A23" w:rsidRDefault="002F1A23" w:rsidP="00B45139">
      <w:pPr>
        <w:spacing w:line="360" w:lineRule="auto"/>
      </w:pPr>
      <w:r>
        <w:t xml:space="preserve">Zabronione jest przekazywanie do Integracyjnej domeny </w:t>
      </w:r>
      <w:proofErr w:type="spellStart"/>
      <w:r>
        <w:t>XDS.b</w:t>
      </w:r>
      <w:proofErr w:type="spellEnd"/>
      <w:r>
        <w:t xml:space="preserve"> danych osobowych i wrażliwych. Wszystkie dane przekazywane przez podłączone podmioty powinny mieć charakter testowy. </w:t>
      </w:r>
    </w:p>
    <w:p w14:paraId="6493E1A2" w14:textId="1D19E616" w:rsidR="00A10A8B" w:rsidRDefault="00F14575" w:rsidP="00B45139">
      <w:pPr>
        <w:spacing w:line="360" w:lineRule="auto"/>
      </w:pPr>
      <w:proofErr w:type="spellStart"/>
      <w:r>
        <w:t>CeZ</w:t>
      </w:r>
      <w:proofErr w:type="spellEnd"/>
      <w:r w:rsidR="00A10A8B">
        <w:t xml:space="preserve"> nie ponosi odpowiedzialności za dane przekazywane do Integracyjnej domeny </w:t>
      </w:r>
      <w:proofErr w:type="spellStart"/>
      <w:r w:rsidR="00A10A8B">
        <w:t>XDS.b</w:t>
      </w:r>
      <w:proofErr w:type="spellEnd"/>
      <w:r w:rsidR="00A10A8B">
        <w:t xml:space="preserve"> oraz wymieniane pomiędzy systemami zewnętrznymi w ramach wymiany EDM.</w:t>
      </w:r>
    </w:p>
    <w:p w14:paraId="585B28C5" w14:textId="77777777" w:rsidR="00A10A8B" w:rsidRPr="00D52BD8" w:rsidRDefault="00A10A8B" w:rsidP="00D52BD8"/>
    <w:p w14:paraId="47298829" w14:textId="2369B355" w:rsidR="0036551D" w:rsidRDefault="0036551D" w:rsidP="0036551D">
      <w:pPr>
        <w:pStyle w:val="Nagwek1"/>
      </w:pPr>
      <w:bookmarkStart w:id="32" w:name="_Ref18070257"/>
      <w:bookmarkStart w:id="33" w:name="_Toc153972504"/>
      <w:r>
        <w:lastRenderedPageBreak/>
        <w:t>Zasady operacyjne</w:t>
      </w:r>
      <w:bookmarkEnd w:id="32"/>
      <w:r w:rsidR="008F6AA8">
        <w:t xml:space="preserve"> funkcjonowania Integracyjnej domeny </w:t>
      </w:r>
      <w:proofErr w:type="spellStart"/>
      <w:r w:rsidR="008F6AA8">
        <w:t>XDS.b</w:t>
      </w:r>
      <w:bookmarkEnd w:id="33"/>
      <w:proofErr w:type="spellEnd"/>
    </w:p>
    <w:p w14:paraId="1F596802" w14:textId="565DCA92" w:rsidR="0036551D" w:rsidRDefault="0036551D" w:rsidP="0036551D">
      <w:pPr>
        <w:pStyle w:val="Nagwek2"/>
      </w:pPr>
      <w:bookmarkStart w:id="34" w:name="_Toc153972505"/>
      <w:r>
        <w:t>Dane na środowisku integracyjnym</w:t>
      </w:r>
      <w:bookmarkEnd w:id="34"/>
    </w:p>
    <w:p w14:paraId="18D00AA1" w14:textId="3CB665BF" w:rsidR="0036551D" w:rsidRDefault="002F1A23" w:rsidP="0036551D">
      <w:r>
        <w:t xml:space="preserve">Środowisko </w:t>
      </w:r>
      <w:r w:rsidR="0036551D">
        <w:t>integracyj</w:t>
      </w:r>
      <w:r>
        <w:t>ne</w:t>
      </w:r>
      <w:r w:rsidR="0036551D">
        <w:t xml:space="preserve"> systemu </w:t>
      </w:r>
      <w:r w:rsidR="3FBA28CE">
        <w:t xml:space="preserve">RED </w:t>
      </w:r>
      <w:r w:rsidR="0036551D">
        <w:t xml:space="preserve">nie </w:t>
      </w:r>
      <w:r>
        <w:t xml:space="preserve">jest przeznaczone do przetwarzania danych </w:t>
      </w:r>
      <w:r w:rsidR="0036551D">
        <w:t>osobow</w:t>
      </w:r>
      <w:r>
        <w:t>ych</w:t>
      </w:r>
      <w:r w:rsidR="0036551D">
        <w:t>, dan</w:t>
      </w:r>
      <w:r w:rsidR="00A535F4">
        <w:t>ych</w:t>
      </w:r>
      <w:r w:rsidR="0036551D">
        <w:t xml:space="preserve"> medyczn</w:t>
      </w:r>
      <w:r>
        <w:t>ych</w:t>
      </w:r>
      <w:r w:rsidR="0036551D">
        <w:t xml:space="preserve"> czy wrażliw</w:t>
      </w:r>
      <w:r>
        <w:t>ych</w:t>
      </w:r>
      <w:r w:rsidR="0036551D">
        <w:t>.</w:t>
      </w:r>
      <w:r>
        <w:t xml:space="preserve"> Dlatego podmioty podłączone do środowiska mogą przekazywać do Integracyjnej domeny </w:t>
      </w:r>
      <w:proofErr w:type="spellStart"/>
      <w:r>
        <w:t>XDS.b</w:t>
      </w:r>
      <w:proofErr w:type="spellEnd"/>
      <w:r>
        <w:t xml:space="preserve"> wyłącznie dane testowe.</w:t>
      </w:r>
      <w:r w:rsidR="0036551D">
        <w:t xml:space="preserve"> </w:t>
      </w:r>
    </w:p>
    <w:p w14:paraId="003470B9" w14:textId="11E794CC" w:rsidR="0036551D" w:rsidRDefault="0036551D" w:rsidP="0036551D">
      <w:pPr>
        <w:pStyle w:val="Nagwek2"/>
      </w:pPr>
      <w:bookmarkStart w:id="35" w:name="_Toc153972506"/>
      <w:r>
        <w:t>SLA</w:t>
      </w:r>
      <w:bookmarkEnd w:id="35"/>
      <w:r>
        <w:t xml:space="preserve"> </w:t>
      </w:r>
    </w:p>
    <w:p w14:paraId="76D51F74" w14:textId="77D26DFC" w:rsidR="0036551D" w:rsidRDefault="0036551D" w:rsidP="0036551D">
      <w:r>
        <w:t xml:space="preserve">W ramach prac utrzymaniowych (np. w związku z wdrażaniem zmian) możliwe są krótkotrwałe niedostępności systemu, które nie wymagają powiadamiania Wnioskodawców. W przypadku długotrwałych niedostępności </w:t>
      </w:r>
      <w:proofErr w:type="spellStart"/>
      <w:r w:rsidR="00F14575">
        <w:t>CeZ</w:t>
      </w:r>
      <w:proofErr w:type="spellEnd"/>
      <w:r>
        <w:t xml:space="preserve"> będzie informował o planowanym czasie niedostępności na własnej stronie internetowej lub na stronie informacyjnej dot. środowiska integracyjnego.</w:t>
      </w:r>
    </w:p>
    <w:p w14:paraId="69249276" w14:textId="77777777" w:rsidR="0036551D" w:rsidRDefault="0036551D" w:rsidP="0036551D">
      <w:r>
        <w:t>Na środowisku integracyjnym nie określa się SLA dla systemów zewnętrznych, które są do niego podłączone.</w:t>
      </w:r>
    </w:p>
    <w:p w14:paraId="3B13A1B1" w14:textId="18D53437" w:rsidR="0036551D" w:rsidRDefault="0036551D" w:rsidP="0036551D">
      <w:pPr>
        <w:pStyle w:val="Nagwek2"/>
      </w:pPr>
      <w:bookmarkStart w:id="36" w:name="_Toc153972507"/>
      <w:r>
        <w:t>Zasady aktualizacji i publikacji polityk</w:t>
      </w:r>
      <w:bookmarkEnd w:id="36"/>
    </w:p>
    <w:p w14:paraId="7B2EE18F" w14:textId="77777777" w:rsidR="0036551D" w:rsidRDefault="0036551D" w:rsidP="0036551D">
      <w:r>
        <w:t>Wszelkie zmiany w politykach będą publikowane na środowisku integracyjnym na bieżąco w postaci aktualizacji do dokumentacji integracyjnej.</w:t>
      </w:r>
    </w:p>
    <w:p w14:paraId="5090181E" w14:textId="77121D8E" w:rsidR="0036551D" w:rsidRDefault="0036551D" w:rsidP="0036551D">
      <w:pPr>
        <w:pStyle w:val="Nagwek2"/>
      </w:pPr>
      <w:bookmarkStart w:id="37" w:name="_Toc153972508"/>
      <w:r>
        <w:lastRenderedPageBreak/>
        <w:t>Zasady aktualizacji i udostępniania nowej wersji systemu</w:t>
      </w:r>
      <w:bookmarkEnd w:id="37"/>
    </w:p>
    <w:p w14:paraId="42FA29C3" w14:textId="04175068" w:rsidR="0036551D" w:rsidRDefault="0036551D" w:rsidP="0036551D">
      <w:r>
        <w:t>Aktualizacja aplikacji na środowisku integracyjnym będzie następować na bieżąco. Nowa wersja na środowisku integracyjnym nie musi być kompatybilna wstecz. Wraz z nową wersj</w:t>
      </w:r>
      <w:r w:rsidR="00BC6685">
        <w:t>ą</w:t>
      </w:r>
      <w:r>
        <w:t xml:space="preserve"> udostępniony zostanie opis zmian.</w:t>
      </w:r>
    </w:p>
    <w:p w14:paraId="12210924" w14:textId="0F38C0DA" w:rsidR="0036551D" w:rsidRDefault="0036551D" w:rsidP="0036551D">
      <w:pPr>
        <w:pStyle w:val="Nagwek2"/>
      </w:pPr>
      <w:bookmarkStart w:id="38" w:name="_Toc153972509"/>
      <w:r>
        <w:t>Zasady postępowania w przypadku niedostępności systemu (wymagania dla systemów zewnętrznych)</w:t>
      </w:r>
      <w:bookmarkEnd w:id="38"/>
    </w:p>
    <w:p w14:paraId="186861C1" w14:textId="76141F74" w:rsidR="0036551D" w:rsidRDefault="0036551D" w:rsidP="0036551D">
      <w:r>
        <w:t xml:space="preserve">Wszelkie przypadki  niedostępności środowiska integracyjnego należy zgłaszać do </w:t>
      </w:r>
      <w:proofErr w:type="spellStart"/>
      <w:r w:rsidR="00F14575">
        <w:t>CeZ</w:t>
      </w:r>
      <w:proofErr w:type="spellEnd"/>
      <w:r>
        <w:t xml:space="preserve"> na adres email: integracja_P1@c</w:t>
      </w:r>
      <w:r w:rsidR="00F14575">
        <w:t>e</w:t>
      </w:r>
      <w:r>
        <w:t>z.gov.pl</w:t>
      </w:r>
    </w:p>
    <w:p w14:paraId="777ADB03" w14:textId="67F02A5B" w:rsidR="0036551D" w:rsidRDefault="0036551D" w:rsidP="0036551D">
      <w:pPr>
        <w:pStyle w:val="Nagwek2"/>
      </w:pPr>
      <w:bookmarkStart w:id="39" w:name="_Toc153972510"/>
      <w:r>
        <w:t>Zasady przechowywania i retencji danych i logów</w:t>
      </w:r>
      <w:bookmarkEnd w:id="39"/>
    </w:p>
    <w:p w14:paraId="3F31013E" w14:textId="77777777" w:rsidR="0036551D" w:rsidRDefault="0036551D" w:rsidP="0036551D">
      <w:r>
        <w:t>Dla środowiska integracyjnego nie ma określonej polityki przechowywania i retencji danych i logów.</w:t>
      </w:r>
    </w:p>
    <w:p w14:paraId="56098ACD" w14:textId="31910181" w:rsidR="0036551D" w:rsidRDefault="0036551D" w:rsidP="0036551D">
      <w:pPr>
        <w:pStyle w:val="Nagwek2"/>
      </w:pPr>
      <w:bookmarkStart w:id="40" w:name="_Toc153972511"/>
      <w:r>
        <w:t>Odtwarzanie po awarii</w:t>
      </w:r>
      <w:bookmarkEnd w:id="40"/>
      <w:r>
        <w:t xml:space="preserve"> </w:t>
      </w:r>
    </w:p>
    <w:p w14:paraId="471ECE29" w14:textId="77777777" w:rsidR="0036551D" w:rsidRDefault="0036551D" w:rsidP="0036551D">
      <w:r>
        <w:t xml:space="preserve">W przypadku awarii środowiska integracyjnego odtworzona zostanie ostatnia wersja aplikacji i ostatnia konfiguracja (lista dostępnych usług, lista uprawnionych podmiotów). </w:t>
      </w:r>
    </w:p>
    <w:p w14:paraId="0A6424B3" w14:textId="4CAF8999" w:rsidR="0036551D" w:rsidRPr="0036551D" w:rsidRDefault="0036551D" w:rsidP="0036551D">
      <w:r>
        <w:t>Dane (</w:t>
      </w:r>
      <w:r w:rsidR="00331101">
        <w:t xml:space="preserve">dokumenty EDM, metadane </w:t>
      </w:r>
      <w:r>
        <w:t>EDM, adresy repozytoriów, etc.) nie będą odtwarzane</w:t>
      </w:r>
      <w:r w:rsidR="00331101">
        <w:t>.</w:t>
      </w:r>
    </w:p>
    <w:p w14:paraId="0442B13C" w14:textId="3633B0F9" w:rsidR="0036551D" w:rsidRDefault="0036551D" w:rsidP="0036551D">
      <w:pPr>
        <w:pStyle w:val="Nagwek1"/>
      </w:pPr>
      <w:bookmarkStart w:id="41" w:name="_Ref18070183"/>
      <w:bookmarkStart w:id="42" w:name="_Toc153972512"/>
      <w:r>
        <w:lastRenderedPageBreak/>
        <w:t>Zasady przynależności do domeny udostępnione</w:t>
      </w:r>
      <w:r w:rsidR="00153EE4">
        <w:t>j na środowisku integracyjnym</w:t>
      </w:r>
      <w:bookmarkEnd w:id="41"/>
      <w:bookmarkEnd w:id="42"/>
    </w:p>
    <w:p w14:paraId="15E8A8D5" w14:textId="2B3E3B83" w:rsidR="0036551D" w:rsidRDefault="00A62D85" w:rsidP="001E0247">
      <w:r w:rsidRPr="001E0247">
        <w:t xml:space="preserve">Rozdział zostanie uzupełniony w </w:t>
      </w:r>
      <w:r w:rsidR="00124D2A" w:rsidRPr="001E0247">
        <w:t>kolejnych wersjach dokumentacji</w:t>
      </w:r>
      <w:r w:rsidRPr="001E0247">
        <w:t>.</w:t>
      </w:r>
    </w:p>
    <w:p w14:paraId="19A1C19B" w14:textId="77777777" w:rsidR="0036551D" w:rsidRDefault="0036551D" w:rsidP="0036551D"/>
    <w:p w14:paraId="42348C62" w14:textId="410B0AD2" w:rsidR="00153EE4" w:rsidRDefault="00153EE4" w:rsidP="00153EE4">
      <w:pPr>
        <w:pStyle w:val="Nagwek1"/>
      </w:pPr>
      <w:bookmarkStart w:id="43" w:name="_Toc153972513"/>
      <w:r>
        <w:lastRenderedPageBreak/>
        <w:t>Dostęp do domeny dla systemów zewnętrznych</w:t>
      </w:r>
      <w:bookmarkEnd w:id="43"/>
    </w:p>
    <w:p w14:paraId="1A8B0E1E" w14:textId="73FD09E1" w:rsidR="00153EE4" w:rsidRDefault="00153EE4" w:rsidP="00153EE4">
      <w:r>
        <w:t xml:space="preserve">Dostęp do środowiska integracyjnego </w:t>
      </w:r>
      <w:r w:rsidR="5B8B777F">
        <w:t>RED</w:t>
      </w:r>
      <w:r>
        <w:t xml:space="preserve"> dla systemów zewnętrznych </w:t>
      </w:r>
      <w:r w:rsidR="002F1A23">
        <w:t>(</w:t>
      </w:r>
      <w:r>
        <w:t xml:space="preserve">spoza domeny udostępnionej na środowisku integracyjnym </w:t>
      </w:r>
      <w:r w:rsidR="4FDA9217">
        <w:t>RED</w:t>
      </w:r>
      <w:r w:rsidR="002F1A23">
        <w:t>)</w:t>
      </w:r>
      <w:r>
        <w:t xml:space="preserve"> jest zablokowany.</w:t>
      </w:r>
    </w:p>
    <w:p w14:paraId="4A9C3B56" w14:textId="50B3CC37" w:rsidR="009164E8" w:rsidRDefault="009164E8" w:rsidP="009164E8">
      <w:pPr>
        <w:pStyle w:val="Nagwek1"/>
      </w:pPr>
      <w:bookmarkStart w:id="44" w:name="_Toc153972514"/>
      <w:r>
        <w:lastRenderedPageBreak/>
        <w:t>Architektura</w:t>
      </w:r>
      <w:r w:rsidR="00E15030">
        <w:t xml:space="preserve"> w zakresie </w:t>
      </w:r>
      <w:r w:rsidR="44A61172">
        <w:t>obszaru RED</w:t>
      </w:r>
      <w:bookmarkEnd w:id="44"/>
    </w:p>
    <w:p w14:paraId="126C4982" w14:textId="52A530AB" w:rsidR="44A61172" w:rsidRDefault="44A61172" w:rsidP="509C9F9B">
      <w:r w:rsidRPr="509C9F9B">
        <w:rPr>
          <w:rFonts w:eastAsia="Arial"/>
          <w:szCs w:val="22"/>
        </w:rPr>
        <w:t xml:space="preserve">Rozdział przedstawia kontekst rozwiązania w zakresie zapisywania EDM i udostępniania EDM. </w:t>
      </w:r>
    </w:p>
    <w:p w14:paraId="5301BA5D" w14:textId="53E85FBD" w:rsidR="44A61172" w:rsidRDefault="44A61172" w:rsidP="37F0CDA7">
      <w:pPr>
        <w:pStyle w:val="Nagwek2"/>
        <w:rPr>
          <w:rFonts w:eastAsia="Arial"/>
        </w:rPr>
      </w:pPr>
      <w:bookmarkStart w:id="45" w:name="_Toc153972515"/>
      <w:r w:rsidRPr="37F0CDA7">
        <w:rPr>
          <w:rFonts w:eastAsia="Arial"/>
        </w:rPr>
        <w:t>Architektura rozwiązania</w:t>
      </w:r>
      <w:bookmarkEnd w:id="45"/>
      <w:r w:rsidRPr="37F0CDA7">
        <w:rPr>
          <w:rFonts w:eastAsia="Arial"/>
        </w:rPr>
        <w:t xml:space="preserve"> </w:t>
      </w:r>
    </w:p>
    <w:p w14:paraId="16E9A102" w14:textId="7AB6E64F" w:rsidR="44A61172" w:rsidRDefault="44A61172" w:rsidP="509C9F9B">
      <w:r w:rsidRPr="509C9F9B">
        <w:rPr>
          <w:rFonts w:eastAsia="Arial"/>
          <w:szCs w:val="22"/>
        </w:rPr>
        <w:t>Obszar RED składa się z 2 głównych komponentów:</w:t>
      </w:r>
    </w:p>
    <w:p w14:paraId="1F08A4DF" w14:textId="57AF2BA8" w:rsidR="44A61172" w:rsidRDefault="44A61172" w:rsidP="00A71DF6">
      <w:pPr>
        <w:pStyle w:val="Akapitzlist"/>
        <w:numPr>
          <w:ilvl w:val="0"/>
          <w:numId w:val="17"/>
        </w:numPr>
        <w:rPr>
          <w:rFonts w:asciiTheme="minorHAnsi" w:eastAsiaTheme="minorEastAsia" w:hAnsiTheme="minorHAnsi" w:cstheme="minorBidi"/>
          <w:szCs w:val="22"/>
        </w:rPr>
      </w:pPr>
      <w:r w:rsidRPr="509C9F9B">
        <w:rPr>
          <w:rFonts w:asciiTheme="minorHAnsi" w:eastAsiaTheme="minorEastAsia" w:hAnsiTheme="minorHAnsi" w:cstheme="minorBidi"/>
          <w:szCs w:val="22"/>
        </w:rPr>
        <w:t>Repozytorium EDM.</w:t>
      </w:r>
    </w:p>
    <w:p w14:paraId="2DFAAFF5" w14:textId="5FC406B2" w:rsidR="44A61172" w:rsidRDefault="44A61172" w:rsidP="00A71DF6">
      <w:pPr>
        <w:pStyle w:val="Akapitzlist"/>
        <w:numPr>
          <w:ilvl w:val="0"/>
          <w:numId w:val="17"/>
        </w:numPr>
        <w:rPr>
          <w:rFonts w:asciiTheme="minorHAnsi" w:eastAsiaTheme="minorEastAsia" w:hAnsiTheme="minorHAnsi" w:cstheme="minorBidi"/>
          <w:szCs w:val="22"/>
        </w:rPr>
      </w:pPr>
      <w:r w:rsidRPr="509C9F9B">
        <w:rPr>
          <w:rFonts w:asciiTheme="minorHAnsi" w:eastAsiaTheme="minorEastAsia" w:hAnsiTheme="minorHAnsi" w:cstheme="minorBidi"/>
          <w:szCs w:val="22"/>
        </w:rPr>
        <w:t>Rejestr EDM Domeny Podmiotu.</w:t>
      </w:r>
    </w:p>
    <w:p w14:paraId="5A46E508" w14:textId="3D9F0DA5" w:rsidR="44A61172" w:rsidRDefault="44A61172" w:rsidP="509C9F9B">
      <w:r w:rsidRPr="509C9F9B">
        <w:rPr>
          <w:rFonts w:eastAsia="Arial"/>
          <w:szCs w:val="22"/>
        </w:rPr>
        <w:t>RED funkcjonuje w ramach dwóch domen XDS: Domeny Podmiotu oraz Domeny Krajowej.</w:t>
      </w:r>
    </w:p>
    <w:p w14:paraId="10946C35" w14:textId="4F67A5B2" w:rsidR="44A61172" w:rsidRDefault="44A61172" w:rsidP="509C9F9B">
      <w:r w:rsidRPr="509C9F9B">
        <w:rPr>
          <w:rFonts w:eastAsia="Arial"/>
          <w:szCs w:val="22"/>
        </w:rPr>
        <w:t xml:space="preserve">Oznacza to, że podmioty lecznicze korzystające z RED mogą: </w:t>
      </w:r>
    </w:p>
    <w:p w14:paraId="2C4DC248" w14:textId="71493B32" w:rsidR="44A61172" w:rsidRDefault="44A61172" w:rsidP="00A71DF6">
      <w:pPr>
        <w:pStyle w:val="Akapitzlist"/>
        <w:numPr>
          <w:ilvl w:val="0"/>
          <w:numId w:val="17"/>
        </w:numPr>
        <w:rPr>
          <w:rFonts w:asciiTheme="minorHAnsi" w:eastAsiaTheme="minorEastAsia" w:hAnsiTheme="minorHAnsi" w:cstheme="minorBidi"/>
          <w:szCs w:val="22"/>
        </w:rPr>
      </w:pPr>
      <w:r w:rsidRPr="509C9F9B">
        <w:rPr>
          <w:rFonts w:asciiTheme="minorHAnsi" w:eastAsiaTheme="minorEastAsia" w:hAnsiTheme="minorHAnsi" w:cstheme="minorBidi"/>
          <w:szCs w:val="22"/>
        </w:rPr>
        <w:t>przechowywać swoją dokumentację medyczną, wyszukiwać ją oraz pobierać (w ramach Domeny Podmiotu),</w:t>
      </w:r>
    </w:p>
    <w:p w14:paraId="21079F39" w14:textId="5D8B310C" w:rsidR="44A61172" w:rsidRDefault="44A61172" w:rsidP="00A71DF6">
      <w:pPr>
        <w:pStyle w:val="Akapitzlist"/>
        <w:numPr>
          <w:ilvl w:val="0"/>
          <w:numId w:val="17"/>
        </w:numPr>
        <w:rPr>
          <w:rFonts w:asciiTheme="minorHAnsi" w:eastAsiaTheme="minorEastAsia" w:hAnsiTheme="minorHAnsi" w:cstheme="minorBidi"/>
          <w:szCs w:val="22"/>
        </w:rPr>
      </w:pPr>
      <w:r w:rsidRPr="509C9F9B">
        <w:rPr>
          <w:rFonts w:asciiTheme="minorHAnsi" w:eastAsiaTheme="minorEastAsia" w:hAnsiTheme="minorHAnsi" w:cstheme="minorBidi"/>
          <w:szCs w:val="22"/>
        </w:rPr>
        <w:t>umożliwić udostępnianie</w:t>
      </w:r>
      <w:r w:rsidR="3F5AE296" w:rsidRPr="509C9F9B">
        <w:rPr>
          <w:rFonts w:asciiTheme="minorHAnsi" w:eastAsiaTheme="minorEastAsia" w:hAnsiTheme="minorHAnsi" w:cstheme="minorBidi"/>
          <w:szCs w:val="22"/>
        </w:rPr>
        <w:t xml:space="preserve"> swojej</w:t>
      </w:r>
      <w:r w:rsidRPr="509C9F9B">
        <w:rPr>
          <w:rFonts w:asciiTheme="minorHAnsi" w:eastAsiaTheme="minorEastAsia" w:hAnsiTheme="minorHAnsi" w:cstheme="minorBidi"/>
          <w:szCs w:val="22"/>
        </w:rPr>
        <w:t xml:space="preserve"> </w:t>
      </w:r>
      <w:r w:rsidR="77893348" w:rsidRPr="509C9F9B">
        <w:rPr>
          <w:rFonts w:asciiTheme="minorHAnsi" w:eastAsiaTheme="minorEastAsia" w:hAnsiTheme="minorHAnsi" w:cstheme="minorBidi"/>
          <w:szCs w:val="22"/>
        </w:rPr>
        <w:t>dokumentacji medycznej</w:t>
      </w:r>
      <w:r w:rsidRPr="509C9F9B">
        <w:rPr>
          <w:rFonts w:asciiTheme="minorHAnsi" w:eastAsiaTheme="minorEastAsia" w:hAnsiTheme="minorHAnsi" w:cstheme="minorBidi"/>
          <w:szCs w:val="22"/>
        </w:rPr>
        <w:t xml:space="preserve"> innym podmiotom (w</w:t>
      </w:r>
      <w:r w:rsidR="51D3C7C4" w:rsidRPr="509C9F9B">
        <w:rPr>
          <w:rFonts w:asciiTheme="minorHAnsi" w:eastAsiaTheme="minorEastAsia" w:hAnsiTheme="minorHAnsi" w:cstheme="minorBidi"/>
          <w:szCs w:val="22"/>
        </w:rPr>
        <w:t xml:space="preserve"> </w:t>
      </w:r>
      <w:r w:rsidRPr="509C9F9B">
        <w:rPr>
          <w:rFonts w:asciiTheme="minorHAnsi" w:eastAsiaTheme="minorEastAsia" w:hAnsiTheme="minorHAnsi" w:cstheme="minorBidi"/>
          <w:szCs w:val="22"/>
        </w:rPr>
        <w:t>ramach Domeny Krajowej).</w:t>
      </w:r>
    </w:p>
    <w:p w14:paraId="7F3781D9" w14:textId="5BF4FAB2" w:rsidR="44A61172" w:rsidRDefault="44A61172" w:rsidP="509C9F9B">
      <w:r w:rsidRPr="509C9F9B">
        <w:rPr>
          <w:rFonts w:eastAsia="Arial"/>
          <w:szCs w:val="22"/>
        </w:rPr>
        <w:t>Obszar RED wykorzystuje komponenty platformy P1. Na diagramie zaprezentowano dwie grupy komponentów:</w:t>
      </w:r>
    </w:p>
    <w:p w14:paraId="206D8D5B" w14:textId="2B1D6A83" w:rsidR="44A61172" w:rsidRDefault="44A61172" w:rsidP="00A71DF6">
      <w:pPr>
        <w:pStyle w:val="Akapitzlist"/>
        <w:numPr>
          <w:ilvl w:val="0"/>
          <w:numId w:val="17"/>
        </w:numPr>
        <w:rPr>
          <w:rFonts w:asciiTheme="minorHAnsi" w:eastAsiaTheme="minorEastAsia" w:hAnsiTheme="minorHAnsi" w:cstheme="minorBidi"/>
          <w:szCs w:val="22"/>
        </w:rPr>
      </w:pPr>
      <w:r w:rsidRPr="509C9F9B">
        <w:rPr>
          <w:rFonts w:asciiTheme="minorHAnsi" w:eastAsiaTheme="minorEastAsia" w:hAnsiTheme="minorHAnsi" w:cstheme="minorBidi"/>
          <w:szCs w:val="22"/>
        </w:rPr>
        <w:t>komponenty RED:</w:t>
      </w:r>
    </w:p>
    <w:p w14:paraId="2E952EE7" w14:textId="536890BA" w:rsidR="44A61172" w:rsidRDefault="44A61172" w:rsidP="00A71DF6">
      <w:pPr>
        <w:pStyle w:val="Akapitzlist"/>
        <w:numPr>
          <w:ilvl w:val="1"/>
          <w:numId w:val="17"/>
        </w:numPr>
        <w:rPr>
          <w:rFonts w:asciiTheme="minorHAnsi" w:eastAsiaTheme="minorEastAsia" w:hAnsiTheme="minorHAnsi" w:cstheme="minorBidi"/>
          <w:szCs w:val="22"/>
        </w:rPr>
      </w:pPr>
      <w:r w:rsidRPr="509C9F9B">
        <w:rPr>
          <w:rFonts w:asciiTheme="minorHAnsi" w:eastAsiaTheme="minorEastAsia" w:hAnsiTheme="minorHAnsi" w:cstheme="minorBidi"/>
          <w:szCs w:val="22"/>
        </w:rPr>
        <w:t>Repozytorium EDM.</w:t>
      </w:r>
    </w:p>
    <w:p w14:paraId="7151734F" w14:textId="59D26133" w:rsidR="44A61172" w:rsidRDefault="44A61172" w:rsidP="00A71DF6">
      <w:pPr>
        <w:pStyle w:val="Akapitzlist"/>
        <w:numPr>
          <w:ilvl w:val="1"/>
          <w:numId w:val="17"/>
        </w:numPr>
        <w:rPr>
          <w:rFonts w:asciiTheme="minorHAnsi" w:eastAsiaTheme="minorEastAsia" w:hAnsiTheme="minorHAnsi" w:cstheme="minorBidi"/>
          <w:szCs w:val="22"/>
        </w:rPr>
      </w:pPr>
      <w:r w:rsidRPr="509C9F9B">
        <w:rPr>
          <w:rFonts w:asciiTheme="minorHAnsi" w:eastAsiaTheme="minorEastAsia" w:hAnsiTheme="minorHAnsi" w:cstheme="minorBidi"/>
          <w:szCs w:val="22"/>
        </w:rPr>
        <w:t>Rejestr EDM Domeny Podmiotu.</w:t>
      </w:r>
    </w:p>
    <w:p w14:paraId="5C7C57DC" w14:textId="1DA783BE" w:rsidR="44A61172" w:rsidRDefault="44A61172" w:rsidP="00A71DF6">
      <w:pPr>
        <w:pStyle w:val="Akapitzlist"/>
        <w:numPr>
          <w:ilvl w:val="0"/>
          <w:numId w:val="17"/>
        </w:numPr>
        <w:rPr>
          <w:rFonts w:asciiTheme="minorHAnsi" w:eastAsiaTheme="minorEastAsia" w:hAnsiTheme="minorHAnsi" w:cstheme="minorBidi"/>
          <w:szCs w:val="22"/>
        </w:rPr>
      </w:pPr>
      <w:r w:rsidRPr="509C9F9B">
        <w:rPr>
          <w:rFonts w:asciiTheme="minorHAnsi" w:eastAsiaTheme="minorEastAsia" w:hAnsiTheme="minorHAnsi" w:cstheme="minorBidi"/>
          <w:szCs w:val="22"/>
        </w:rPr>
        <w:t>komponenty P1:</w:t>
      </w:r>
    </w:p>
    <w:p w14:paraId="0939428A" w14:textId="516743CF" w:rsidR="44A61172" w:rsidRDefault="44A61172" w:rsidP="00A71DF6">
      <w:pPr>
        <w:pStyle w:val="Akapitzlist"/>
        <w:numPr>
          <w:ilvl w:val="1"/>
          <w:numId w:val="17"/>
        </w:numPr>
        <w:rPr>
          <w:rFonts w:asciiTheme="minorHAnsi" w:eastAsiaTheme="minorEastAsia" w:hAnsiTheme="minorHAnsi" w:cstheme="minorBidi"/>
          <w:szCs w:val="22"/>
        </w:rPr>
      </w:pPr>
      <w:r w:rsidRPr="509C9F9B">
        <w:rPr>
          <w:rFonts w:asciiTheme="minorHAnsi" w:eastAsiaTheme="minorEastAsia" w:hAnsiTheme="minorHAnsi" w:cstheme="minorBidi"/>
          <w:szCs w:val="22"/>
        </w:rPr>
        <w:t xml:space="preserve">Szyna </w:t>
      </w:r>
      <w:r w:rsidR="00885188">
        <w:rPr>
          <w:rFonts w:asciiTheme="minorHAnsi" w:eastAsiaTheme="minorEastAsia" w:hAnsiTheme="minorHAnsi" w:cstheme="minorBidi"/>
          <w:szCs w:val="22"/>
        </w:rPr>
        <w:t>U</w:t>
      </w:r>
      <w:r w:rsidRPr="509C9F9B">
        <w:rPr>
          <w:rFonts w:asciiTheme="minorHAnsi" w:eastAsiaTheme="minorEastAsia" w:hAnsiTheme="minorHAnsi" w:cstheme="minorBidi"/>
          <w:szCs w:val="22"/>
        </w:rPr>
        <w:t>sług.</w:t>
      </w:r>
    </w:p>
    <w:p w14:paraId="4D62162E" w14:textId="265B1D2B" w:rsidR="44A61172" w:rsidRDefault="44A61172" w:rsidP="00A71DF6">
      <w:pPr>
        <w:pStyle w:val="Akapitzlist"/>
        <w:numPr>
          <w:ilvl w:val="1"/>
          <w:numId w:val="17"/>
        </w:numPr>
        <w:rPr>
          <w:rFonts w:asciiTheme="minorHAnsi" w:eastAsiaTheme="minorEastAsia" w:hAnsiTheme="minorHAnsi" w:cstheme="minorBidi"/>
          <w:szCs w:val="22"/>
        </w:rPr>
      </w:pPr>
      <w:r w:rsidRPr="509C9F9B">
        <w:rPr>
          <w:rFonts w:asciiTheme="minorHAnsi" w:eastAsiaTheme="minorEastAsia" w:hAnsiTheme="minorHAnsi" w:cstheme="minorBidi"/>
          <w:szCs w:val="22"/>
        </w:rPr>
        <w:t xml:space="preserve">Generator </w:t>
      </w:r>
      <w:proofErr w:type="spellStart"/>
      <w:r w:rsidRPr="509C9F9B">
        <w:rPr>
          <w:rFonts w:asciiTheme="minorHAnsi" w:eastAsiaTheme="minorEastAsia" w:hAnsiTheme="minorHAnsi" w:cstheme="minorBidi"/>
          <w:szCs w:val="22"/>
        </w:rPr>
        <w:t>Tokenów</w:t>
      </w:r>
      <w:proofErr w:type="spellEnd"/>
      <w:r w:rsidRPr="509C9F9B">
        <w:rPr>
          <w:rFonts w:asciiTheme="minorHAnsi" w:eastAsiaTheme="minorEastAsia" w:hAnsiTheme="minorHAnsi" w:cstheme="minorBidi"/>
          <w:szCs w:val="22"/>
        </w:rPr>
        <w:t xml:space="preserve"> SAML.</w:t>
      </w:r>
    </w:p>
    <w:p w14:paraId="08EB1C3F" w14:textId="404A66F9" w:rsidR="44A61172" w:rsidRDefault="44A61172" w:rsidP="00A71DF6">
      <w:pPr>
        <w:pStyle w:val="Akapitzlist"/>
        <w:numPr>
          <w:ilvl w:val="1"/>
          <w:numId w:val="17"/>
        </w:numPr>
        <w:rPr>
          <w:rFonts w:asciiTheme="minorHAnsi" w:eastAsiaTheme="minorEastAsia" w:hAnsiTheme="minorHAnsi" w:cstheme="minorBidi"/>
          <w:szCs w:val="22"/>
        </w:rPr>
      </w:pPr>
      <w:r w:rsidRPr="509C9F9B">
        <w:rPr>
          <w:rFonts w:asciiTheme="minorHAnsi" w:eastAsiaTheme="minorEastAsia" w:hAnsiTheme="minorHAnsi" w:cstheme="minorBidi"/>
          <w:szCs w:val="22"/>
        </w:rPr>
        <w:t>Rejestr Repozytoriów EDM.</w:t>
      </w:r>
    </w:p>
    <w:p w14:paraId="179A74C6" w14:textId="05406E8B" w:rsidR="44A61172" w:rsidRDefault="44A61172" w:rsidP="00A71DF6">
      <w:pPr>
        <w:pStyle w:val="Akapitzlist"/>
        <w:numPr>
          <w:ilvl w:val="1"/>
          <w:numId w:val="17"/>
        </w:numPr>
        <w:rPr>
          <w:rFonts w:ascii="Arial" w:eastAsia="Arial" w:hAnsi="Arial" w:cs="Arial"/>
          <w:szCs w:val="22"/>
        </w:rPr>
      </w:pPr>
      <w:r w:rsidRPr="509C9F9B">
        <w:rPr>
          <w:rFonts w:asciiTheme="minorHAnsi" w:eastAsiaTheme="minorEastAsia" w:hAnsiTheme="minorHAnsi" w:cstheme="minorBidi"/>
          <w:szCs w:val="22"/>
        </w:rPr>
        <w:t>Centralny Rejestr EDM.</w:t>
      </w:r>
    </w:p>
    <w:p w14:paraId="4D6D4AE6" w14:textId="77777777" w:rsidR="00922C49" w:rsidRDefault="793DF41C" w:rsidP="007018AD">
      <w:pPr>
        <w:keepNext/>
      </w:pPr>
      <w:r>
        <w:rPr>
          <w:noProof/>
        </w:rPr>
        <w:lastRenderedPageBreak/>
        <w:drawing>
          <wp:inline distT="0" distB="0" distL="0" distR="0" wp14:anchorId="320FD7B0" wp14:editId="39FAE209">
            <wp:extent cx="6037943" cy="3962400"/>
            <wp:effectExtent l="0" t="0" r="0" b="0"/>
            <wp:docPr id="845696523" name="Obraz 845696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6037943" cy="3962400"/>
                    </a:xfrm>
                    <a:prstGeom prst="rect">
                      <a:avLst/>
                    </a:prstGeom>
                  </pic:spPr>
                </pic:pic>
              </a:graphicData>
            </a:graphic>
          </wp:inline>
        </w:drawing>
      </w:r>
    </w:p>
    <w:p w14:paraId="0E2EC22B" w14:textId="1F6901F5" w:rsidR="793DF41C" w:rsidRDefault="00922C49" w:rsidP="0088011C">
      <w:pPr>
        <w:pStyle w:val="Legenda"/>
        <w:jc w:val="both"/>
        <w:rPr>
          <w:szCs w:val="22"/>
        </w:rPr>
      </w:pPr>
      <w:bookmarkStart w:id="46" w:name="_Toc139543818"/>
      <w:r>
        <w:t xml:space="preserve">Rysunek </w:t>
      </w:r>
      <w:r>
        <w:fldChar w:fldCharType="begin"/>
      </w:r>
      <w:r>
        <w:instrText>SEQ Rysunek \* ARABIC</w:instrText>
      </w:r>
      <w:r>
        <w:fldChar w:fldCharType="separate"/>
      </w:r>
      <w:r w:rsidR="0000340A">
        <w:rPr>
          <w:noProof/>
        </w:rPr>
        <w:t>1</w:t>
      </w:r>
      <w:r>
        <w:fldChar w:fldCharType="end"/>
      </w:r>
      <w:r>
        <w:t>. Diagram architektury logicznej obszaru RED</w:t>
      </w:r>
      <w:bookmarkEnd w:id="46"/>
    </w:p>
    <w:p w14:paraId="22AB9D04" w14:textId="3A07FEF3" w:rsidR="44A61172" w:rsidRDefault="44A61172" w:rsidP="37F0CDA7">
      <w:pPr>
        <w:pStyle w:val="Nagwek2"/>
        <w:rPr>
          <w:rFonts w:eastAsia="Arial"/>
        </w:rPr>
      </w:pPr>
      <w:bookmarkStart w:id="47" w:name="_Toc153972516"/>
      <w:r w:rsidRPr="37F0CDA7">
        <w:rPr>
          <w:rFonts w:eastAsia="Arial"/>
        </w:rPr>
        <w:t>Komponenty obszaru RED</w:t>
      </w:r>
      <w:bookmarkEnd w:id="47"/>
    </w:p>
    <w:p w14:paraId="20836ED6" w14:textId="49FFA918" w:rsidR="44A61172" w:rsidRDefault="44A61172" w:rsidP="37F0CDA7">
      <w:pPr>
        <w:pStyle w:val="Nagwek3"/>
        <w:rPr>
          <w:rFonts w:eastAsia="Arial"/>
        </w:rPr>
      </w:pPr>
      <w:bookmarkStart w:id="48" w:name="_Toc153972517"/>
      <w:r w:rsidRPr="37F0CDA7">
        <w:rPr>
          <w:rFonts w:eastAsia="Arial"/>
        </w:rPr>
        <w:t>Repozytorium EDM</w:t>
      </w:r>
      <w:bookmarkEnd w:id="48"/>
      <w:r w:rsidRPr="37F0CDA7">
        <w:rPr>
          <w:rFonts w:eastAsia="Arial"/>
        </w:rPr>
        <w:t xml:space="preserve"> </w:t>
      </w:r>
    </w:p>
    <w:p w14:paraId="08CF12F5" w14:textId="7204F8C0" w:rsidR="44A61172" w:rsidRDefault="44A61172" w:rsidP="509C9F9B">
      <w:r w:rsidRPr="509C9F9B">
        <w:rPr>
          <w:rFonts w:eastAsia="Arial"/>
          <w:i/>
          <w:iCs/>
          <w:szCs w:val="22"/>
        </w:rPr>
        <w:t>Repozytorium EDM</w:t>
      </w:r>
      <w:r w:rsidRPr="509C9F9B">
        <w:rPr>
          <w:rFonts w:eastAsia="Arial"/>
          <w:szCs w:val="22"/>
        </w:rPr>
        <w:t xml:space="preserve">, zgodnie z profilem integracyjnym IHE </w:t>
      </w:r>
      <w:proofErr w:type="spellStart"/>
      <w:r w:rsidRPr="509C9F9B">
        <w:rPr>
          <w:rFonts w:eastAsia="Arial"/>
          <w:szCs w:val="22"/>
        </w:rPr>
        <w:t>XDS.b</w:t>
      </w:r>
      <w:proofErr w:type="spellEnd"/>
      <w:r w:rsidRPr="509C9F9B">
        <w:rPr>
          <w:rFonts w:eastAsia="Arial"/>
          <w:szCs w:val="22"/>
        </w:rPr>
        <w:t xml:space="preserve"> pełni rolę </w:t>
      </w:r>
      <w:proofErr w:type="spellStart"/>
      <w:r w:rsidRPr="509C9F9B">
        <w:rPr>
          <w:rFonts w:eastAsia="Arial"/>
          <w:i/>
          <w:iCs/>
          <w:szCs w:val="22"/>
        </w:rPr>
        <w:t>Document</w:t>
      </w:r>
      <w:proofErr w:type="spellEnd"/>
      <w:r w:rsidRPr="509C9F9B">
        <w:rPr>
          <w:rFonts w:eastAsia="Arial"/>
          <w:i/>
          <w:iCs/>
          <w:szCs w:val="22"/>
        </w:rPr>
        <w:t xml:space="preserve"> </w:t>
      </w:r>
      <w:proofErr w:type="spellStart"/>
      <w:r w:rsidRPr="509C9F9B">
        <w:rPr>
          <w:rFonts w:eastAsia="Arial"/>
          <w:i/>
          <w:iCs/>
          <w:szCs w:val="22"/>
        </w:rPr>
        <w:t>Repository</w:t>
      </w:r>
      <w:proofErr w:type="spellEnd"/>
      <w:r w:rsidRPr="509C9F9B">
        <w:rPr>
          <w:rFonts w:eastAsia="Arial"/>
          <w:szCs w:val="22"/>
        </w:rPr>
        <w:t xml:space="preserve"> i udostępnia usługi, które umożliwiają:</w:t>
      </w:r>
    </w:p>
    <w:p w14:paraId="58BD7749" w14:textId="1C3E37C9" w:rsidR="44A61172" w:rsidRDefault="44A61172" w:rsidP="00A71DF6">
      <w:pPr>
        <w:pStyle w:val="Akapitzlist"/>
        <w:numPr>
          <w:ilvl w:val="0"/>
          <w:numId w:val="17"/>
        </w:numPr>
        <w:rPr>
          <w:rFonts w:asciiTheme="minorHAnsi" w:eastAsiaTheme="minorEastAsia" w:hAnsiTheme="minorHAnsi" w:cstheme="minorBidi"/>
          <w:szCs w:val="22"/>
        </w:rPr>
      </w:pPr>
      <w:r w:rsidRPr="509C9F9B">
        <w:rPr>
          <w:rFonts w:asciiTheme="minorHAnsi" w:eastAsiaTheme="minorEastAsia" w:hAnsiTheme="minorHAnsi" w:cstheme="minorBidi"/>
          <w:szCs w:val="22"/>
        </w:rPr>
        <w:t>Przekazanie dokumentu EDM razem z metadanymi (transakcja ITI-41).</w:t>
      </w:r>
    </w:p>
    <w:p w14:paraId="36DB2FD6" w14:textId="74D876F9" w:rsidR="44A61172" w:rsidRDefault="44A61172" w:rsidP="00A71DF6">
      <w:pPr>
        <w:pStyle w:val="Akapitzlist"/>
        <w:numPr>
          <w:ilvl w:val="0"/>
          <w:numId w:val="17"/>
        </w:numPr>
        <w:rPr>
          <w:rFonts w:asciiTheme="minorHAnsi" w:eastAsiaTheme="minorEastAsia" w:hAnsiTheme="minorHAnsi" w:cstheme="minorBidi"/>
          <w:szCs w:val="22"/>
        </w:rPr>
      </w:pPr>
      <w:r w:rsidRPr="509C9F9B">
        <w:rPr>
          <w:rFonts w:asciiTheme="minorHAnsi" w:eastAsiaTheme="minorEastAsia" w:hAnsiTheme="minorHAnsi" w:cstheme="minorBidi"/>
          <w:szCs w:val="22"/>
        </w:rPr>
        <w:t>Pobranie dokumentu EDM (transakcja ITI-43).</w:t>
      </w:r>
    </w:p>
    <w:p w14:paraId="7C7D6AE2" w14:textId="1E0B7BF2" w:rsidR="44A61172" w:rsidRDefault="44A61172" w:rsidP="509C9F9B">
      <w:r w:rsidRPr="509C9F9B">
        <w:rPr>
          <w:rFonts w:eastAsia="Arial"/>
          <w:szCs w:val="22"/>
        </w:rPr>
        <w:lastRenderedPageBreak/>
        <w:t xml:space="preserve">Komponent umożliwia zapisywanie dokumentacji EDM w wielu repozytoriach logicznych. Podmiot leczniczy, chcąc zapisywać dokumenty EDM, musi najpierw zarejestrować swoje repozytorium w </w:t>
      </w:r>
      <w:r w:rsidRPr="509C9F9B">
        <w:rPr>
          <w:rFonts w:eastAsia="Arial"/>
          <w:i/>
          <w:iCs/>
          <w:szCs w:val="22"/>
        </w:rPr>
        <w:t>Rejestrze Repozytoriów EDM</w:t>
      </w:r>
      <w:r w:rsidRPr="509C9F9B">
        <w:rPr>
          <w:rFonts w:eastAsia="Arial"/>
          <w:szCs w:val="22"/>
        </w:rPr>
        <w:t>.</w:t>
      </w:r>
    </w:p>
    <w:p w14:paraId="7FF50EE9" w14:textId="33D46CBB" w:rsidR="44A61172" w:rsidRDefault="44A61172" w:rsidP="37F0CDA7">
      <w:pPr>
        <w:pStyle w:val="Nagwek3"/>
        <w:rPr>
          <w:rFonts w:eastAsia="Arial"/>
        </w:rPr>
      </w:pPr>
      <w:bookmarkStart w:id="49" w:name="_Toc153972518"/>
      <w:r w:rsidRPr="37F0CDA7">
        <w:rPr>
          <w:rFonts w:eastAsia="Arial"/>
        </w:rPr>
        <w:t>Rejestr EDM Domeny Podmiotu</w:t>
      </w:r>
      <w:bookmarkEnd w:id="49"/>
    </w:p>
    <w:p w14:paraId="0322B8F1" w14:textId="67B354DC" w:rsidR="44A61172" w:rsidRDefault="44A61172" w:rsidP="509C9F9B">
      <w:r w:rsidRPr="509C9F9B">
        <w:rPr>
          <w:rFonts w:eastAsia="Arial"/>
          <w:i/>
          <w:iCs/>
          <w:szCs w:val="22"/>
        </w:rPr>
        <w:t>Rejestr EDM Domeny Podmiotu</w:t>
      </w:r>
      <w:r w:rsidRPr="509C9F9B">
        <w:rPr>
          <w:rFonts w:eastAsia="Arial"/>
          <w:szCs w:val="22"/>
        </w:rPr>
        <w:t xml:space="preserve">, zgodnie z profilem IHE </w:t>
      </w:r>
      <w:proofErr w:type="spellStart"/>
      <w:r w:rsidRPr="509C9F9B">
        <w:rPr>
          <w:rFonts w:eastAsia="Arial"/>
          <w:szCs w:val="22"/>
        </w:rPr>
        <w:t>XDS.b</w:t>
      </w:r>
      <w:proofErr w:type="spellEnd"/>
      <w:r w:rsidRPr="509C9F9B">
        <w:rPr>
          <w:rFonts w:eastAsia="Arial"/>
          <w:szCs w:val="22"/>
        </w:rPr>
        <w:t xml:space="preserve"> pełni rolę </w:t>
      </w:r>
      <w:proofErr w:type="spellStart"/>
      <w:r w:rsidRPr="509C9F9B">
        <w:rPr>
          <w:rFonts w:eastAsia="Arial"/>
          <w:i/>
          <w:iCs/>
          <w:szCs w:val="22"/>
        </w:rPr>
        <w:t>Document</w:t>
      </w:r>
      <w:proofErr w:type="spellEnd"/>
      <w:r w:rsidRPr="509C9F9B">
        <w:rPr>
          <w:rFonts w:eastAsia="Arial"/>
          <w:i/>
          <w:iCs/>
          <w:szCs w:val="22"/>
        </w:rPr>
        <w:t xml:space="preserve"> Registry</w:t>
      </w:r>
      <w:r w:rsidRPr="509C9F9B">
        <w:rPr>
          <w:rFonts w:eastAsia="Arial"/>
          <w:szCs w:val="22"/>
        </w:rPr>
        <w:t xml:space="preserve"> w Domenie Podmiotu. Udostępnia usługi:</w:t>
      </w:r>
    </w:p>
    <w:p w14:paraId="1316A4CA" w14:textId="4B158E94" w:rsidR="44A61172" w:rsidRDefault="44A61172" w:rsidP="00A71DF6">
      <w:pPr>
        <w:pStyle w:val="Akapitzlist"/>
        <w:numPr>
          <w:ilvl w:val="0"/>
          <w:numId w:val="17"/>
        </w:numPr>
        <w:rPr>
          <w:rFonts w:asciiTheme="minorHAnsi" w:eastAsiaTheme="minorEastAsia" w:hAnsiTheme="minorHAnsi" w:cstheme="minorBidi"/>
          <w:szCs w:val="22"/>
        </w:rPr>
      </w:pPr>
      <w:r w:rsidRPr="509C9F9B">
        <w:rPr>
          <w:rFonts w:asciiTheme="minorHAnsi" w:eastAsiaTheme="minorEastAsia" w:hAnsiTheme="minorHAnsi" w:cstheme="minorBidi"/>
          <w:szCs w:val="22"/>
        </w:rPr>
        <w:t xml:space="preserve">Zarejestrowania metadanych EDM (transakcja ITI-42) – usługa wykorzystywana wewnętrznie i nieudostępniana systemom podmiotów leczniczych.  </w:t>
      </w:r>
    </w:p>
    <w:p w14:paraId="39E8064B" w14:textId="1C4BBBA3" w:rsidR="44A61172" w:rsidRDefault="44A61172" w:rsidP="00A71DF6">
      <w:pPr>
        <w:pStyle w:val="Akapitzlist"/>
        <w:numPr>
          <w:ilvl w:val="0"/>
          <w:numId w:val="17"/>
        </w:numPr>
        <w:rPr>
          <w:rFonts w:asciiTheme="minorHAnsi" w:eastAsiaTheme="minorEastAsia" w:hAnsiTheme="minorHAnsi" w:cstheme="minorBidi"/>
          <w:szCs w:val="22"/>
        </w:rPr>
      </w:pPr>
      <w:r w:rsidRPr="509C9F9B">
        <w:rPr>
          <w:rFonts w:asciiTheme="minorHAnsi" w:eastAsiaTheme="minorEastAsia" w:hAnsiTheme="minorHAnsi" w:cstheme="minorBidi"/>
          <w:szCs w:val="22"/>
        </w:rPr>
        <w:t>Wyszukiwania metadanych EDM (transakcja ITI-18).</w:t>
      </w:r>
    </w:p>
    <w:p w14:paraId="183B665F" w14:textId="0EAF3031" w:rsidR="44A61172" w:rsidRDefault="44A61172" w:rsidP="00A71DF6">
      <w:pPr>
        <w:pStyle w:val="Akapitzlist"/>
        <w:numPr>
          <w:ilvl w:val="0"/>
          <w:numId w:val="17"/>
        </w:numPr>
        <w:rPr>
          <w:rFonts w:asciiTheme="minorHAnsi" w:eastAsiaTheme="minorEastAsia" w:hAnsiTheme="minorHAnsi" w:cstheme="minorBidi"/>
          <w:szCs w:val="22"/>
        </w:rPr>
      </w:pPr>
      <w:r w:rsidRPr="509C9F9B">
        <w:rPr>
          <w:rFonts w:asciiTheme="minorHAnsi" w:eastAsiaTheme="minorEastAsia" w:hAnsiTheme="minorHAnsi" w:cstheme="minorBidi"/>
          <w:szCs w:val="22"/>
        </w:rPr>
        <w:t>Aktualizacji metadanych EDM (transakcja ITI-57).</w:t>
      </w:r>
    </w:p>
    <w:p w14:paraId="396E8709" w14:textId="74CAB836" w:rsidR="44A61172" w:rsidRDefault="44A61172" w:rsidP="37F0CDA7">
      <w:pPr>
        <w:pStyle w:val="Nagwek2"/>
        <w:rPr>
          <w:rFonts w:eastAsia="Arial"/>
        </w:rPr>
      </w:pPr>
      <w:bookmarkStart w:id="50" w:name="_Toc153972519"/>
      <w:r w:rsidRPr="37F0CDA7">
        <w:rPr>
          <w:rFonts w:eastAsia="Arial"/>
        </w:rPr>
        <w:t>Komponenty P1</w:t>
      </w:r>
      <w:bookmarkEnd w:id="50"/>
    </w:p>
    <w:p w14:paraId="3F8B7C11" w14:textId="007D352F" w:rsidR="44A61172" w:rsidRDefault="44A61172" w:rsidP="37F0CDA7">
      <w:pPr>
        <w:pStyle w:val="Nagwek3"/>
        <w:rPr>
          <w:rFonts w:eastAsia="Arial"/>
        </w:rPr>
      </w:pPr>
      <w:bookmarkStart w:id="51" w:name="_Toc153972520"/>
      <w:r w:rsidRPr="37F0CDA7">
        <w:rPr>
          <w:rFonts w:eastAsia="Arial"/>
        </w:rPr>
        <w:t>Szyna usług</w:t>
      </w:r>
      <w:bookmarkEnd w:id="51"/>
    </w:p>
    <w:p w14:paraId="0A6614AD" w14:textId="279CDF96" w:rsidR="44A61172" w:rsidRDefault="44A61172" w:rsidP="509C9F9B">
      <w:r w:rsidRPr="509C9F9B">
        <w:rPr>
          <w:rFonts w:eastAsia="Arial"/>
          <w:szCs w:val="22"/>
        </w:rPr>
        <w:t>Komponent udostępniający usługi systemom podmiotów leczniczych.</w:t>
      </w:r>
    </w:p>
    <w:p w14:paraId="3A951E7D" w14:textId="1816DDDB" w:rsidR="44A61172" w:rsidRDefault="44A61172" w:rsidP="37F0CDA7">
      <w:pPr>
        <w:pStyle w:val="Nagwek3"/>
        <w:rPr>
          <w:rFonts w:eastAsia="Arial"/>
        </w:rPr>
      </w:pPr>
      <w:bookmarkStart w:id="52" w:name="_Toc153972521"/>
      <w:r w:rsidRPr="37F0CDA7">
        <w:rPr>
          <w:rFonts w:eastAsia="Arial"/>
        </w:rPr>
        <w:t xml:space="preserve">Generator </w:t>
      </w:r>
      <w:proofErr w:type="spellStart"/>
      <w:r w:rsidRPr="37F0CDA7">
        <w:rPr>
          <w:rFonts w:eastAsia="Arial"/>
        </w:rPr>
        <w:t>Tokenów</w:t>
      </w:r>
      <w:proofErr w:type="spellEnd"/>
      <w:r w:rsidRPr="37F0CDA7">
        <w:rPr>
          <w:rFonts w:eastAsia="Arial"/>
        </w:rPr>
        <w:t xml:space="preserve"> SAML</w:t>
      </w:r>
      <w:bookmarkEnd w:id="52"/>
      <w:r w:rsidRPr="37F0CDA7">
        <w:rPr>
          <w:rFonts w:eastAsia="Arial"/>
        </w:rPr>
        <w:t xml:space="preserve"> </w:t>
      </w:r>
    </w:p>
    <w:p w14:paraId="5647328B" w14:textId="736761A1" w:rsidR="44A61172" w:rsidRDefault="44A61172" w:rsidP="509C9F9B">
      <w:r w:rsidRPr="509C9F9B">
        <w:rPr>
          <w:rFonts w:eastAsia="Arial"/>
          <w:szCs w:val="22"/>
        </w:rPr>
        <w:t xml:space="preserve">Komponent, który umożliwia generowanie </w:t>
      </w:r>
      <w:proofErr w:type="spellStart"/>
      <w:r w:rsidRPr="509C9F9B">
        <w:rPr>
          <w:rFonts w:eastAsia="Arial"/>
          <w:szCs w:val="22"/>
        </w:rPr>
        <w:t>tokenów</w:t>
      </w:r>
      <w:proofErr w:type="spellEnd"/>
      <w:r w:rsidRPr="509C9F9B">
        <w:rPr>
          <w:rFonts w:eastAsia="Arial"/>
          <w:szCs w:val="22"/>
        </w:rPr>
        <w:t xml:space="preserve"> dostępowych SAML, które muszą być przekazywane w ramach żądań wysyłanych do usług komponentów obszaru RED.</w:t>
      </w:r>
    </w:p>
    <w:p w14:paraId="1DCD9B1C" w14:textId="42BC1E8C" w:rsidR="44A61172" w:rsidRDefault="44A61172" w:rsidP="37F0CDA7">
      <w:pPr>
        <w:pStyle w:val="Nagwek3"/>
        <w:rPr>
          <w:rFonts w:eastAsia="Arial"/>
        </w:rPr>
      </w:pPr>
      <w:bookmarkStart w:id="53" w:name="_Toc153972522"/>
      <w:r w:rsidRPr="37F0CDA7">
        <w:rPr>
          <w:rFonts w:eastAsia="Arial"/>
        </w:rPr>
        <w:t>Rejestr Repozytoriów EDM</w:t>
      </w:r>
      <w:bookmarkEnd w:id="53"/>
      <w:r w:rsidRPr="37F0CDA7">
        <w:rPr>
          <w:rFonts w:eastAsia="Arial"/>
        </w:rPr>
        <w:t xml:space="preserve"> </w:t>
      </w:r>
    </w:p>
    <w:p w14:paraId="67069A38" w14:textId="0DE6879B" w:rsidR="44A61172" w:rsidRDefault="44A61172" w:rsidP="509C9F9B">
      <w:r w:rsidRPr="509C9F9B">
        <w:rPr>
          <w:rFonts w:eastAsia="Arial"/>
          <w:szCs w:val="22"/>
        </w:rPr>
        <w:t xml:space="preserve">Komponent, który umożliwia zarejestrowanie repozytorium EDM. Podczas rejestrowania repozytorium należy wskazać jako adres dostępowy, adres publiczny usługi ITI-43 udostępnianej przez RED. </w:t>
      </w:r>
    </w:p>
    <w:p w14:paraId="3C4E112F" w14:textId="312A2075" w:rsidR="44A61172" w:rsidRDefault="44A61172" w:rsidP="509C9F9B">
      <w:r w:rsidRPr="509C9F9B">
        <w:rPr>
          <w:rFonts w:eastAsia="Arial"/>
          <w:szCs w:val="22"/>
        </w:rPr>
        <w:lastRenderedPageBreak/>
        <w:t>W ramach tego procesu nadawany jest identyfikator repozytorium, którym system podmiotu leczniczego powinien się posługiwać (przekazywać go w metadanych EDM oraz wykorzystywać w celu pobrania dokumentu EDM).</w:t>
      </w:r>
    </w:p>
    <w:p w14:paraId="1A59B4E0" w14:textId="36F0A639" w:rsidR="61F75689" w:rsidRDefault="61F75689" w:rsidP="37F0CDA7">
      <w:pPr>
        <w:pStyle w:val="Nagwek3"/>
        <w:rPr>
          <w:rFonts w:eastAsia="Arial"/>
        </w:rPr>
      </w:pPr>
      <w:bookmarkStart w:id="54" w:name="_Toc153972523"/>
      <w:r w:rsidRPr="37F0CDA7">
        <w:rPr>
          <w:rFonts w:eastAsia="Arial"/>
        </w:rPr>
        <w:t>C</w:t>
      </w:r>
      <w:r w:rsidR="44A61172" w:rsidRPr="37F0CDA7">
        <w:rPr>
          <w:rFonts w:eastAsia="Arial"/>
        </w:rPr>
        <w:t>entralny Rejestr EDM</w:t>
      </w:r>
      <w:bookmarkEnd w:id="54"/>
    </w:p>
    <w:p w14:paraId="4DCB442D" w14:textId="61509933" w:rsidR="44A61172" w:rsidRDefault="44A61172" w:rsidP="509C9F9B">
      <w:r w:rsidRPr="509C9F9B">
        <w:rPr>
          <w:rFonts w:eastAsia="Arial"/>
          <w:i/>
          <w:iCs/>
          <w:szCs w:val="22"/>
        </w:rPr>
        <w:t>Centralny Rejestr EDM</w:t>
      </w:r>
      <w:r w:rsidRPr="509C9F9B">
        <w:rPr>
          <w:rFonts w:eastAsia="Arial"/>
          <w:szCs w:val="22"/>
        </w:rPr>
        <w:t xml:space="preserve">, zgodnie z profilem IHE </w:t>
      </w:r>
      <w:proofErr w:type="spellStart"/>
      <w:r w:rsidRPr="509C9F9B">
        <w:rPr>
          <w:rFonts w:eastAsia="Arial"/>
          <w:szCs w:val="22"/>
        </w:rPr>
        <w:t>XDS.b</w:t>
      </w:r>
      <w:proofErr w:type="spellEnd"/>
      <w:r w:rsidRPr="509C9F9B">
        <w:rPr>
          <w:rFonts w:eastAsia="Arial"/>
          <w:szCs w:val="22"/>
        </w:rPr>
        <w:t xml:space="preserve"> pełni rolę </w:t>
      </w:r>
      <w:proofErr w:type="spellStart"/>
      <w:r w:rsidRPr="509C9F9B">
        <w:rPr>
          <w:rFonts w:eastAsia="Arial"/>
          <w:i/>
          <w:iCs/>
          <w:szCs w:val="22"/>
        </w:rPr>
        <w:t>Document</w:t>
      </w:r>
      <w:proofErr w:type="spellEnd"/>
      <w:r w:rsidRPr="509C9F9B">
        <w:rPr>
          <w:rFonts w:eastAsia="Arial"/>
          <w:i/>
          <w:iCs/>
          <w:szCs w:val="22"/>
        </w:rPr>
        <w:t xml:space="preserve"> Registry</w:t>
      </w:r>
      <w:r w:rsidRPr="509C9F9B">
        <w:rPr>
          <w:rFonts w:eastAsia="Arial"/>
          <w:szCs w:val="22"/>
        </w:rPr>
        <w:t xml:space="preserve"> w</w:t>
      </w:r>
      <w:r w:rsidR="00301A77">
        <w:rPr>
          <w:rFonts w:eastAsia="Arial"/>
          <w:szCs w:val="22"/>
        </w:rPr>
        <w:t> </w:t>
      </w:r>
      <w:r w:rsidRPr="509C9F9B">
        <w:rPr>
          <w:rFonts w:eastAsia="Arial"/>
          <w:szCs w:val="22"/>
        </w:rPr>
        <w:t>Domenie Krajowej. RED korzysta z tego komponentu w celu zapisania metadanych EDM, które dotyczą dokumentów EDM wymagających indeksacji w Domenie Krajowej.</w:t>
      </w:r>
    </w:p>
    <w:p w14:paraId="0DE4B5B7" w14:textId="77777777" w:rsidR="00E807D0" w:rsidRDefault="00E807D0" w:rsidP="00911709">
      <w:pPr>
        <w:spacing w:line="288" w:lineRule="auto"/>
      </w:pPr>
    </w:p>
    <w:p w14:paraId="24C75D4B" w14:textId="77777777" w:rsidR="00226C8D" w:rsidRDefault="00226C8D" w:rsidP="009164E8">
      <w:pPr>
        <w:pStyle w:val="Nagwek1"/>
      </w:pPr>
      <w:bookmarkStart w:id="55" w:name="_Toc153972524"/>
      <w:r>
        <w:lastRenderedPageBreak/>
        <w:t>Podstawowe operacje</w:t>
      </w:r>
      <w:bookmarkEnd w:id="55"/>
    </w:p>
    <w:p w14:paraId="04B094D1" w14:textId="7A44ABA6" w:rsidR="00CF5CDA" w:rsidRDefault="00CF5CDA" w:rsidP="00226C8D">
      <w:pPr>
        <w:pStyle w:val="Nagwek2"/>
      </w:pPr>
      <w:bookmarkStart w:id="56" w:name="_Toc153972525"/>
      <w:r>
        <w:t>Operacje</w:t>
      </w:r>
      <w:bookmarkEnd w:id="56"/>
    </w:p>
    <w:p w14:paraId="0549C62F" w14:textId="399B6AC9" w:rsidR="00CF5CDA" w:rsidRDefault="7F6D7C3B" w:rsidP="003A7F9E">
      <w:r w:rsidRPr="509C9F9B">
        <w:rPr>
          <w:lang w:eastAsia="pl-PL"/>
        </w:rPr>
        <w:t xml:space="preserve">System </w:t>
      </w:r>
      <w:r w:rsidR="1B011325" w:rsidRPr="509C9F9B">
        <w:rPr>
          <w:lang w:eastAsia="pl-PL"/>
        </w:rPr>
        <w:t>RED</w:t>
      </w:r>
      <w:r w:rsidRPr="509C9F9B">
        <w:rPr>
          <w:lang w:eastAsia="pl-PL"/>
        </w:rPr>
        <w:t xml:space="preserve"> obsługuje następujące transakcje IHE </w:t>
      </w:r>
      <w:proofErr w:type="spellStart"/>
      <w:r w:rsidRPr="509C9F9B">
        <w:rPr>
          <w:lang w:eastAsia="pl-PL"/>
        </w:rPr>
        <w:t>XDS.b</w:t>
      </w:r>
      <w:proofErr w:type="spellEnd"/>
      <w:r w:rsidRPr="509C9F9B">
        <w:rPr>
          <w:lang w:eastAsia="pl-PL"/>
        </w:rPr>
        <w:t xml:space="preserve">, które są podstawowymi operacjami w procesie </w:t>
      </w:r>
      <w:r w:rsidR="41E70135" w:rsidRPr="509C9F9B">
        <w:rPr>
          <w:lang w:eastAsia="pl-PL"/>
        </w:rPr>
        <w:t>rejestracji</w:t>
      </w:r>
      <w:r w:rsidR="262E08A2" w:rsidRPr="509C9F9B">
        <w:rPr>
          <w:lang w:eastAsia="pl-PL"/>
        </w:rPr>
        <w:t xml:space="preserve">, </w:t>
      </w:r>
      <w:r w:rsidR="44337F0E" w:rsidRPr="509C9F9B">
        <w:rPr>
          <w:lang w:eastAsia="pl-PL"/>
        </w:rPr>
        <w:t>aktualizacji i</w:t>
      </w:r>
      <w:r w:rsidR="6083B5B7" w:rsidRPr="509C9F9B">
        <w:rPr>
          <w:lang w:eastAsia="pl-PL"/>
        </w:rPr>
        <w:t xml:space="preserve"> udostępniania </w:t>
      </w:r>
      <w:r w:rsidRPr="509C9F9B">
        <w:rPr>
          <w:lang w:eastAsia="pl-PL"/>
        </w:rPr>
        <w:t>EDM:</w:t>
      </w:r>
    </w:p>
    <w:p w14:paraId="0CFBBFAA" w14:textId="62A7F597" w:rsidR="00CF5CDA" w:rsidRDefault="5FD501FF" w:rsidP="00A71DF6">
      <w:pPr>
        <w:pStyle w:val="Akapitzlist"/>
        <w:numPr>
          <w:ilvl w:val="0"/>
          <w:numId w:val="39"/>
        </w:numPr>
        <w:rPr>
          <w:lang w:eastAsia="pl-PL"/>
        </w:rPr>
      </w:pPr>
      <w:proofErr w:type="spellStart"/>
      <w:r w:rsidRPr="509C9F9B">
        <w:rPr>
          <w:lang w:eastAsia="pl-PL"/>
        </w:rPr>
        <w:t>Provide</w:t>
      </w:r>
      <w:proofErr w:type="spellEnd"/>
      <w:r w:rsidRPr="509C9F9B">
        <w:rPr>
          <w:lang w:eastAsia="pl-PL"/>
        </w:rPr>
        <w:t xml:space="preserve"> and Register </w:t>
      </w:r>
      <w:r w:rsidRPr="509C9F9B">
        <w:rPr>
          <w:lang w:val="en-US" w:eastAsia="pl-PL"/>
        </w:rPr>
        <w:t>Document Set-b</w:t>
      </w:r>
      <w:r w:rsidR="7F6D7C3B" w:rsidRPr="509C9F9B">
        <w:rPr>
          <w:lang w:eastAsia="pl-PL"/>
        </w:rPr>
        <w:t xml:space="preserve"> [ITI-</w:t>
      </w:r>
      <w:r w:rsidR="0935B930" w:rsidRPr="509C9F9B">
        <w:rPr>
          <w:lang w:eastAsia="pl-PL"/>
        </w:rPr>
        <w:t>41</w:t>
      </w:r>
      <w:r w:rsidR="7F6D7C3B" w:rsidRPr="509C9F9B">
        <w:rPr>
          <w:lang w:eastAsia="pl-PL"/>
        </w:rPr>
        <w:t>]</w:t>
      </w:r>
    </w:p>
    <w:p w14:paraId="3F505CF7" w14:textId="300349EC" w:rsidR="764C8F16" w:rsidRDefault="764C8F16" w:rsidP="00A71DF6">
      <w:pPr>
        <w:pStyle w:val="Akapitzlist"/>
        <w:numPr>
          <w:ilvl w:val="0"/>
          <w:numId w:val="39"/>
        </w:numPr>
        <w:rPr>
          <w:lang w:eastAsia="pl-PL"/>
        </w:rPr>
      </w:pPr>
      <w:proofErr w:type="spellStart"/>
      <w:r w:rsidRPr="509C9F9B">
        <w:rPr>
          <w:lang w:eastAsia="pl-PL"/>
        </w:rPr>
        <w:t>Re</w:t>
      </w:r>
      <w:r w:rsidR="7F9E3922" w:rsidRPr="509C9F9B">
        <w:rPr>
          <w:lang w:eastAsia="pl-PL"/>
        </w:rPr>
        <w:t>tri</w:t>
      </w:r>
      <w:r w:rsidR="00CB31F9">
        <w:rPr>
          <w:lang w:eastAsia="pl-PL"/>
        </w:rPr>
        <w:t>e</w:t>
      </w:r>
      <w:r w:rsidR="7F9E3922" w:rsidRPr="509C9F9B">
        <w:rPr>
          <w:lang w:eastAsia="pl-PL"/>
        </w:rPr>
        <w:t>ve</w:t>
      </w:r>
      <w:proofErr w:type="spellEnd"/>
      <w:r w:rsidR="7F9E3922" w:rsidRPr="509C9F9B">
        <w:rPr>
          <w:lang w:eastAsia="pl-PL"/>
        </w:rPr>
        <w:t xml:space="preserve"> </w:t>
      </w:r>
      <w:r w:rsidR="7F9E3922" w:rsidRPr="509C9F9B">
        <w:rPr>
          <w:lang w:val="en-US" w:eastAsia="pl-PL"/>
        </w:rPr>
        <w:t>Document Set</w:t>
      </w:r>
      <w:r w:rsidRPr="509C9F9B">
        <w:rPr>
          <w:lang w:eastAsia="pl-PL"/>
        </w:rPr>
        <w:t xml:space="preserve"> [ITI-</w:t>
      </w:r>
      <w:r w:rsidR="6EB41B72" w:rsidRPr="509C9F9B">
        <w:rPr>
          <w:lang w:eastAsia="pl-PL"/>
        </w:rPr>
        <w:t>43</w:t>
      </w:r>
      <w:r w:rsidRPr="509C9F9B">
        <w:rPr>
          <w:lang w:eastAsia="pl-PL"/>
        </w:rPr>
        <w:t>]</w:t>
      </w:r>
    </w:p>
    <w:p w14:paraId="6496D386" w14:textId="2EC144CA" w:rsidR="764C8F16" w:rsidRDefault="764C8F16" w:rsidP="00A71DF6">
      <w:pPr>
        <w:pStyle w:val="Akapitzlist"/>
        <w:numPr>
          <w:ilvl w:val="0"/>
          <w:numId w:val="39"/>
        </w:numPr>
        <w:rPr>
          <w:szCs w:val="22"/>
          <w:lang w:eastAsia="pl-PL"/>
        </w:rPr>
      </w:pPr>
      <w:r w:rsidRPr="509C9F9B">
        <w:rPr>
          <w:lang w:eastAsia="pl-PL"/>
        </w:rPr>
        <w:t xml:space="preserve">Registry </w:t>
      </w:r>
      <w:proofErr w:type="spellStart"/>
      <w:r w:rsidRPr="509C9F9B">
        <w:rPr>
          <w:lang w:eastAsia="pl-PL"/>
        </w:rPr>
        <w:t>Stored</w:t>
      </w:r>
      <w:proofErr w:type="spellEnd"/>
      <w:r w:rsidRPr="509C9F9B">
        <w:rPr>
          <w:lang w:eastAsia="pl-PL"/>
        </w:rPr>
        <w:t xml:space="preserve"> Query [ITI-18]</w:t>
      </w:r>
    </w:p>
    <w:p w14:paraId="6FA9CCDF" w14:textId="1634EF2F" w:rsidR="00CF5CDA" w:rsidRPr="003A7F9E" w:rsidRDefault="7F6D7C3B" w:rsidP="00A71DF6">
      <w:pPr>
        <w:pStyle w:val="Akapitzlist"/>
        <w:numPr>
          <w:ilvl w:val="0"/>
          <w:numId w:val="39"/>
        </w:numPr>
        <w:rPr>
          <w:lang w:val="en-US"/>
        </w:rPr>
      </w:pPr>
      <w:r w:rsidRPr="509C9F9B">
        <w:rPr>
          <w:lang w:val="en-US" w:eastAsia="pl-PL"/>
        </w:rPr>
        <w:t>Update Document Set [ITI-57]</w:t>
      </w:r>
    </w:p>
    <w:p w14:paraId="72DF9795" w14:textId="6D80340E" w:rsidR="00226C8D" w:rsidRDefault="00226C8D" w:rsidP="00226C8D">
      <w:pPr>
        <w:pStyle w:val="Nagwek2"/>
      </w:pPr>
      <w:bookmarkStart w:id="57" w:name="_Toc153972526"/>
      <w:r>
        <w:t>Struktura przesyłanych żądań</w:t>
      </w:r>
      <w:r w:rsidR="001F120E">
        <w:t xml:space="preserve"> i odpowiedzi</w:t>
      </w:r>
      <w:bookmarkEnd w:id="57"/>
    </w:p>
    <w:p w14:paraId="07C88C15" w14:textId="73523075" w:rsidR="00CF5CDA" w:rsidRDefault="7F6D7C3B" w:rsidP="00226C8D">
      <w:pPr>
        <w:rPr>
          <w:lang w:eastAsia="pl-PL"/>
        </w:rPr>
      </w:pPr>
      <w:r w:rsidRPr="4855F28F">
        <w:rPr>
          <w:lang w:eastAsia="pl-PL"/>
        </w:rPr>
        <w:t>W ramach obsługi transakcji ITI-18, ITI-4</w:t>
      </w:r>
      <w:r w:rsidR="60FD02E7" w:rsidRPr="4855F28F">
        <w:rPr>
          <w:lang w:eastAsia="pl-PL"/>
        </w:rPr>
        <w:t>1, ITI-43</w:t>
      </w:r>
      <w:r w:rsidRPr="4855F28F">
        <w:rPr>
          <w:lang w:eastAsia="pl-PL"/>
        </w:rPr>
        <w:t xml:space="preserve"> i ITI-57</w:t>
      </w:r>
      <w:r w:rsidR="46DE7A6B" w:rsidRPr="4855F28F">
        <w:rPr>
          <w:lang w:eastAsia="pl-PL"/>
        </w:rPr>
        <w:t>,</w:t>
      </w:r>
      <w:r w:rsidRPr="4855F28F">
        <w:rPr>
          <w:lang w:eastAsia="pl-PL"/>
        </w:rPr>
        <w:t xml:space="preserve"> system </w:t>
      </w:r>
      <w:r w:rsidR="09CE7370" w:rsidRPr="4855F28F">
        <w:rPr>
          <w:lang w:eastAsia="pl-PL"/>
        </w:rPr>
        <w:t>RED</w:t>
      </w:r>
      <w:r w:rsidRPr="4855F28F">
        <w:rPr>
          <w:lang w:eastAsia="pl-PL"/>
        </w:rPr>
        <w:t xml:space="preserve"> udostępnia usługi sieciowe (SOAP </w:t>
      </w:r>
      <w:proofErr w:type="spellStart"/>
      <w:r w:rsidRPr="4855F28F">
        <w:rPr>
          <w:lang w:eastAsia="pl-PL"/>
        </w:rPr>
        <w:t>based</w:t>
      </w:r>
      <w:proofErr w:type="spellEnd"/>
      <w:r w:rsidRPr="4855F28F">
        <w:rPr>
          <w:lang w:eastAsia="pl-PL"/>
        </w:rPr>
        <w:t xml:space="preserve"> Web Services).</w:t>
      </w:r>
    </w:p>
    <w:p w14:paraId="449677E7" w14:textId="105805FA" w:rsidR="00A77EC4" w:rsidRDefault="006D616B" w:rsidP="00226C8D">
      <w:pPr>
        <w:rPr>
          <w:lang w:eastAsia="pl-PL"/>
        </w:rPr>
      </w:pPr>
      <w:r>
        <w:rPr>
          <w:lang w:eastAsia="pl-PL"/>
        </w:rPr>
        <w:t>W załączniku nr 2 znajdują się definicje</w:t>
      </w:r>
      <w:r w:rsidR="00CF5CDA">
        <w:rPr>
          <w:lang w:eastAsia="pl-PL"/>
        </w:rPr>
        <w:t xml:space="preserve"> tych</w:t>
      </w:r>
      <w:r>
        <w:rPr>
          <w:lang w:eastAsia="pl-PL"/>
        </w:rPr>
        <w:t xml:space="preserve"> usług oraz przesyłanych komunikatów</w:t>
      </w:r>
      <w:r w:rsidR="001F120E">
        <w:rPr>
          <w:lang w:eastAsia="pl-PL"/>
        </w:rPr>
        <w:t xml:space="preserve"> żądań i odpowiedzi</w:t>
      </w:r>
      <w:r w:rsidR="00CF5CDA">
        <w:rPr>
          <w:lang w:eastAsia="pl-PL"/>
        </w:rPr>
        <w:t>. Znajdują się tam także definicje usług realizujących operacje uzupełniające</w:t>
      </w:r>
      <w:r>
        <w:rPr>
          <w:lang w:eastAsia="pl-PL"/>
        </w:rPr>
        <w:t>. Są one opisane przy pomocy plików WSDL oraz XSD.</w:t>
      </w:r>
    </w:p>
    <w:p w14:paraId="293E2E85" w14:textId="44875093" w:rsidR="008764CA" w:rsidRDefault="0000041D" w:rsidP="0088011C">
      <w:pPr>
        <w:rPr>
          <w:lang w:eastAsia="pl-PL"/>
        </w:rPr>
      </w:pPr>
      <w:r>
        <w:rPr>
          <w:lang w:eastAsia="pl-PL"/>
        </w:rPr>
        <w:t xml:space="preserve">W załączniku </w:t>
      </w:r>
      <w:r w:rsidR="00261D35">
        <w:rPr>
          <w:lang w:eastAsia="pl-PL"/>
        </w:rPr>
        <w:t xml:space="preserve">nr </w:t>
      </w:r>
      <w:r>
        <w:rPr>
          <w:lang w:eastAsia="pl-PL"/>
        </w:rPr>
        <w:t>3 zdefiniowano funkcjonalne przykłady użycia możliwych operacji</w:t>
      </w:r>
      <w:r w:rsidR="00E43B2C">
        <w:rPr>
          <w:lang w:eastAsia="pl-PL"/>
        </w:rPr>
        <w:t>.</w:t>
      </w:r>
      <w:r>
        <w:rPr>
          <w:lang w:eastAsia="pl-PL"/>
        </w:rPr>
        <w:t xml:space="preserve"> </w:t>
      </w:r>
    </w:p>
    <w:p w14:paraId="067215A8" w14:textId="77777777" w:rsidR="00226C8D" w:rsidRDefault="009164E8" w:rsidP="00226C8D">
      <w:pPr>
        <w:pStyle w:val="Nagwek2"/>
      </w:pPr>
      <w:bookmarkStart w:id="58" w:name="_Toc19881093"/>
      <w:bookmarkStart w:id="59" w:name="_Toc19881094"/>
      <w:bookmarkStart w:id="60" w:name="_Toc19881095"/>
      <w:bookmarkStart w:id="61" w:name="_Toc19881096"/>
      <w:bookmarkStart w:id="62" w:name="_Toc153972527"/>
      <w:bookmarkEnd w:id="58"/>
      <w:bookmarkEnd w:id="59"/>
      <w:bookmarkEnd w:id="60"/>
      <w:bookmarkEnd w:id="61"/>
      <w:r>
        <w:t>Zawartość i terminologie</w:t>
      </w:r>
      <w:bookmarkEnd w:id="62"/>
    </w:p>
    <w:p w14:paraId="17E9085F" w14:textId="77777777" w:rsidR="009164E8" w:rsidRDefault="009164E8">
      <w:pPr>
        <w:pStyle w:val="Nagwek3"/>
      </w:pPr>
      <w:bookmarkStart w:id="63" w:name="_Toc153972528"/>
      <w:r>
        <w:t>Identyfikatory</w:t>
      </w:r>
      <w:bookmarkEnd w:id="63"/>
      <w:r>
        <w:t xml:space="preserve"> </w:t>
      </w:r>
    </w:p>
    <w:p w14:paraId="5B43C6E3" w14:textId="2A318F0B" w:rsidR="00FD0350" w:rsidRPr="00FD0350" w:rsidRDefault="00FD0350" w:rsidP="00FD0350">
      <w:r>
        <w:t xml:space="preserve">W załączniku </w:t>
      </w:r>
      <w:r w:rsidR="00261D35">
        <w:t xml:space="preserve">nr </w:t>
      </w:r>
      <w:r>
        <w:t xml:space="preserve">1 zdefiniowano kompletną listę identyfikatorów </w:t>
      </w:r>
      <w:r w:rsidR="003727EB">
        <w:t xml:space="preserve">wykorzystywanych do obsługi EDM, </w:t>
      </w:r>
      <w:r>
        <w:t>wraz z ich charakterystyką (m.in. opis, struktura, sposób nadawania</w:t>
      </w:r>
      <w:r w:rsidR="00305F48">
        <w:t>, formaty</w:t>
      </w:r>
      <w:r>
        <w:t>). W poniższej tabeli przedstawiono podstawowe informacje dla wybranych identyfikatorów.</w:t>
      </w:r>
    </w:p>
    <w:tbl>
      <w:tblPr>
        <w:tblStyle w:val="Tabela-Siatka"/>
        <w:tblW w:w="9351" w:type="dxa"/>
        <w:tblLayout w:type="fixed"/>
        <w:tblLook w:val="04A0" w:firstRow="1" w:lastRow="0" w:firstColumn="1" w:lastColumn="0" w:noHBand="0" w:noVBand="1"/>
      </w:tblPr>
      <w:tblGrid>
        <w:gridCol w:w="2345"/>
        <w:gridCol w:w="1052"/>
        <w:gridCol w:w="2410"/>
        <w:gridCol w:w="3544"/>
      </w:tblGrid>
      <w:tr w:rsidR="00336A3A" w14:paraId="710022DC" w14:textId="77777777" w:rsidTr="4855F28F">
        <w:tc>
          <w:tcPr>
            <w:tcW w:w="2345" w:type="dxa"/>
            <w:shd w:val="clear" w:color="auto" w:fill="F2F2F2" w:themeFill="background1" w:themeFillShade="F2"/>
          </w:tcPr>
          <w:p w14:paraId="478D9F1F" w14:textId="77777777" w:rsidR="00336A3A" w:rsidRDefault="00336A3A" w:rsidP="00A73C9C">
            <w:r>
              <w:lastRenderedPageBreak/>
              <w:t>Nazwa identyfikatora</w:t>
            </w:r>
          </w:p>
        </w:tc>
        <w:tc>
          <w:tcPr>
            <w:tcW w:w="1052" w:type="dxa"/>
            <w:shd w:val="clear" w:color="auto" w:fill="F2F2F2" w:themeFill="background1" w:themeFillShade="F2"/>
          </w:tcPr>
          <w:p w14:paraId="039CED95" w14:textId="77777777" w:rsidR="00336A3A" w:rsidRDefault="00336A3A" w:rsidP="00A73C9C">
            <w:r>
              <w:t>Typ</w:t>
            </w:r>
          </w:p>
        </w:tc>
        <w:tc>
          <w:tcPr>
            <w:tcW w:w="2410" w:type="dxa"/>
            <w:shd w:val="clear" w:color="auto" w:fill="F2F2F2" w:themeFill="background1" w:themeFillShade="F2"/>
          </w:tcPr>
          <w:p w14:paraId="25A32F5F" w14:textId="77777777" w:rsidR="00336A3A" w:rsidRDefault="00336A3A" w:rsidP="00A73C9C">
            <w:r>
              <w:t xml:space="preserve">Nazwa </w:t>
            </w:r>
            <w:proofErr w:type="spellStart"/>
            <w:r>
              <w:t>metadanej</w:t>
            </w:r>
            <w:proofErr w:type="spellEnd"/>
          </w:p>
        </w:tc>
        <w:tc>
          <w:tcPr>
            <w:tcW w:w="3544" w:type="dxa"/>
            <w:shd w:val="clear" w:color="auto" w:fill="F2F2F2" w:themeFill="background1" w:themeFillShade="F2"/>
          </w:tcPr>
          <w:p w14:paraId="702199EA" w14:textId="77777777" w:rsidR="00336A3A" w:rsidRDefault="00336A3A" w:rsidP="00A73C9C">
            <w:r>
              <w:t>Opis</w:t>
            </w:r>
          </w:p>
        </w:tc>
      </w:tr>
      <w:tr w:rsidR="00336A3A" w:rsidRPr="00336A3A" w14:paraId="3BF9FE7A" w14:textId="77777777" w:rsidTr="4855F28F">
        <w:tc>
          <w:tcPr>
            <w:tcW w:w="2345" w:type="dxa"/>
          </w:tcPr>
          <w:p w14:paraId="03BE06B2" w14:textId="77777777" w:rsidR="00336A3A" w:rsidRPr="00336A3A" w:rsidRDefault="00336A3A" w:rsidP="00A73C9C">
            <w:pPr>
              <w:rPr>
                <w:sz w:val="18"/>
                <w:szCs w:val="18"/>
              </w:rPr>
            </w:pPr>
            <w:r w:rsidRPr="00336A3A">
              <w:rPr>
                <w:sz w:val="18"/>
                <w:szCs w:val="18"/>
              </w:rPr>
              <w:t>Identyfikator domeny XDS</w:t>
            </w:r>
          </w:p>
        </w:tc>
        <w:tc>
          <w:tcPr>
            <w:tcW w:w="1052" w:type="dxa"/>
          </w:tcPr>
          <w:p w14:paraId="1D9681E6" w14:textId="77777777" w:rsidR="00336A3A" w:rsidRPr="00336A3A" w:rsidRDefault="003727EB" w:rsidP="00154A83">
            <w:pPr>
              <w:rPr>
                <w:sz w:val="18"/>
                <w:szCs w:val="18"/>
              </w:rPr>
            </w:pPr>
            <w:r>
              <w:rPr>
                <w:sz w:val="18"/>
                <w:szCs w:val="18"/>
              </w:rPr>
              <w:t>OID</w:t>
            </w:r>
          </w:p>
        </w:tc>
        <w:tc>
          <w:tcPr>
            <w:tcW w:w="2410" w:type="dxa"/>
          </w:tcPr>
          <w:p w14:paraId="7A75D2EA" w14:textId="77777777" w:rsidR="00336A3A" w:rsidRPr="00336A3A" w:rsidRDefault="00336A3A" w:rsidP="00154A83">
            <w:pPr>
              <w:rPr>
                <w:sz w:val="18"/>
                <w:szCs w:val="18"/>
              </w:rPr>
            </w:pPr>
            <w:r w:rsidRPr="00336A3A">
              <w:rPr>
                <w:sz w:val="18"/>
                <w:szCs w:val="18"/>
              </w:rPr>
              <w:t>Atrybut "</w:t>
            </w:r>
            <w:proofErr w:type="spellStart"/>
            <w:r w:rsidRPr="00336A3A">
              <w:rPr>
                <w:sz w:val="18"/>
                <w:szCs w:val="18"/>
              </w:rPr>
              <w:t>home</w:t>
            </w:r>
            <w:proofErr w:type="spellEnd"/>
            <w:r w:rsidRPr="00336A3A">
              <w:rPr>
                <w:sz w:val="18"/>
                <w:szCs w:val="18"/>
              </w:rPr>
              <w:t xml:space="preserve">" elementu </w:t>
            </w:r>
            <w:proofErr w:type="spellStart"/>
            <w:r w:rsidRPr="00336A3A">
              <w:rPr>
                <w:sz w:val="18"/>
                <w:szCs w:val="18"/>
              </w:rPr>
              <w:t>RegistryPackage</w:t>
            </w:r>
            <w:proofErr w:type="spellEnd"/>
          </w:p>
        </w:tc>
        <w:tc>
          <w:tcPr>
            <w:tcW w:w="3544" w:type="dxa"/>
          </w:tcPr>
          <w:p w14:paraId="1F828863" w14:textId="0FB2AB13" w:rsidR="00336A3A" w:rsidRPr="00336A3A" w:rsidRDefault="510FADB9" w:rsidP="00334C94">
            <w:pPr>
              <w:rPr>
                <w:sz w:val="18"/>
                <w:szCs w:val="18"/>
              </w:rPr>
            </w:pPr>
            <w:r w:rsidRPr="4855F28F">
              <w:rPr>
                <w:sz w:val="18"/>
                <w:szCs w:val="18"/>
              </w:rPr>
              <w:t xml:space="preserve">Stały identyfikator </w:t>
            </w:r>
            <w:r w:rsidR="00922C49">
              <w:rPr>
                <w:sz w:val="18"/>
                <w:szCs w:val="18"/>
              </w:rPr>
              <w:t>Domeny Podmiotu</w:t>
            </w:r>
            <w:r w:rsidRPr="4855F28F">
              <w:rPr>
                <w:sz w:val="18"/>
                <w:szCs w:val="18"/>
              </w:rPr>
              <w:t xml:space="preserve">, dla której </w:t>
            </w:r>
            <w:r w:rsidR="65A8F823" w:rsidRPr="4855F28F">
              <w:rPr>
                <w:sz w:val="18"/>
                <w:szCs w:val="18"/>
              </w:rPr>
              <w:t>RED</w:t>
            </w:r>
            <w:r w:rsidRPr="4855F28F">
              <w:rPr>
                <w:sz w:val="18"/>
                <w:szCs w:val="18"/>
              </w:rPr>
              <w:t xml:space="preserve"> pełni funkcję Rejestru XDS</w:t>
            </w:r>
            <w:r w:rsidR="00922C49">
              <w:rPr>
                <w:sz w:val="18"/>
                <w:szCs w:val="18"/>
              </w:rPr>
              <w:t xml:space="preserve"> oraz Repozytorium XDS.</w:t>
            </w:r>
            <w:r w:rsidR="39BB38DB" w:rsidRPr="4855F28F">
              <w:rPr>
                <w:sz w:val="18"/>
                <w:szCs w:val="18"/>
              </w:rPr>
              <w:t xml:space="preserve"> </w:t>
            </w:r>
          </w:p>
        </w:tc>
      </w:tr>
      <w:tr w:rsidR="00336A3A" w:rsidRPr="00336A3A" w14:paraId="7851472D" w14:textId="77777777" w:rsidTr="4855F28F">
        <w:tc>
          <w:tcPr>
            <w:tcW w:w="2345" w:type="dxa"/>
          </w:tcPr>
          <w:p w14:paraId="6ADAA19D" w14:textId="77777777" w:rsidR="00336A3A" w:rsidRPr="003C7753" w:rsidRDefault="00336A3A" w:rsidP="00A73C9C">
            <w:pPr>
              <w:rPr>
                <w:sz w:val="18"/>
                <w:szCs w:val="18"/>
              </w:rPr>
            </w:pPr>
            <w:r w:rsidRPr="003C7753">
              <w:rPr>
                <w:sz w:val="18"/>
                <w:szCs w:val="18"/>
              </w:rPr>
              <w:t>Identyfikator dokumentu</w:t>
            </w:r>
          </w:p>
        </w:tc>
        <w:tc>
          <w:tcPr>
            <w:tcW w:w="1052" w:type="dxa"/>
          </w:tcPr>
          <w:p w14:paraId="0466BAEA" w14:textId="77777777" w:rsidR="00336A3A" w:rsidRPr="003C7753" w:rsidRDefault="004F7763" w:rsidP="00A73C9C">
            <w:pPr>
              <w:rPr>
                <w:sz w:val="18"/>
                <w:szCs w:val="18"/>
              </w:rPr>
            </w:pPr>
            <w:proofErr w:type="spellStart"/>
            <w:r w:rsidRPr="003C7753">
              <w:rPr>
                <w:sz w:val="18"/>
                <w:szCs w:val="18"/>
              </w:rPr>
              <w:t>OID^id</w:t>
            </w:r>
            <w:proofErr w:type="spellEnd"/>
          </w:p>
        </w:tc>
        <w:tc>
          <w:tcPr>
            <w:tcW w:w="2410" w:type="dxa"/>
          </w:tcPr>
          <w:p w14:paraId="6722AFFE" w14:textId="77777777" w:rsidR="00336A3A" w:rsidRPr="003C7753" w:rsidRDefault="00336A3A" w:rsidP="00A73C9C">
            <w:pPr>
              <w:rPr>
                <w:sz w:val="18"/>
                <w:szCs w:val="18"/>
              </w:rPr>
            </w:pPr>
            <w:proofErr w:type="spellStart"/>
            <w:r w:rsidRPr="003C7753">
              <w:rPr>
                <w:sz w:val="18"/>
                <w:szCs w:val="18"/>
              </w:rPr>
              <w:t>ExternalIdentifier</w:t>
            </w:r>
            <w:proofErr w:type="spellEnd"/>
            <w:r w:rsidRPr="003C7753">
              <w:rPr>
                <w:sz w:val="18"/>
                <w:szCs w:val="18"/>
              </w:rPr>
              <w:t xml:space="preserve"> „</w:t>
            </w:r>
            <w:proofErr w:type="spellStart"/>
            <w:r w:rsidRPr="003C7753">
              <w:rPr>
                <w:sz w:val="18"/>
                <w:szCs w:val="18"/>
              </w:rPr>
              <w:t>uniqueId</w:t>
            </w:r>
            <w:proofErr w:type="spellEnd"/>
            <w:r w:rsidRPr="003C7753">
              <w:rPr>
                <w:sz w:val="18"/>
                <w:szCs w:val="18"/>
              </w:rPr>
              <w:t>”</w:t>
            </w:r>
          </w:p>
        </w:tc>
        <w:tc>
          <w:tcPr>
            <w:tcW w:w="3544" w:type="dxa"/>
          </w:tcPr>
          <w:p w14:paraId="4F90FB93" w14:textId="31CCDA6D" w:rsidR="00336A3A" w:rsidRPr="003C7753" w:rsidRDefault="00E53069" w:rsidP="00A73C9C">
            <w:pPr>
              <w:rPr>
                <w:sz w:val="18"/>
                <w:szCs w:val="18"/>
              </w:rPr>
            </w:pPr>
            <w:r w:rsidRPr="00121DF7">
              <w:rPr>
                <w:sz w:val="18"/>
                <w:szCs w:val="18"/>
              </w:rPr>
              <w:t>Identyfikator dokumentu nadawany przez usługodawcę, tj. unikalny u usługodawcy</w:t>
            </w:r>
            <w:r w:rsidR="006A1B79">
              <w:rPr>
                <w:sz w:val="18"/>
                <w:szCs w:val="18"/>
              </w:rPr>
              <w:t>.</w:t>
            </w:r>
          </w:p>
        </w:tc>
      </w:tr>
      <w:tr w:rsidR="00336A3A" w:rsidRPr="00336A3A" w14:paraId="5BD05273" w14:textId="77777777" w:rsidTr="4855F28F">
        <w:tc>
          <w:tcPr>
            <w:tcW w:w="2345" w:type="dxa"/>
          </w:tcPr>
          <w:p w14:paraId="1FFD5DD1" w14:textId="77777777" w:rsidR="00336A3A" w:rsidRPr="00336A3A" w:rsidRDefault="00336A3A" w:rsidP="00A73C9C">
            <w:pPr>
              <w:rPr>
                <w:sz w:val="18"/>
                <w:szCs w:val="18"/>
              </w:rPr>
            </w:pPr>
            <w:r w:rsidRPr="00336A3A">
              <w:rPr>
                <w:sz w:val="18"/>
                <w:szCs w:val="18"/>
              </w:rPr>
              <w:t>Identyfikator repozytorium</w:t>
            </w:r>
          </w:p>
        </w:tc>
        <w:tc>
          <w:tcPr>
            <w:tcW w:w="1052" w:type="dxa"/>
          </w:tcPr>
          <w:p w14:paraId="5A43DEF3" w14:textId="77777777" w:rsidR="00336A3A" w:rsidRPr="00336A3A" w:rsidRDefault="00336A3A" w:rsidP="00A73C9C">
            <w:pPr>
              <w:rPr>
                <w:sz w:val="18"/>
                <w:szCs w:val="18"/>
              </w:rPr>
            </w:pPr>
            <w:r w:rsidRPr="00336A3A">
              <w:rPr>
                <w:sz w:val="18"/>
                <w:szCs w:val="18"/>
              </w:rPr>
              <w:t>OID</w:t>
            </w:r>
          </w:p>
        </w:tc>
        <w:tc>
          <w:tcPr>
            <w:tcW w:w="2410" w:type="dxa"/>
          </w:tcPr>
          <w:p w14:paraId="758E6238" w14:textId="77777777" w:rsidR="00336A3A" w:rsidRPr="00336A3A" w:rsidRDefault="00336A3A" w:rsidP="00A73C9C">
            <w:pPr>
              <w:rPr>
                <w:sz w:val="18"/>
                <w:szCs w:val="18"/>
              </w:rPr>
            </w:pPr>
            <w:proofErr w:type="spellStart"/>
            <w:r w:rsidRPr="00336A3A">
              <w:rPr>
                <w:sz w:val="18"/>
                <w:szCs w:val="18"/>
              </w:rPr>
              <w:t>repositoryUniqueId</w:t>
            </w:r>
            <w:proofErr w:type="spellEnd"/>
          </w:p>
        </w:tc>
        <w:tc>
          <w:tcPr>
            <w:tcW w:w="3544" w:type="dxa"/>
          </w:tcPr>
          <w:p w14:paraId="272B9AE7" w14:textId="1DFDEF2A" w:rsidR="00336A3A" w:rsidRPr="00336A3A" w:rsidRDefault="003B628B" w:rsidP="00A73C9C">
            <w:pPr>
              <w:rPr>
                <w:sz w:val="18"/>
                <w:szCs w:val="18"/>
              </w:rPr>
            </w:pPr>
            <w:r w:rsidRPr="003B628B">
              <w:rPr>
                <w:sz w:val="18"/>
                <w:szCs w:val="18"/>
              </w:rPr>
              <w:t>Identyfikator repozytorium w którym przechowywany jest zaindeksowany dokument</w:t>
            </w:r>
            <w:r w:rsidR="006A1B79">
              <w:rPr>
                <w:sz w:val="18"/>
                <w:szCs w:val="18"/>
              </w:rPr>
              <w:t>.</w:t>
            </w:r>
          </w:p>
        </w:tc>
      </w:tr>
      <w:tr w:rsidR="00305F48" w:rsidRPr="00336A3A" w14:paraId="6DED249A" w14:textId="77777777" w:rsidTr="4855F28F">
        <w:tc>
          <w:tcPr>
            <w:tcW w:w="2345" w:type="dxa"/>
          </w:tcPr>
          <w:p w14:paraId="59315100" w14:textId="77777777" w:rsidR="00E24048" w:rsidRPr="00336A3A" w:rsidRDefault="00073888" w:rsidP="00245210">
            <w:pPr>
              <w:rPr>
                <w:sz w:val="18"/>
                <w:szCs w:val="18"/>
              </w:rPr>
            </w:pPr>
            <w:r>
              <w:rPr>
                <w:sz w:val="18"/>
                <w:szCs w:val="18"/>
              </w:rPr>
              <w:t>Główny</w:t>
            </w:r>
            <w:r w:rsidR="00E24048">
              <w:rPr>
                <w:sz w:val="18"/>
                <w:szCs w:val="18"/>
              </w:rPr>
              <w:t xml:space="preserve"> </w:t>
            </w:r>
            <w:r w:rsidR="00E24048" w:rsidRPr="00FD0350">
              <w:rPr>
                <w:sz w:val="18"/>
                <w:szCs w:val="18"/>
              </w:rPr>
              <w:t>identyfikator pacjenta</w:t>
            </w:r>
            <w:r w:rsidR="00E24048">
              <w:rPr>
                <w:sz w:val="18"/>
                <w:szCs w:val="18"/>
              </w:rPr>
              <w:t xml:space="preserve"> / usługobiorcy</w:t>
            </w:r>
          </w:p>
        </w:tc>
        <w:tc>
          <w:tcPr>
            <w:tcW w:w="1052" w:type="dxa"/>
          </w:tcPr>
          <w:p w14:paraId="391ED0B3" w14:textId="77777777" w:rsidR="00E24048" w:rsidRPr="00336A3A" w:rsidRDefault="00E24048" w:rsidP="00245210">
            <w:pPr>
              <w:rPr>
                <w:sz w:val="18"/>
                <w:szCs w:val="18"/>
              </w:rPr>
            </w:pPr>
            <w:r>
              <w:rPr>
                <w:sz w:val="18"/>
                <w:szCs w:val="18"/>
              </w:rPr>
              <w:t>OID</w:t>
            </w:r>
          </w:p>
        </w:tc>
        <w:tc>
          <w:tcPr>
            <w:tcW w:w="2410" w:type="dxa"/>
          </w:tcPr>
          <w:p w14:paraId="2327D057" w14:textId="77777777" w:rsidR="00E24048" w:rsidRPr="00336A3A" w:rsidRDefault="00E24048" w:rsidP="00245210">
            <w:pPr>
              <w:rPr>
                <w:sz w:val="18"/>
                <w:szCs w:val="18"/>
              </w:rPr>
            </w:pPr>
            <w:proofErr w:type="spellStart"/>
            <w:r w:rsidRPr="00723FAA">
              <w:rPr>
                <w:sz w:val="18"/>
                <w:szCs w:val="18"/>
              </w:rPr>
              <w:t>ExternalIdentifier</w:t>
            </w:r>
            <w:proofErr w:type="spellEnd"/>
            <w:r w:rsidRPr="00723FAA">
              <w:rPr>
                <w:sz w:val="18"/>
                <w:szCs w:val="18"/>
              </w:rPr>
              <w:t xml:space="preserve"> „</w:t>
            </w:r>
            <w:proofErr w:type="spellStart"/>
            <w:r w:rsidRPr="00723FAA">
              <w:rPr>
                <w:sz w:val="18"/>
                <w:szCs w:val="18"/>
              </w:rPr>
              <w:t>patientId</w:t>
            </w:r>
            <w:proofErr w:type="spellEnd"/>
            <w:r w:rsidRPr="00723FAA">
              <w:rPr>
                <w:sz w:val="18"/>
                <w:szCs w:val="18"/>
              </w:rPr>
              <w:t>”</w:t>
            </w:r>
          </w:p>
        </w:tc>
        <w:tc>
          <w:tcPr>
            <w:tcW w:w="3544" w:type="dxa"/>
          </w:tcPr>
          <w:p w14:paraId="465EF7F9" w14:textId="77777777" w:rsidR="003B628B" w:rsidRDefault="003B628B" w:rsidP="00073888">
            <w:pPr>
              <w:rPr>
                <w:sz w:val="18"/>
                <w:szCs w:val="18"/>
              </w:rPr>
            </w:pPr>
            <w:r w:rsidRPr="003B628B">
              <w:rPr>
                <w:sz w:val="18"/>
                <w:szCs w:val="18"/>
              </w:rPr>
              <w:t>Podstawowym identyfikatorem pacjenta jest PESEL</w:t>
            </w:r>
            <w:r>
              <w:rPr>
                <w:sz w:val="18"/>
                <w:szCs w:val="18"/>
              </w:rPr>
              <w:t>.</w:t>
            </w:r>
          </w:p>
          <w:p w14:paraId="3163F745" w14:textId="2B0FF385" w:rsidR="00E24048" w:rsidRPr="00336A3A" w:rsidRDefault="00073888" w:rsidP="00073888">
            <w:pPr>
              <w:rPr>
                <w:sz w:val="18"/>
                <w:szCs w:val="18"/>
              </w:rPr>
            </w:pPr>
            <w:r w:rsidRPr="00073888">
              <w:rPr>
                <w:sz w:val="18"/>
                <w:szCs w:val="18"/>
              </w:rPr>
              <w:t xml:space="preserve">Zasady identyfikowania pacjentów opisano w </w:t>
            </w:r>
            <w:r>
              <w:rPr>
                <w:sz w:val="18"/>
                <w:szCs w:val="18"/>
              </w:rPr>
              <w:t xml:space="preserve">załączniku </w:t>
            </w:r>
            <w:r w:rsidR="00261D35">
              <w:rPr>
                <w:sz w:val="18"/>
                <w:szCs w:val="18"/>
              </w:rPr>
              <w:t xml:space="preserve">nr </w:t>
            </w:r>
            <w:r>
              <w:rPr>
                <w:sz w:val="18"/>
                <w:szCs w:val="18"/>
              </w:rPr>
              <w:t xml:space="preserve">1 w </w:t>
            </w:r>
            <w:r w:rsidR="005A0AAA" w:rsidRPr="00073888">
              <w:rPr>
                <w:sz w:val="18"/>
                <w:szCs w:val="18"/>
              </w:rPr>
              <w:t>punk</w:t>
            </w:r>
            <w:r w:rsidR="005A0AAA">
              <w:rPr>
                <w:sz w:val="18"/>
                <w:szCs w:val="18"/>
              </w:rPr>
              <w:t>ci</w:t>
            </w:r>
            <w:r w:rsidR="005A0AAA" w:rsidRPr="00073888">
              <w:rPr>
                <w:sz w:val="18"/>
                <w:szCs w:val="18"/>
              </w:rPr>
              <w:t>e</w:t>
            </w:r>
            <w:r w:rsidRPr="00073888">
              <w:rPr>
                <w:sz w:val="18"/>
                <w:szCs w:val="18"/>
              </w:rPr>
              <w:t xml:space="preserve"> "Identyfikowanie pacjentów</w:t>
            </w:r>
            <w:r>
              <w:rPr>
                <w:sz w:val="18"/>
                <w:szCs w:val="18"/>
              </w:rPr>
              <w:t xml:space="preserve"> </w:t>
            </w:r>
            <w:r w:rsidRPr="00073888">
              <w:rPr>
                <w:sz w:val="18"/>
                <w:szCs w:val="18"/>
              </w:rPr>
              <w:t>/</w:t>
            </w:r>
            <w:r>
              <w:rPr>
                <w:sz w:val="18"/>
                <w:szCs w:val="18"/>
              </w:rPr>
              <w:t xml:space="preserve"> </w:t>
            </w:r>
            <w:r w:rsidRPr="00073888">
              <w:rPr>
                <w:sz w:val="18"/>
                <w:szCs w:val="18"/>
              </w:rPr>
              <w:t>usługobiorców w komunikacie"</w:t>
            </w:r>
            <w:r w:rsidR="006A1B79">
              <w:rPr>
                <w:sz w:val="18"/>
                <w:szCs w:val="18"/>
              </w:rPr>
              <w:t>.</w:t>
            </w:r>
          </w:p>
        </w:tc>
      </w:tr>
      <w:tr w:rsidR="00305F48" w:rsidRPr="00336A3A" w14:paraId="641CF75A" w14:textId="77777777" w:rsidTr="4855F28F">
        <w:tc>
          <w:tcPr>
            <w:tcW w:w="2345" w:type="dxa"/>
          </w:tcPr>
          <w:p w14:paraId="59A28CE0" w14:textId="77777777" w:rsidR="00723FAA" w:rsidRPr="00336A3A" w:rsidRDefault="00E24048" w:rsidP="00245210">
            <w:pPr>
              <w:rPr>
                <w:sz w:val="18"/>
                <w:szCs w:val="18"/>
              </w:rPr>
            </w:pPr>
            <w:r>
              <w:rPr>
                <w:sz w:val="18"/>
                <w:szCs w:val="18"/>
              </w:rPr>
              <w:t xml:space="preserve">Lokalny </w:t>
            </w:r>
            <w:r w:rsidR="00723FAA" w:rsidRPr="00FD0350">
              <w:rPr>
                <w:sz w:val="18"/>
                <w:szCs w:val="18"/>
              </w:rPr>
              <w:t>identyfikator pacjenta</w:t>
            </w:r>
            <w:r w:rsidR="00F37B6D">
              <w:rPr>
                <w:sz w:val="18"/>
                <w:szCs w:val="18"/>
              </w:rPr>
              <w:t xml:space="preserve"> </w:t>
            </w:r>
            <w:r w:rsidR="00723FAA">
              <w:rPr>
                <w:sz w:val="18"/>
                <w:szCs w:val="18"/>
              </w:rPr>
              <w:t>/</w:t>
            </w:r>
            <w:r w:rsidR="00F37B6D">
              <w:rPr>
                <w:sz w:val="18"/>
                <w:szCs w:val="18"/>
              </w:rPr>
              <w:t xml:space="preserve"> </w:t>
            </w:r>
            <w:r w:rsidR="00723FAA">
              <w:rPr>
                <w:sz w:val="18"/>
                <w:szCs w:val="18"/>
              </w:rPr>
              <w:t>usługobiorcy</w:t>
            </w:r>
          </w:p>
        </w:tc>
        <w:tc>
          <w:tcPr>
            <w:tcW w:w="1052" w:type="dxa"/>
          </w:tcPr>
          <w:p w14:paraId="6FBCEC44" w14:textId="77777777" w:rsidR="00723FAA" w:rsidRPr="00336A3A" w:rsidRDefault="00305F48" w:rsidP="00245210">
            <w:pPr>
              <w:rPr>
                <w:sz w:val="18"/>
                <w:szCs w:val="18"/>
              </w:rPr>
            </w:pPr>
            <w:r>
              <w:rPr>
                <w:sz w:val="18"/>
                <w:szCs w:val="18"/>
              </w:rPr>
              <w:t xml:space="preserve">CX z odpowiednim </w:t>
            </w:r>
            <w:r w:rsidR="00E24048">
              <w:rPr>
                <w:sz w:val="18"/>
                <w:szCs w:val="18"/>
              </w:rPr>
              <w:t>OID</w:t>
            </w:r>
          </w:p>
        </w:tc>
        <w:tc>
          <w:tcPr>
            <w:tcW w:w="2410" w:type="dxa"/>
          </w:tcPr>
          <w:p w14:paraId="71F25A91" w14:textId="77777777" w:rsidR="00723FAA" w:rsidRPr="00336A3A" w:rsidRDefault="00E24048" w:rsidP="00245210">
            <w:pPr>
              <w:rPr>
                <w:sz w:val="18"/>
                <w:szCs w:val="18"/>
              </w:rPr>
            </w:pPr>
            <w:proofErr w:type="spellStart"/>
            <w:r w:rsidRPr="00E24048">
              <w:rPr>
                <w:sz w:val="18"/>
                <w:szCs w:val="18"/>
              </w:rPr>
              <w:t>sourcePatientId</w:t>
            </w:r>
            <w:proofErr w:type="spellEnd"/>
          </w:p>
        </w:tc>
        <w:tc>
          <w:tcPr>
            <w:tcW w:w="3544" w:type="dxa"/>
          </w:tcPr>
          <w:p w14:paraId="33D3F4B8" w14:textId="4DF780AB" w:rsidR="00723FAA" w:rsidRPr="00336A3A" w:rsidRDefault="00E24048" w:rsidP="00245210">
            <w:pPr>
              <w:rPr>
                <w:sz w:val="18"/>
                <w:szCs w:val="18"/>
              </w:rPr>
            </w:pPr>
            <w:r w:rsidRPr="00E24048">
              <w:rPr>
                <w:sz w:val="18"/>
                <w:szCs w:val="18"/>
              </w:rPr>
              <w:t>Identyfikator lokalny pacjenta w systemie usługodawcy</w:t>
            </w:r>
            <w:r>
              <w:rPr>
                <w:sz w:val="18"/>
                <w:szCs w:val="18"/>
              </w:rPr>
              <w:t xml:space="preserve"> </w:t>
            </w:r>
            <w:r w:rsidRPr="00E24048">
              <w:rPr>
                <w:sz w:val="18"/>
                <w:szCs w:val="18"/>
              </w:rPr>
              <w:t>umożliwiający odnalezienie rekordu lub historii pacjenta w systemie usługodawcy</w:t>
            </w:r>
            <w:r w:rsidR="006A1B79">
              <w:rPr>
                <w:sz w:val="18"/>
                <w:szCs w:val="18"/>
              </w:rPr>
              <w:t>.</w:t>
            </w:r>
          </w:p>
        </w:tc>
      </w:tr>
      <w:tr w:rsidR="00305F48" w:rsidRPr="00336A3A" w14:paraId="1A4A347C" w14:textId="77777777" w:rsidTr="4855F28F">
        <w:tc>
          <w:tcPr>
            <w:tcW w:w="2345" w:type="dxa"/>
          </w:tcPr>
          <w:p w14:paraId="5AC9DA41" w14:textId="77777777" w:rsidR="00723FAA" w:rsidRPr="00336A3A" w:rsidRDefault="00723FAA" w:rsidP="00245210">
            <w:pPr>
              <w:rPr>
                <w:sz w:val="18"/>
                <w:szCs w:val="18"/>
              </w:rPr>
            </w:pPr>
            <w:r w:rsidRPr="00723FAA">
              <w:rPr>
                <w:sz w:val="18"/>
                <w:szCs w:val="18"/>
              </w:rPr>
              <w:t>Identyfikator źródła wysyłki</w:t>
            </w:r>
          </w:p>
        </w:tc>
        <w:tc>
          <w:tcPr>
            <w:tcW w:w="1052" w:type="dxa"/>
          </w:tcPr>
          <w:p w14:paraId="1BB920D2" w14:textId="77777777" w:rsidR="00723FAA" w:rsidRPr="00336A3A" w:rsidRDefault="00723FAA" w:rsidP="00245210">
            <w:pPr>
              <w:rPr>
                <w:sz w:val="18"/>
                <w:szCs w:val="18"/>
              </w:rPr>
            </w:pPr>
            <w:r>
              <w:rPr>
                <w:sz w:val="18"/>
                <w:szCs w:val="18"/>
              </w:rPr>
              <w:t>OID</w:t>
            </w:r>
          </w:p>
        </w:tc>
        <w:tc>
          <w:tcPr>
            <w:tcW w:w="2410" w:type="dxa"/>
          </w:tcPr>
          <w:p w14:paraId="1FE0553E" w14:textId="77777777" w:rsidR="00723FAA" w:rsidRPr="00336A3A" w:rsidRDefault="00723FAA" w:rsidP="00245210">
            <w:pPr>
              <w:rPr>
                <w:sz w:val="18"/>
                <w:szCs w:val="18"/>
              </w:rPr>
            </w:pPr>
            <w:proofErr w:type="spellStart"/>
            <w:r w:rsidRPr="00723FAA">
              <w:rPr>
                <w:sz w:val="18"/>
                <w:szCs w:val="18"/>
              </w:rPr>
              <w:t>ExternalIdentifier</w:t>
            </w:r>
            <w:proofErr w:type="spellEnd"/>
            <w:r w:rsidRPr="00723FAA">
              <w:rPr>
                <w:sz w:val="18"/>
                <w:szCs w:val="18"/>
              </w:rPr>
              <w:t xml:space="preserve"> “</w:t>
            </w:r>
            <w:proofErr w:type="spellStart"/>
            <w:r w:rsidRPr="00723FAA">
              <w:rPr>
                <w:sz w:val="18"/>
                <w:szCs w:val="18"/>
              </w:rPr>
              <w:t>sourceId</w:t>
            </w:r>
            <w:proofErr w:type="spellEnd"/>
            <w:r w:rsidRPr="00723FAA">
              <w:rPr>
                <w:sz w:val="18"/>
                <w:szCs w:val="18"/>
              </w:rPr>
              <w:t>”</w:t>
            </w:r>
          </w:p>
        </w:tc>
        <w:tc>
          <w:tcPr>
            <w:tcW w:w="3544" w:type="dxa"/>
          </w:tcPr>
          <w:p w14:paraId="64E65A0A" w14:textId="51AF525C" w:rsidR="00723FAA" w:rsidRPr="00336A3A" w:rsidRDefault="00723FAA" w:rsidP="00245210">
            <w:pPr>
              <w:rPr>
                <w:sz w:val="18"/>
                <w:szCs w:val="18"/>
              </w:rPr>
            </w:pPr>
            <w:r w:rsidRPr="00723FAA">
              <w:rPr>
                <w:sz w:val="18"/>
                <w:szCs w:val="18"/>
              </w:rPr>
              <w:t>System usługodawcy – OID przyjęty przez usługodawcę w ramach własnego węzła</w:t>
            </w:r>
            <w:r w:rsidR="006A1B79">
              <w:rPr>
                <w:sz w:val="18"/>
                <w:szCs w:val="18"/>
              </w:rPr>
              <w:t>.</w:t>
            </w:r>
          </w:p>
        </w:tc>
      </w:tr>
      <w:tr w:rsidR="00305F48" w:rsidRPr="00336A3A" w14:paraId="6DE6845B" w14:textId="77777777" w:rsidTr="4855F28F">
        <w:tc>
          <w:tcPr>
            <w:tcW w:w="2345" w:type="dxa"/>
          </w:tcPr>
          <w:p w14:paraId="7747DEBD" w14:textId="77777777" w:rsidR="00723FAA" w:rsidRPr="00336A3A" w:rsidRDefault="0071771A" w:rsidP="00245210">
            <w:pPr>
              <w:rPr>
                <w:sz w:val="18"/>
                <w:szCs w:val="18"/>
              </w:rPr>
            </w:pPr>
            <w:r w:rsidRPr="0071771A">
              <w:rPr>
                <w:sz w:val="18"/>
                <w:szCs w:val="18"/>
              </w:rPr>
              <w:t>Identyfikator indeksu w rejestrze</w:t>
            </w:r>
          </w:p>
        </w:tc>
        <w:tc>
          <w:tcPr>
            <w:tcW w:w="1052" w:type="dxa"/>
          </w:tcPr>
          <w:p w14:paraId="570158BE" w14:textId="77777777" w:rsidR="00723FAA" w:rsidRPr="00336A3A" w:rsidRDefault="00DD4325" w:rsidP="00245210">
            <w:pPr>
              <w:rPr>
                <w:sz w:val="18"/>
                <w:szCs w:val="18"/>
              </w:rPr>
            </w:pPr>
            <w:r>
              <w:rPr>
                <w:sz w:val="18"/>
                <w:szCs w:val="18"/>
              </w:rPr>
              <w:t>UUID</w:t>
            </w:r>
          </w:p>
        </w:tc>
        <w:tc>
          <w:tcPr>
            <w:tcW w:w="2410" w:type="dxa"/>
          </w:tcPr>
          <w:p w14:paraId="52C1DF9A" w14:textId="77777777" w:rsidR="00723FAA" w:rsidRPr="00336A3A" w:rsidRDefault="00DD4325" w:rsidP="00245210">
            <w:pPr>
              <w:rPr>
                <w:sz w:val="18"/>
                <w:szCs w:val="18"/>
              </w:rPr>
            </w:pPr>
            <w:proofErr w:type="spellStart"/>
            <w:r w:rsidRPr="00DD4325">
              <w:rPr>
                <w:sz w:val="18"/>
                <w:szCs w:val="18"/>
              </w:rPr>
              <w:t>entryUUID</w:t>
            </w:r>
            <w:proofErr w:type="spellEnd"/>
          </w:p>
        </w:tc>
        <w:tc>
          <w:tcPr>
            <w:tcW w:w="3544" w:type="dxa"/>
          </w:tcPr>
          <w:p w14:paraId="43809F70" w14:textId="77777777" w:rsidR="00723FAA" w:rsidRPr="00336A3A" w:rsidRDefault="007C5DB4" w:rsidP="007C5DB4">
            <w:pPr>
              <w:rPr>
                <w:sz w:val="18"/>
                <w:szCs w:val="18"/>
              </w:rPr>
            </w:pPr>
            <w:r>
              <w:rPr>
                <w:sz w:val="18"/>
                <w:szCs w:val="18"/>
              </w:rPr>
              <w:t>W</w:t>
            </w:r>
            <w:r w:rsidRPr="007C5DB4">
              <w:rPr>
                <w:sz w:val="18"/>
                <w:szCs w:val="18"/>
              </w:rPr>
              <w:t xml:space="preserve">ykorzystywany do wskazania relacji między głównymi elementami </w:t>
            </w:r>
            <w:r>
              <w:rPr>
                <w:sz w:val="18"/>
                <w:szCs w:val="18"/>
              </w:rPr>
              <w:t xml:space="preserve">komunikatu </w:t>
            </w:r>
            <w:r w:rsidRPr="007C5DB4">
              <w:rPr>
                <w:sz w:val="18"/>
                <w:szCs w:val="18"/>
              </w:rPr>
              <w:t xml:space="preserve">poprzez elementy </w:t>
            </w:r>
            <w:proofErr w:type="spellStart"/>
            <w:r w:rsidRPr="007C5DB4">
              <w:rPr>
                <w:sz w:val="18"/>
                <w:szCs w:val="18"/>
              </w:rPr>
              <w:t>Association</w:t>
            </w:r>
            <w:proofErr w:type="spellEnd"/>
            <w:r w:rsidRPr="007C5DB4">
              <w:rPr>
                <w:sz w:val="18"/>
                <w:szCs w:val="18"/>
              </w:rPr>
              <w:t>.</w:t>
            </w:r>
          </w:p>
        </w:tc>
      </w:tr>
      <w:tr w:rsidR="00305F48" w:rsidRPr="00336A3A" w14:paraId="13374DCC" w14:textId="77777777" w:rsidTr="4855F28F">
        <w:tc>
          <w:tcPr>
            <w:tcW w:w="2345" w:type="dxa"/>
          </w:tcPr>
          <w:p w14:paraId="64BEA63B" w14:textId="77777777" w:rsidR="007C5DB4" w:rsidRPr="00336A3A" w:rsidRDefault="004F7763" w:rsidP="00245210">
            <w:pPr>
              <w:rPr>
                <w:sz w:val="18"/>
                <w:szCs w:val="18"/>
              </w:rPr>
            </w:pPr>
            <w:r>
              <w:rPr>
                <w:sz w:val="18"/>
                <w:szCs w:val="18"/>
              </w:rPr>
              <w:t>Identyfikator wystawcy dokumentu</w:t>
            </w:r>
          </w:p>
        </w:tc>
        <w:tc>
          <w:tcPr>
            <w:tcW w:w="1052" w:type="dxa"/>
          </w:tcPr>
          <w:p w14:paraId="29E4766C" w14:textId="77777777" w:rsidR="007C5DB4" w:rsidRPr="00336A3A" w:rsidRDefault="004F7763" w:rsidP="00245210">
            <w:pPr>
              <w:rPr>
                <w:sz w:val="18"/>
                <w:szCs w:val="18"/>
              </w:rPr>
            </w:pPr>
            <w:r>
              <w:rPr>
                <w:sz w:val="18"/>
                <w:szCs w:val="18"/>
              </w:rPr>
              <w:t>XCN/OID</w:t>
            </w:r>
          </w:p>
        </w:tc>
        <w:tc>
          <w:tcPr>
            <w:tcW w:w="2410" w:type="dxa"/>
          </w:tcPr>
          <w:p w14:paraId="4B4933E6" w14:textId="77777777" w:rsidR="007C5DB4" w:rsidRPr="00336A3A" w:rsidRDefault="004F7763" w:rsidP="00245210">
            <w:pPr>
              <w:rPr>
                <w:sz w:val="18"/>
                <w:szCs w:val="18"/>
              </w:rPr>
            </w:pPr>
            <w:proofErr w:type="spellStart"/>
            <w:r w:rsidRPr="004F7763">
              <w:rPr>
                <w:sz w:val="18"/>
                <w:szCs w:val="18"/>
              </w:rPr>
              <w:t>legalAuthenticator</w:t>
            </w:r>
            <w:proofErr w:type="spellEnd"/>
          </w:p>
        </w:tc>
        <w:tc>
          <w:tcPr>
            <w:tcW w:w="3544" w:type="dxa"/>
          </w:tcPr>
          <w:p w14:paraId="4EC1A0D8" w14:textId="23B77FD2" w:rsidR="007C5DB4" w:rsidRPr="00336A3A" w:rsidRDefault="004F7763" w:rsidP="00245210">
            <w:pPr>
              <w:rPr>
                <w:sz w:val="18"/>
                <w:szCs w:val="18"/>
              </w:rPr>
            </w:pPr>
            <w:r w:rsidRPr="004F7763">
              <w:rPr>
                <w:sz w:val="18"/>
                <w:szCs w:val="18"/>
              </w:rPr>
              <w:t>Osoba akceptująca, autoryzująca, ewentualnie podpisująca indeksowany dokument, oficjalny wystawca dokumentu</w:t>
            </w:r>
            <w:r w:rsidR="006A1B79">
              <w:rPr>
                <w:sz w:val="18"/>
                <w:szCs w:val="18"/>
              </w:rPr>
              <w:t>.</w:t>
            </w:r>
          </w:p>
        </w:tc>
      </w:tr>
      <w:tr w:rsidR="004F7763" w:rsidRPr="00336A3A" w14:paraId="2E55532C" w14:textId="77777777" w:rsidTr="4855F28F">
        <w:tc>
          <w:tcPr>
            <w:tcW w:w="2345" w:type="dxa"/>
          </w:tcPr>
          <w:p w14:paraId="56E3536F" w14:textId="77777777" w:rsidR="004F7763" w:rsidRPr="00336A3A" w:rsidRDefault="004F7763">
            <w:pPr>
              <w:rPr>
                <w:sz w:val="18"/>
                <w:szCs w:val="18"/>
              </w:rPr>
            </w:pPr>
            <w:r>
              <w:rPr>
                <w:sz w:val="18"/>
                <w:szCs w:val="18"/>
              </w:rPr>
              <w:lastRenderedPageBreak/>
              <w:t>I</w:t>
            </w:r>
            <w:r w:rsidRPr="004F7763">
              <w:rPr>
                <w:sz w:val="18"/>
                <w:szCs w:val="18"/>
              </w:rPr>
              <w:t xml:space="preserve">dentyfikator  </w:t>
            </w:r>
            <w:r w:rsidR="003B628B">
              <w:rPr>
                <w:sz w:val="18"/>
                <w:szCs w:val="18"/>
              </w:rPr>
              <w:t>MUŚ</w:t>
            </w:r>
          </w:p>
        </w:tc>
        <w:tc>
          <w:tcPr>
            <w:tcW w:w="1052" w:type="dxa"/>
          </w:tcPr>
          <w:p w14:paraId="3C6A9057" w14:textId="77777777" w:rsidR="004F7763" w:rsidRPr="00336A3A" w:rsidRDefault="004F7763" w:rsidP="004F7763">
            <w:pPr>
              <w:rPr>
                <w:sz w:val="18"/>
                <w:szCs w:val="18"/>
              </w:rPr>
            </w:pPr>
            <w:r>
              <w:rPr>
                <w:sz w:val="18"/>
                <w:szCs w:val="18"/>
              </w:rPr>
              <w:t>XON</w:t>
            </w:r>
          </w:p>
        </w:tc>
        <w:tc>
          <w:tcPr>
            <w:tcW w:w="2410" w:type="dxa"/>
          </w:tcPr>
          <w:p w14:paraId="586C628C" w14:textId="77777777" w:rsidR="004F7763" w:rsidRPr="00336A3A" w:rsidRDefault="004F7763" w:rsidP="004F7763">
            <w:pPr>
              <w:rPr>
                <w:sz w:val="18"/>
                <w:szCs w:val="18"/>
              </w:rPr>
            </w:pPr>
            <w:proofErr w:type="spellStart"/>
            <w:r w:rsidRPr="004F7763">
              <w:rPr>
                <w:sz w:val="18"/>
                <w:szCs w:val="18"/>
              </w:rPr>
              <w:t>authorInstitution</w:t>
            </w:r>
            <w:proofErr w:type="spellEnd"/>
          </w:p>
        </w:tc>
        <w:tc>
          <w:tcPr>
            <w:tcW w:w="3544" w:type="dxa"/>
          </w:tcPr>
          <w:p w14:paraId="658D5D1A" w14:textId="78E27BE2" w:rsidR="004F7763" w:rsidRPr="00336A3A" w:rsidRDefault="004F7763" w:rsidP="004F7763">
            <w:pPr>
              <w:rPr>
                <w:sz w:val="18"/>
                <w:szCs w:val="18"/>
              </w:rPr>
            </w:pPr>
            <w:r>
              <w:rPr>
                <w:sz w:val="18"/>
                <w:szCs w:val="18"/>
              </w:rPr>
              <w:t>I</w:t>
            </w:r>
            <w:r w:rsidRPr="004F7763">
              <w:rPr>
                <w:sz w:val="18"/>
                <w:szCs w:val="18"/>
              </w:rPr>
              <w:t>dentyfikator  miejsca udzielania świadczeń, w ramach którego autor wystawił dokument</w:t>
            </w:r>
            <w:r w:rsidR="006A1B79">
              <w:rPr>
                <w:sz w:val="18"/>
                <w:szCs w:val="18"/>
              </w:rPr>
              <w:t>.</w:t>
            </w:r>
          </w:p>
        </w:tc>
      </w:tr>
      <w:tr w:rsidR="003A495F" w:rsidRPr="00336A3A" w14:paraId="312D89C7" w14:textId="77777777" w:rsidTr="4855F28F">
        <w:tc>
          <w:tcPr>
            <w:tcW w:w="2345" w:type="dxa"/>
          </w:tcPr>
          <w:p w14:paraId="23A03E62" w14:textId="77777777" w:rsidR="003A495F" w:rsidRPr="00336A3A" w:rsidRDefault="003A495F" w:rsidP="00245210">
            <w:pPr>
              <w:rPr>
                <w:sz w:val="18"/>
                <w:szCs w:val="18"/>
              </w:rPr>
            </w:pPr>
            <w:r>
              <w:rPr>
                <w:sz w:val="18"/>
                <w:szCs w:val="18"/>
              </w:rPr>
              <w:t>I</w:t>
            </w:r>
            <w:r w:rsidRPr="00FD0350">
              <w:rPr>
                <w:sz w:val="18"/>
                <w:szCs w:val="18"/>
              </w:rPr>
              <w:t>dentyfikator źródłowego systemu usługodawcy</w:t>
            </w:r>
          </w:p>
        </w:tc>
        <w:tc>
          <w:tcPr>
            <w:tcW w:w="1052" w:type="dxa"/>
          </w:tcPr>
          <w:p w14:paraId="327729DF" w14:textId="77777777" w:rsidR="003A495F" w:rsidRPr="00336A3A" w:rsidRDefault="00E53069" w:rsidP="00245210">
            <w:pPr>
              <w:rPr>
                <w:sz w:val="18"/>
                <w:szCs w:val="18"/>
              </w:rPr>
            </w:pPr>
            <w:r>
              <w:rPr>
                <w:sz w:val="18"/>
                <w:szCs w:val="18"/>
              </w:rPr>
              <w:t>OID</w:t>
            </w:r>
          </w:p>
        </w:tc>
        <w:tc>
          <w:tcPr>
            <w:tcW w:w="2410" w:type="dxa"/>
          </w:tcPr>
          <w:p w14:paraId="6A3BEA77" w14:textId="77777777" w:rsidR="003A495F" w:rsidRPr="00336A3A" w:rsidRDefault="0067717B" w:rsidP="00245210">
            <w:pPr>
              <w:rPr>
                <w:sz w:val="18"/>
                <w:szCs w:val="18"/>
              </w:rPr>
            </w:pPr>
            <w:proofErr w:type="spellStart"/>
            <w:r w:rsidRPr="0067717B">
              <w:rPr>
                <w:sz w:val="18"/>
                <w:szCs w:val="18"/>
              </w:rPr>
              <w:t>ExternalIdentifier</w:t>
            </w:r>
            <w:proofErr w:type="spellEnd"/>
            <w:r w:rsidRPr="0067717B">
              <w:rPr>
                <w:sz w:val="18"/>
                <w:szCs w:val="18"/>
              </w:rPr>
              <w:t xml:space="preserve"> “</w:t>
            </w:r>
            <w:proofErr w:type="spellStart"/>
            <w:r w:rsidRPr="0067717B">
              <w:rPr>
                <w:sz w:val="18"/>
                <w:szCs w:val="18"/>
              </w:rPr>
              <w:t>sourceId</w:t>
            </w:r>
            <w:proofErr w:type="spellEnd"/>
            <w:r w:rsidRPr="0067717B">
              <w:rPr>
                <w:sz w:val="18"/>
                <w:szCs w:val="18"/>
              </w:rPr>
              <w:t>”</w:t>
            </w:r>
          </w:p>
        </w:tc>
        <w:tc>
          <w:tcPr>
            <w:tcW w:w="3544" w:type="dxa"/>
          </w:tcPr>
          <w:p w14:paraId="5F734CDD" w14:textId="4A429F34" w:rsidR="003A495F" w:rsidRPr="00336A3A" w:rsidRDefault="00E53069" w:rsidP="00245210">
            <w:pPr>
              <w:rPr>
                <w:sz w:val="18"/>
                <w:szCs w:val="18"/>
              </w:rPr>
            </w:pPr>
            <w:r w:rsidRPr="00E53069">
              <w:rPr>
                <w:sz w:val="18"/>
                <w:szCs w:val="18"/>
              </w:rPr>
              <w:t>System usługodawcy – OID przyjęty przez usługodawcę w ramach własnego węzła</w:t>
            </w:r>
            <w:r w:rsidR="006A1B79">
              <w:rPr>
                <w:sz w:val="18"/>
                <w:szCs w:val="18"/>
              </w:rPr>
              <w:t>.</w:t>
            </w:r>
          </w:p>
        </w:tc>
      </w:tr>
      <w:tr w:rsidR="00CF1CD2" w:rsidRPr="00336A3A" w14:paraId="59C2BF8E" w14:textId="77777777" w:rsidTr="4855F28F">
        <w:tc>
          <w:tcPr>
            <w:tcW w:w="2345" w:type="dxa"/>
          </w:tcPr>
          <w:p w14:paraId="1ACB277E" w14:textId="57483D1F" w:rsidR="00CF1CD2" w:rsidRPr="00336A3A" w:rsidRDefault="00CF1CD2" w:rsidP="00245210">
            <w:pPr>
              <w:rPr>
                <w:sz w:val="18"/>
                <w:szCs w:val="18"/>
              </w:rPr>
            </w:pPr>
            <w:r w:rsidRPr="00504ACD">
              <w:rPr>
                <w:sz w:val="18"/>
                <w:szCs w:val="18"/>
              </w:rPr>
              <w:t>Identyfikator folderu</w:t>
            </w:r>
            <w:r w:rsidR="00507A2A">
              <w:rPr>
                <w:sz w:val="18"/>
                <w:szCs w:val="18"/>
              </w:rPr>
              <w:t xml:space="preserve"> w rejestrze</w:t>
            </w:r>
          </w:p>
        </w:tc>
        <w:tc>
          <w:tcPr>
            <w:tcW w:w="1052" w:type="dxa"/>
          </w:tcPr>
          <w:p w14:paraId="256DAA1C" w14:textId="77777777" w:rsidR="00CF1CD2" w:rsidRPr="00336A3A" w:rsidRDefault="00CF1CD2" w:rsidP="00245210">
            <w:pPr>
              <w:rPr>
                <w:sz w:val="18"/>
                <w:szCs w:val="18"/>
              </w:rPr>
            </w:pPr>
            <w:r>
              <w:rPr>
                <w:sz w:val="18"/>
                <w:szCs w:val="18"/>
              </w:rPr>
              <w:t>UUID</w:t>
            </w:r>
          </w:p>
        </w:tc>
        <w:tc>
          <w:tcPr>
            <w:tcW w:w="2410" w:type="dxa"/>
          </w:tcPr>
          <w:p w14:paraId="4C7395C5" w14:textId="77777777" w:rsidR="00CF1CD2" w:rsidRPr="00336A3A" w:rsidRDefault="00CF1CD2" w:rsidP="00CF1CD2">
            <w:pPr>
              <w:rPr>
                <w:sz w:val="18"/>
                <w:szCs w:val="18"/>
              </w:rPr>
            </w:pPr>
            <w:r w:rsidRPr="00336A3A">
              <w:rPr>
                <w:sz w:val="18"/>
                <w:szCs w:val="18"/>
              </w:rPr>
              <w:t>Atrybut "</w:t>
            </w:r>
            <w:r>
              <w:rPr>
                <w:sz w:val="18"/>
                <w:szCs w:val="18"/>
              </w:rPr>
              <w:t>id</w:t>
            </w:r>
            <w:r w:rsidRPr="00336A3A">
              <w:rPr>
                <w:sz w:val="18"/>
                <w:szCs w:val="18"/>
              </w:rPr>
              <w:t xml:space="preserve">" elementu </w:t>
            </w:r>
            <w:proofErr w:type="spellStart"/>
            <w:r w:rsidRPr="00336A3A">
              <w:rPr>
                <w:sz w:val="18"/>
                <w:szCs w:val="18"/>
              </w:rPr>
              <w:t>RegistryPackage</w:t>
            </w:r>
            <w:proofErr w:type="spellEnd"/>
          </w:p>
        </w:tc>
        <w:tc>
          <w:tcPr>
            <w:tcW w:w="3544" w:type="dxa"/>
          </w:tcPr>
          <w:p w14:paraId="746C4BA4" w14:textId="2381EBDF" w:rsidR="00CF1CD2" w:rsidRPr="00336A3A" w:rsidRDefault="00CF1CD2" w:rsidP="00CF1CD2">
            <w:pPr>
              <w:rPr>
                <w:sz w:val="18"/>
                <w:szCs w:val="18"/>
              </w:rPr>
            </w:pPr>
            <w:r w:rsidRPr="00CF1CD2">
              <w:rPr>
                <w:sz w:val="18"/>
                <w:szCs w:val="18"/>
              </w:rPr>
              <w:t>Identyfikator folderu w rejestrze</w:t>
            </w:r>
            <w:r>
              <w:rPr>
                <w:sz w:val="18"/>
                <w:szCs w:val="18"/>
              </w:rPr>
              <w:t>, nadaje s</w:t>
            </w:r>
            <w:r w:rsidRPr="00313C78">
              <w:rPr>
                <w:sz w:val="18"/>
                <w:szCs w:val="18"/>
              </w:rPr>
              <w:t>ystem usługodawcy przy generowaniu komunikatu z nowym folderem</w:t>
            </w:r>
            <w:r w:rsidR="006A1B79">
              <w:rPr>
                <w:sz w:val="18"/>
                <w:szCs w:val="18"/>
              </w:rPr>
              <w:t>.</w:t>
            </w:r>
          </w:p>
        </w:tc>
      </w:tr>
      <w:tr w:rsidR="00F737B2" w:rsidRPr="00336A3A" w14:paraId="0B6A5ED8" w14:textId="77777777" w:rsidTr="4855F28F">
        <w:tc>
          <w:tcPr>
            <w:tcW w:w="2345" w:type="dxa"/>
          </w:tcPr>
          <w:p w14:paraId="5225D786" w14:textId="77777777" w:rsidR="00F737B2" w:rsidRPr="00336A3A" w:rsidRDefault="00F737B2" w:rsidP="00F737B2">
            <w:pPr>
              <w:rPr>
                <w:sz w:val="18"/>
                <w:szCs w:val="18"/>
              </w:rPr>
            </w:pPr>
            <w:r w:rsidRPr="00F737B2">
              <w:rPr>
                <w:sz w:val="18"/>
                <w:szCs w:val="18"/>
              </w:rPr>
              <w:t>Identyfikator wysyłki w rejestrze</w:t>
            </w:r>
          </w:p>
        </w:tc>
        <w:tc>
          <w:tcPr>
            <w:tcW w:w="1052" w:type="dxa"/>
          </w:tcPr>
          <w:p w14:paraId="5C6942D6" w14:textId="77777777" w:rsidR="00F737B2" w:rsidRPr="00336A3A" w:rsidRDefault="00F737B2" w:rsidP="00F737B2">
            <w:pPr>
              <w:rPr>
                <w:sz w:val="18"/>
                <w:szCs w:val="18"/>
              </w:rPr>
            </w:pPr>
            <w:r>
              <w:rPr>
                <w:sz w:val="18"/>
                <w:szCs w:val="18"/>
              </w:rPr>
              <w:t>UUID</w:t>
            </w:r>
          </w:p>
        </w:tc>
        <w:tc>
          <w:tcPr>
            <w:tcW w:w="2410" w:type="dxa"/>
          </w:tcPr>
          <w:p w14:paraId="1CCF8E28" w14:textId="77777777" w:rsidR="00F737B2" w:rsidRPr="00336A3A" w:rsidRDefault="00F737B2" w:rsidP="00F737B2">
            <w:pPr>
              <w:rPr>
                <w:sz w:val="18"/>
                <w:szCs w:val="18"/>
              </w:rPr>
            </w:pPr>
            <w:r w:rsidRPr="00336A3A">
              <w:rPr>
                <w:sz w:val="18"/>
                <w:szCs w:val="18"/>
              </w:rPr>
              <w:t>Atrybut "</w:t>
            </w:r>
            <w:r>
              <w:rPr>
                <w:sz w:val="18"/>
                <w:szCs w:val="18"/>
              </w:rPr>
              <w:t>id</w:t>
            </w:r>
            <w:r w:rsidRPr="00336A3A">
              <w:rPr>
                <w:sz w:val="18"/>
                <w:szCs w:val="18"/>
              </w:rPr>
              <w:t xml:space="preserve">" elementu </w:t>
            </w:r>
            <w:proofErr w:type="spellStart"/>
            <w:r w:rsidRPr="00336A3A">
              <w:rPr>
                <w:sz w:val="18"/>
                <w:szCs w:val="18"/>
              </w:rPr>
              <w:t>RegistryPackage</w:t>
            </w:r>
            <w:proofErr w:type="spellEnd"/>
          </w:p>
        </w:tc>
        <w:tc>
          <w:tcPr>
            <w:tcW w:w="3544" w:type="dxa"/>
          </w:tcPr>
          <w:p w14:paraId="75951C18" w14:textId="77777777" w:rsidR="00F737B2" w:rsidRPr="00336A3A" w:rsidRDefault="00F737B2" w:rsidP="00F737B2">
            <w:pPr>
              <w:rPr>
                <w:sz w:val="18"/>
                <w:szCs w:val="18"/>
              </w:rPr>
            </w:pPr>
            <w:r>
              <w:rPr>
                <w:sz w:val="18"/>
                <w:szCs w:val="18"/>
              </w:rPr>
              <w:t>N</w:t>
            </w:r>
            <w:r w:rsidRPr="00F737B2">
              <w:rPr>
                <w:sz w:val="18"/>
                <w:szCs w:val="18"/>
              </w:rPr>
              <w:t>adawany przez usługodawcę</w:t>
            </w:r>
            <w:r>
              <w:rPr>
                <w:sz w:val="18"/>
                <w:szCs w:val="18"/>
              </w:rPr>
              <w:t>.</w:t>
            </w:r>
            <w:r w:rsidRPr="00F737B2">
              <w:rPr>
                <w:sz w:val="18"/>
                <w:szCs w:val="18"/>
              </w:rPr>
              <w:t xml:space="preserve"> W komunikacie </w:t>
            </w:r>
            <w:r>
              <w:rPr>
                <w:sz w:val="18"/>
                <w:szCs w:val="18"/>
              </w:rPr>
              <w:t>jest</w:t>
            </w:r>
            <w:r w:rsidRPr="00F737B2">
              <w:rPr>
                <w:sz w:val="18"/>
                <w:szCs w:val="18"/>
              </w:rPr>
              <w:t xml:space="preserve"> wykorzystywany do wskazania relacji między głównymi elementami poprzez elementy </w:t>
            </w:r>
            <w:proofErr w:type="spellStart"/>
            <w:r w:rsidRPr="00F737B2">
              <w:rPr>
                <w:sz w:val="18"/>
                <w:szCs w:val="18"/>
              </w:rPr>
              <w:t>Association</w:t>
            </w:r>
            <w:proofErr w:type="spellEnd"/>
            <w:r>
              <w:rPr>
                <w:sz w:val="18"/>
                <w:szCs w:val="18"/>
              </w:rPr>
              <w:t>.</w:t>
            </w:r>
          </w:p>
        </w:tc>
      </w:tr>
      <w:tr w:rsidR="00F61A40" w:rsidRPr="00336A3A" w14:paraId="0B52AD6C" w14:textId="77777777" w:rsidTr="4855F28F">
        <w:tc>
          <w:tcPr>
            <w:tcW w:w="2345" w:type="dxa"/>
          </w:tcPr>
          <w:p w14:paraId="60655888" w14:textId="77777777" w:rsidR="00F61A40" w:rsidRPr="00336A3A" w:rsidRDefault="00F61A40" w:rsidP="00F61A40">
            <w:pPr>
              <w:rPr>
                <w:sz w:val="18"/>
                <w:szCs w:val="18"/>
              </w:rPr>
            </w:pPr>
            <w:r w:rsidRPr="00F61A40">
              <w:rPr>
                <w:sz w:val="18"/>
                <w:szCs w:val="18"/>
              </w:rPr>
              <w:t>Identyfikator asocjacji</w:t>
            </w:r>
          </w:p>
        </w:tc>
        <w:tc>
          <w:tcPr>
            <w:tcW w:w="1052" w:type="dxa"/>
          </w:tcPr>
          <w:p w14:paraId="782340D7" w14:textId="77777777" w:rsidR="00F61A40" w:rsidRPr="00336A3A" w:rsidRDefault="00F61A40" w:rsidP="00F61A40">
            <w:pPr>
              <w:rPr>
                <w:sz w:val="18"/>
                <w:szCs w:val="18"/>
              </w:rPr>
            </w:pPr>
            <w:r>
              <w:rPr>
                <w:sz w:val="18"/>
                <w:szCs w:val="18"/>
              </w:rPr>
              <w:t>UUID</w:t>
            </w:r>
          </w:p>
        </w:tc>
        <w:tc>
          <w:tcPr>
            <w:tcW w:w="2410" w:type="dxa"/>
          </w:tcPr>
          <w:p w14:paraId="1925CC1D" w14:textId="77777777" w:rsidR="00F61A40" w:rsidRPr="00336A3A" w:rsidRDefault="00F61A40" w:rsidP="00F61A40">
            <w:pPr>
              <w:rPr>
                <w:sz w:val="18"/>
                <w:szCs w:val="18"/>
              </w:rPr>
            </w:pPr>
            <w:r w:rsidRPr="00336A3A">
              <w:rPr>
                <w:sz w:val="18"/>
                <w:szCs w:val="18"/>
              </w:rPr>
              <w:t>Atrybut "</w:t>
            </w:r>
            <w:r>
              <w:rPr>
                <w:sz w:val="18"/>
                <w:szCs w:val="18"/>
              </w:rPr>
              <w:t>id</w:t>
            </w:r>
            <w:r w:rsidRPr="00336A3A">
              <w:rPr>
                <w:sz w:val="18"/>
                <w:szCs w:val="18"/>
              </w:rPr>
              <w:t xml:space="preserve">" elementu </w:t>
            </w:r>
            <w:proofErr w:type="spellStart"/>
            <w:r w:rsidRPr="00F61A40">
              <w:rPr>
                <w:sz w:val="18"/>
                <w:szCs w:val="18"/>
              </w:rPr>
              <w:t>Association</w:t>
            </w:r>
            <w:proofErr w:type="spellEnd"/>
          </w:p>
        </w:tc>
        <w:tc>
          <w:tcPr>
            <w:tcW w:w="3544" w:type="dxa"/>
          </w:tcPr>
          <w:p w14:paraId="01A0783F" w14:textId="04621ED2" w:rsidR="00F61A40" w:rsidRPr="00336A3A" w:rsidRDefault="003C7753" w:rsidP="00DB3326">
            <w:pPr>
              <w:keepNext/>
              <w:rPr>
                <w:sz w:val="18"/>
                <w:szCs w:val="18"/>
              </w:rPr>
            </w:pPr>
            <w:r>
              <w:rPr>
                <w:sz w:val="18"/>
                <w:szCs w:val="18"/>
              </w:rPr>
              <w:t>Identyfikator asocjacji w rejestrze, nadaje go system usługodawcy przy generowaniu komunikatu.</w:t>
            </w:r>
          </w:p>
        </w:tc>
      </w:tr>
    </w:tbl>
    <w:p w14:paraId="66204FF1" w14:textId="143A923D" w:rsidR="00A73C9C" w:rsidRDefault="00922C49" w:rsidP="00DB3326">
      <w:pPr>
        <w:pStyle w:val="Legenda"/>
      </w:pPr>
      <w:bookmarkStart w:id="64" w:name="_Toc139543813"/>
      <w:r>
        <w:t xml:space="preserve">Tabela </w:t>
      </w:r>
      <w:r>
        <w:fldChar w:fldCharType="begin"/>
      </w:r>
      <w:r>
        <w:instrText>SEQ Tabela \* ARABIC</w:instrText>
      </w:r>
      <w:r>
        <w:fldChar w:fldCharType="separate"/>
      </w:r>
      <w:r>
        <w:rPr>
          <w:noProof/>
        </w:rPr>
        <w:t>2</w:t>
      </w:r>
      <w:r>
        <w:fldChar w:fldCharType="end"/>
      </w:r>
      <w:r>
        <w:t>. Wykorzystywane identyfikatory</w:t>
      </w:r>
      <w:bookmarkEnd w:id="64"/>
    </w:p>
    <w:p w14:paraId="0D8E60A0" w14:textId="60F51FFD" w:rsidR="001563A6" w:rsidRDefault="001563A6" w:rsidP="001563A6">
      <w:pPr>
        <w:pStyle w:val="Nagwek3"/>
      </w:pPr>
      <w:bookmarkStart w:id="65" w:name="_Ref24715868"/>
      <w:bookmarkStart w:id="66" w:name="_Toc153972529"/>
      <w:r>
        <w:t>Zasady dot. danych</w:t>
      </w:r>
      <w:bookmarkEnd w:id="65"/>
      <w:bookmarkEnd w:id="66"/>
    </w:p>
    <w:p w14:paraId="78D6E778" w14:textId="77777777" w:rsidR="0003534A" w:rsidRDefault="0003534A" w:rsidP="00226C8D">
      <w:pPr>
        <w:pStyle w:val="Nagwek4"/>
      </w:pPr>
      <w:r>
        <w:t xml:space="preserve">Wymagalność atrybutów w transakcjach </w:t>
      </w:r>
    </w:p>
    <w:p w14:paraId="704C9874" w14:textId="375D1A60" w:rsidR="00C356C6" w:rsidRDefault="3E6223E1" w:rsidP="00DB3326">
      <w:pPr>
        <w:spacing w:before="40" w:line="360" w:lineRule="auto"/>
        <w:jc w:val="left"/>
      </w:pPr>
      <w:r>
        <w:t xml:space="preserve">Lista transakcji IHE wykorzystywanych w systemie </w:t>
      </w:r>
      <w:r w:rsidR="414720E3">
        <w:t>RED</w:t>
      </w:r>
      <w:r>
        <w:t xml:space="preserve"> obejmuje:</w:t>
      </w:r>
    </w:p>
    <w:p w14:paraId="622E552E" w14:textId="7D8344A7" w:rsidR="3793C7DE" w:rsidRPr="00DB3326" w:rsidRDefault="3793C7DE" w:rsidP="00DB3326">
      <w:pPr>
        <w:pStyle w:val="Akapitzlist"/>
        <w:numPr>
          <w:ilvl w:val="0"/>
          <w:numId w:val="33"/>
        </w:numPr>
        <w:spacing w:before="40" w:line="360" w:lineRule="auto"/>
        <w:jc w:val="left"/>
        <w:rPr>
          <w:rFonts w:asciiTheme="minorHAnsi" w:hAnsiTheme="minorHAnsi" w:cstheme="minorHAnsi"/>
        </w:rPr>
      </w:pPr>
      <w:r w:rsidRPr="00DB3326">
        <w:rPr>
          <w:rFonts w:asciiTheme="minorHAnsi" w:hAnsiTheme="minorHAnsi" w:cstheme="minorHAnsi"/>
        </w:rPr>
        <w:t xml:space="preserve">[ITI-41] </w:t>
      </w:r>
      <w:proofErr w:type="spellStart"/>
      <w:r w:rsidRPr="00DB3326">
        <w:rPr>
          <w:rFonts w:asciiTheme="minorHAnsi" w:hAnsiTheme="minorHAnsi" w:cstheme="minorHAnsi"/>
        </w:rPr>
        <w:t>Provide</w:t>
      </w:r>
      <w:proofErr w:type="spellEnd"/>
      <w:r w:rsidRPr="00DB3326">
        <w:rPr>
          <w:rFonts w:asciiTheme="minorHAnsi" w:hAnsiTheme="minorHAnsi" w:cstheme="minorHAnsi"/>
        </w:rPr>
        <w:t xml:space="preserve"> and Register </w:t>
      </w:r>
      <w:proofErr w:type="spellStart"/>
      <w:r w:rsidRPr="00DB3326">
        <w:rPr>
          <w:rFonts w:asciiTheme="minorHAnsi" w:hAnsiTheme="minorHAnsi" w:cstheme="minorHAnsi"/>
        </w:rPr>
        <w:t>Document</w:t>
      </w:r>
      <w:proofErr w:type="spellEnd"/>
      <w:r w:rsidRPr="00DB3326">
        <w:rPr>
          <w:rFonts w:asciiTheme="minorHAnsi" w:hAnsiTheme="minorHAnsi" w:cstheme="minorHAnsi"/>
        </w:rPr>
        <w:t xml:space="preserve"> Set-b - przekazuje komunikat i informacje o nowych dokumentach i indeksach dokumentacji medycznej oraz folderach i powiązaniach między nimi, odbiorcą danych jest Repozytorium XDS.</w:t>
      </w:r>
    </w:p>
    <w:p w14:paraId="2AE405E6" w14:textId="3DA992CB" w:rsidR="3793C7DE" w:rsidRPr="00DB3326" w:rsidRDefault="3793C7DE" w:rsidP="00DB3326">
      <w:pPr>
        <w:pStyle w:val="Akapitzlist"/>
        <w:numPr>
          <w:ilvl w:val="0"/>
          <w:numId w:val="33"/>
        </w:numPr>
        <w:spacing w:before="40" w:line="360" w:lineRule="auto"/>
        <w:jc w:val="left"/>
        <w:rPr>
          <w:rFonts w:asciiTheme="minorHAnsi" w:hAnsiTheme="minorHAnsi" w:cstheme="minorHAnsi"/>
        </w:rPr>
      </w:pPr>
      <w:r w:rsidRPr="00DB3326">
        <w:rPr>
          <w:rFonts w:asciiTheme="minorHAnsi" w:hAnsiTheme="minorHAnsi" w:cstheme="minorHAnsi"/>
        </w:rPr>
        <w:t xml:space="preserve">[ITI-43] </w:t>
      </w:r>
      <w:proofErr w:type="spellStart"/>
      <w:r w:rsidRPr="00DB3326">
        <w:rPr>
          <w:rFonts w:asciiTheme="minorHAnsi" w:hAnsiTheme="minorHAnsi" w:cstheme="minorHAnsi"/>
        </w:rPr>
        <w:t>Retri</w:t>
      </w:r>
      <w:r w:rsidR="00E43B2C">
        <w:rPr>
          <w:rFonts w:asciiTheme="minorHAnsi" w:hAnsiTheme="minorHAnsi" w:cstheme="minorHAnsi"/>
        </w:rPr>
        <w:t>e</w:t>
      </w:r>
      <w:r w:rsidRPr="00DB3326">
        <w:rPr>
          <w:rFonts w:asciiTheme="minorHAnsi" w:hAnsiTheme="minorHAnsi" w:cstheme="minorHAnsi"/>
        </w:rPr>
        <w:t>ve</w:t>
      </w:r>
      <w:proofErr w:type="spellEnd"/>
      <w:r w:rsidRPr="00DB3326">
        <w:rPr>
          <w:rFonts w:asciiTheme="minorHAnsi" w:hAnsiTheme="minorHAnsi" w:cstheme="minorHAnsi"/>
        </w:rPr>
        <w:t xml:space="preserve"> </w:t>
      </w:r>
      <w:proofErr w:type="spellStart"/>
      <w:r w:rsidRPr="00DB3326">
        <w:rPr>
          <w:rFonts w:asciiTheme="minorHAnsi" w:hAnsiTheme="minorHAnsi" w:cstheme="minorHAnsi"/>
        </w:rPr>
        <w:t>Document</w:t>
      </w:r>
      <w:proofErr w:type="spellEnd"/>
      <w:r w:rsidRPr="00DB3326">
        <w:rPr>
          <w:rFonts w:asciiTheme="minorHAnsi" w:hAnsiTheme="minorHAnsi" w:cstheme="minorHAnsi"/>
        </w:rPr>
        <w:t xml:space="preserve"> Set</w:t>
      </w:r>
      <w:r w:rsidR="116CDBD9" w:rsidRPr="00DB3326">
        <w:rPr>
          <w:rFonts w:asciiTheme="minorHAnsi" w:hAnsiTheme="minorHAnsi" w:cstheme="minorHAnsi"/>
        </w:rPr>
        <w:t xml:space="preserve"> – udostępnienie treści dokumentu z </w:t>
      </w:r>
      <w:r w:rsidR="00E43B2C">
        <w:rPr>
          <w:rFonts w:asciiTheme="minorHAnsi" w:hAnsiTheme="minorHAnsi" w:cstheme="minorHAnsi"/>
        </w:rPr>
        <w:t>R</w:t>
      </w:r>
      <w:r w:rsidR="116CDBD9" w:rsidRPr="00DB3326">
        <w:rPr>
          <w:rFonts w:asciiTheme="minorHAnsi" w:hAnsiTheme="minorHAnsi" w:cstheme="minorHAnsi"/>
        </w:rPr>
        <w:t>epozytorium XDS</w:t>
      </w:r>
      <w:r w:rsidRPr="00DB3326">
        <w:rPr>
          <w:rFonts w:asciiTheme="minorHAnsi" w:hAnsiTheme="minorHAnsi" w:cstheme="minorHAnsi"/>
        </w:rPr>
        <w:t>.</w:t>
      </w:r>
    </w:p>
    <w:p w14:paraId="200ADB44" w14:textId="46826A41" w:rsidR="00C356C6" w:rsidRPr="00DB3326" w:rsidRDefault="3E6223E1" w:rsidP="00DB3326">
      <w:pPr>
        <w:pStyle w:val="Akapitzlist"/>
        <w:numPr>
          <w:ilvl w:val="0"/>
          <w:numId w:val="33"/>
        </w:numPr>
        <w:spacing w:before="40" w:line="360" w:lineRule="auto"/>
        <w:jc w:val="left"/>
        <w:rPr>
          <w:rFonts w:asciiTheme="minorHAnsi" w:hAnsiTheme="minorHAnsi" w:cstheme="minorHAnsi"/>
        </w:rPr>
      </w:pPr>
      <w:r w:rsidRPr="00DB3326">
        <w:rPr>
          <w:rFonts w:asciiTheme="minorHAnsi" w:hAnsiTheme="minorHAnsi" w:cstheme="minorHAnsi"/>
        </w:rPr>
        <w:t xml:space="preserve">[ITI-18] Registry </w:t>
      </w:r>
      <w:proofErr w:type="spellStart"/>
      <w:r w:rsidRPr="00DB3326">
        <w:rPr>
          <w:rFonts w:asciiTheme="minorHAnsi" w:hAnsiTheme="minorHAnsi" w:cstheme="minorHAnsi"/>
        </w:rPr>
        <w:t>Stored</w:t>
      </w:r>
      <w:proofErr w:type="spellEnd"/>
      <w:r w:rsidRPr="00DB3326">
        <w:rPr>
          <w:rFonts w:asciiTheme="minorHAnsi" w:hAnsiTheme="minorHAnsi" w:cstheme="minorHAnsi"/>
        </w:rPr>
        <w:t xml:space="preserve"> Query</w:t>
      </w:r>
      <w:r w:rsidR="1D8BA79B" w:rsidRPr="00DB3326">
        <w:rPr>
          <w:rFonts w:asciiTheme="minorHAnsi" w:hAnsiTheme="minorHAnsi" w:cstheme="minorHAnsi"/>
        </w:rPr>
        <w:t xml:space="preserve"> – operacja wyszukiwania dokumentów w Rejestrze XDS, w oparciu o zapytania predefiniowane lub nowozdefiniowane i parametry wyszukiwania. </w:t>
      </w:r>
      <w:r w:rsidR="00C356C6" w:rsidRPr="00DB3326">
        <w:rPr>
          <w:rFonts w:asciiTheme="minorHAnsi" w:hAnsiTheme="minorHAnsi" w:cstheme="minorHAnsi"/>
        </w:rPr>
        <w:tab/>
      </w:r>
    </w:p>
    <w:p w14:paraId="4CE98F4F" w14:textId="7749E237" w:rsidR="005234FA" w:rsidRPr="00DB3326" w:rsidRDefault="73CC399E" w:rsidP="00DB3326">
      <w:pPr>
        <w:pStyle w:val="Akapitzlist"/>
        <w:numPr>
          <w:ilvl w:val="0"/>
          <w:numId w:val="33"/>
        </w:numPr>
        <w:spacing w:before="40" w:line="360" w:lineRule="auto"/>
        <w:jc w:val="left"/>
        <w:rPr>
          <w:rFonts w:asciiTheme="minorHAnsi" w:hAnsiTheme="minorHAnsi" w:cstheme="minorHAnsi"/>
        </w:rPr>
      </w:pPr>
      <w:r w:rsidRPr="00DB3326">
        <w:rPr>
          <w:rFonts w:asciiTheme="minorHAnsi" w:hAnsiTheme="minorHAnsi" w:cstheme="minorHAnsi"/>
        </w:rPr>
        <w:lastRenderedPageBreak/>
        <w:t xml:space="preserve">[ITI-57] Update </w:t>
      </w:r>
      <w:proofErr w:type="spellStart"/>
      <w:r w:rsidRPr="00DB3326">
        <w:rPr>
          <w:rFonts w:asciiTheme="minorHAnsi" w:hAnsiTheme="minorHAnsi" w:cstheme="minorHAnsi"/>
        </w:rPr>
        <w:t>Document</w:t>
      </w:r>
      <w:proofErr w:type="spellEnd"/>
      <w:r w:rsidRPr="00DB3326">
        <w:rPr>
          <w:rFonts w:asciiTheme="minorHAnsi" w:hAnsiTheme="minorHAnsi" w:cstheme="minorHAnsi"/>
        </w:rPr>
        <w:t xml:space="preserve"> Set </w:t>
      </w:r>
      <w:r w:rsidR="60703765" w:rsidRPr="00DB3326">
        <w:rPr>
          <w:rFonts w:asciiTheme="minorHAnsi" w:hAnsiTheme="minorHAnsi" w:cstheme="minorHAnsi"/>
        </w:rPr>
        <w:t>–</w:t>
      </w:r>
      <w:r w:rsidRPr="00DB3326">
        <w:rPr>
          <w:rFonts w:asciiTheme="minorHAnsi" w:hAnsiTheme="minorHAnsi" w:cstheme="minorHAnsi"/>
        </w:rPr>
        <w:t xml:space="preserve"> o</w:t>
      </w:r>
      <w:r w:rsidR="60703765" w:rsidRPr="00DB3326">
        <w:rPr>
          <w:rFonts w:asciiTheme="minorHAnsi" w:hAnsiTheme="minorHAnsi" w:cstheme="minorHAnsi"/>
        </w:rPr>
        <w:t>peracja aktualizacj</w:t>
      </w:r>
      <w:r w:rsidRPr="00DB3326">
        <w:rPr>
          <w:rFonts w:asciiTheme="minorHAnsi" w:hAnsiTheme="minorHAnsi" w:cstheme="minorHAnsi"/>
        </w:rPr>
        <w:t xml:space="preserve">i </w:t>
      </w:r>
      <w:r w:rsidR="4AC9149D" w:rsidRPr="00DB3326">
        <w:rPr>
          <w:rFonts w:asciiTheme="minorHAnsi" w:hAnsiTheme="minorHAnsi" w:cstheme="minorHAnsi"/>
        </w:rPr>
        <w:t xml:space="preserve">lub </w:t>
      </w:r>
      <w:r w:rsidR="1DBC8BF1" w:rsidRPr="00DB3326">
        <w:rPr>
          <w:rFonts w:asciiTheme="minorHAnsi" w:hAnsiTheme="minorHAnsi" w:cstheme="minorHAnsi"/>
        </w:rPr>
        <w:t>anulowania</w:t>
      </w:r>
      <w:r w:rsidR="4AC9149D" w:rsidRPr="00DB3326">
        <w:rPr>
          <w:rFonts w:asciiTheme="minorHAnsi" w:hAnsiTheme="minorHAnsi" w:cstheme="minorHAnsi"/>
        </w:rPr>
        <w:t xml:space="preserve"> indeksu</w:t>
      </w:r>
      <w:r w:rsidR="08B5FD02" w:rsidRPr="00DB3326">
        <w:rPr>
          <w:rFonts w:asciiTheme="minorHAnsi" w:hAnsiTheme="minorHAnsi" w:cstheme="minorHAnsi"/>
        </w:rPr>
        <w:t xml:space="preserve"> oraz aktualizacji folderu</w:t>
      </w:r>
      <w:r w:rsidR="4AC9149D" w:rsidRPr="00DB3326">
        <w:rPr>
          <w:rFonts w:asciiTheme="minorHAnsi" w:hAnsiTheme="minorHAnsi" w:cstheme="minorHAnsi"/>
        </w:rPr>
        <w:t xml:space="preserve"> przez administratora dokumentu</w:t>
      </w:r>
      <w:r w:rsidR="13A63762" w:rsidRPr="00DB3326">
        <w:rPr>
          <w:rFonts w:asciiTheme="minorHAnsi" w:hAnsiTheme="minorHAnsi" w:cstheme="minorHAnsi"/>
        </w:rPr>
        <w:t xml:space="preserve">. </w:t>
      </w:r>
    </w:p>
    <w:p w14:paraId="2DBF0D7D" w14:textId="77777777" w:rsidR="00F23D93" w:rsidRPr="005234FA" w:rsidRDefault="00F23D93" w:rsidP="00DB3326">
      <w:pPr>
        <w:spacing w:before="40" w:after="80" w:line="360" w:lineRule="auto"/>
        <w:jc w:val="left"/>
      </w:pPr>
    </w:p>
    <w:p w14:paraId="7F908BCA" w14:textId="6C727F9A" w:rsidR="006A1B79" w:rsidRDefault="1C47269F">
      <w:pPr>
        <w:spacing w:line="360" w:lineRule="auto"/>
      </w:pPr>
      <w:r>
        <w:t>W</w:t>
      </w:r>
      <w:r w:rsidRPr="000E4954">
        <w:t>ymagalność kryteriów wyszukiwania dla ITI-18</w:t>
      </w:r>
      <w:r>
        <w:t xml:space="preserve"> opisano w </w:t>
      </w:r>
      <w:r w:rsidR="19A4918B">
        <w:t>dokumencie IHE_ITI_TF_Vol2a</w:t>
      </w:r>
      <w:r w:rsidR="00F324F3">
        <w:rPr>
          <w:rStyle w:val="Odwoanieprzypisudolnego"/>
        </w:rPr>
        <w:footnoteReference w:id="3"/>
      </w:r>
      <w:r w:rsidR="19A4918B">
        <w:t xml:space="preserve"> </w:t>
      </w:r>
      <w:r w:rsidRPr="000E4954">
        <w:t>(rozdział 3.18.4.1.2.3.7).</w:t>
      </w:r>
      <w:r w:rsidR="67ABCB90">
        <w:t xml:space="preserve"> </w:t>
      </w:r>
      <w:r w:rsidR="006A1B79">
        <w:t xml:space="preserve">Dodatkowe kryteria oraz reguły wyszukiwania wprowadzone zostały w ramach suplementu </w:t>
      </w:r>
      <w:proofErr w:type="spellStart"/>
      <w:r w:rsidR="006A1B79">
        <w:t>I</w:t>
      </w:r>
      <w:r w:rsidR="006A1B79" w:rsidRPr="006A1B79">
        <w:t>HE_ITI_Suppl_XDS_Metadata_Update</w:t>
      </w:r>
      <w:proofErr w:type="spellEnd"/>
      <w:r w:rsidR="006A1B79">
        <w:rPr>
          <w:rStyle w:val="Odwoanieprzypisudolnego"/>
        </w:rPr>
        <w:footnoteReference w:id="4"/>
      </w:r>
      <w:r w:rsidR="006A1B79">
        <w:t xml:space="preserve"> (rozdział 3.18.4.1.2.3.5.1).</w:t>
      </w:r>
    </w:p>
    <w:p w14:paraId="7DE4B93D" w14:textId="45A900CD" w:rsidR="00865794" w:rsidRDefault="2F0C6A53" w:rsidP="00DB3326">
      <w:pPr>
        <w:spacing w:line="360" w:lineRule="auto"/>
      </w:pPr>
      <w:r>
        <w:t xml:space="preserve">W systemie </w:t>
      </w:r>
      <w:r w:rsidR="0E391CE8">
        <w:t>RED</w:t>
      </w:r>
      <w:r>
        <w:t xml:space="preserve"> wdrożon</w:t>
      </w:r>
      <w:r w:rsidR="4CF4C6FD">
        <w:t>o</w:t>
      </w:r>
      <w:r>
        <w:t xml:space="preserve"> obsług</w:t>
      </w:r>
      <w:r w:rsidR="4CF4C6FD">
        <w:t xml:space="preserve">ę </w:t>
      </w:r>
      <w:r w:rsidR="5C2B81BD">
        <w:t>następujących operacji wyszukiwania</w:t>
      </w:r>
      <w:r w:rsidR="4CF4C6FD">
        <w:t>:</w:t>
      </w:r>
    </w:p>
    <w:p w14:paraId="1403D6A3" w14:textId="77777777" w:rsidR="009726D8" w:rsidRPr="00DB3326" w:rsidRDefault="00865794" w:rsidP="00DB3326">
      <w:pPr>
        <w:pStyle w:val="Akapitzlist"/>
        <w:numPr>
          <w:ilvl w:val="0"/>
          <w:numId w:val="35"/>
        </w:numPr>
        <w:spacing w:line="360" w:lineRule="auto"/>
        <w:rPr>
          <w:rFonts w:asciiTheme="minorHAnsi" w:hAnsiTheme="minorHAnsi" w:cstheme="minorHAnsi"/>
        </w:rPr>
      </w:pPr>
      <w:r w:rsidRPr="00DB3326">
        <w:rPr>
          <w:rFonts w:asciiTheme="minorHAnsi" w:hAnsiTheme="minorHAnsi" w:cstheme="minorHAnsi"/>
        </w:rPr>
        <w:t xml:space="preserve">Wyszukanie indeksu EDM - ITI-18 </w:t>
      </w:r>
      <w:proofErr w:type="spellStart"/>
      <w:r w:rsidRPr="00DB3326">
        <w:rPr>
          <w:rFonts w:asciiTheme="minorHAnsi" w:hAnsiTheme="minorHAnsi" w:cstheme="minorHAnsi"/>
        </w:rPr>
        <w:t>GetDocuments</w:t>
      </w:r>
      <w:proofErr w:type="spellEnd"/>
    </w:p>
    <w:p w14:paraId="22233BF2" w14:textId="77777777" w:rsidR="009726D8" w:rsidRPr="00DB3326" w:rsidRDefault="00CA18D7" w:rsidP="00DB3326">
      <w:pPr>
        <w:pStyle w:val="Akapitzlist"/>
        <w:numPr>
          <w:ilvl w:val="0"/>
          <w:numId w:val="35"/>
        </w:numPr>
        <w:spacing w:line="360" w:lineRule="auto"/>
        <w:rPr>
          <w:rFonts w:asciiTheme="minorHAnsi" w:hAnsiTheme="minorHAnsi" w:cstheme="minorHAnsi"/>
        </w:rPr>
      </w:pPr>
      <w:r w:rsidRPr="00DB3326">
        <w:rPr>
          <w:rFonts w:asciiTheme="minorHAnsi" w:hAnsiTheme="minorHAnsi" w:cstheme="minorHAnsi"/>
        </w:rPr>
        <w:t xml:space="preserve">Wyszukanie indeksu EDM - ITI-18 </w:t>
      </w:r>
      <w:proofErr w:type="spellStart"/>
      <w:r w:rsidRPr="00DB3326">
        <w:rPr>
          <w:rFonts w:asciiTheme="minorHAnsi" w:hAnsiTheme="minorHAnsi" w:cstheme="minorHAnsi"/>
        </w:rPr>
        <w:t>FindDocuments</w:t>
      </w:r>
      <w:proofErr w:type="spellEnd"/>
    </w:p>
    <w:p w14:paraId="7A885C02" w14:textId="2D71465F" w:rsidR="000A3366" w:rsidRPr="005D713E" w:rsidRDefault="003C2D55" w:rsidP="00DB3326">
      <w:pPr>
        <w:pStyle w:val="Akapitzlist"/>
        <w:numPr>
          <w:ilvl w:val="0"/>
          <w:numId w:val="35"/>
        </w:numPr>
        <w:spacing w:line="360" w:lineRule="auto"/>
        <w:rPr>
          <w:rFonts w:asciiTheme="minorHAnsi" w:hAnsiTheme="minorHAnsi" w:cstheme="minorBidi"/>
        </w:rPr>
      </w:pPr>
      <w:r w:rsidRPr="00DB3326">
        <w:rPr>
          <w:rFonts w:asciiTheme="minorHAnsi" w:hAnsiTheme="minorHAnsi" w:cstheme="minorBidi"/>
        </w:rPr>
        <w:t xml:space="preserve">Wyszukanie </w:t>
      </w:r>
      <w:r w:rsidR="005D713E" w:rsidRPr="01CBFD62">
        <w:rPr>
          <w:rFonts w:asciiTheme="minorHAnsi" w:hAnsiTheme="minorHAnsi" w:cstheme="minorBidi"/>
        </w:rPr>
        <w:t>metadanych</w:t>
      </w:r>
      <w:r w:rsidR="005D713E" w:rsidRPr="00DB3326">
        <w:rPr>
          <w:rFonts w:asciiTheme="minorHAnsi" w:hAnsiTheme="minorHAnsi" w:cstheme="minorBidi"/>
        </w:rPr>
        <w:t xml:space="preserve"> </w:t>
      </w:r>
      <w:r w:rsidRPr="00DB3326">
        <w:rPr>
          <w:rFonts w:asciiTheme="minorHAnsi" w:hAnsiTheme="minorHAnsi" w:cstheme="minorBidi"/>
        </w:rPr>
        <w:t xml:space="preserve">EDM </w:t>
      </w:r>
      <w:r w:rsidR="005E7A25" w:rsidRPr="00DB3326">
        <w:rPr>
          <w:rFonts w:asciiTheme="minorHAnsi" w:hAnsiTheme="minorHAnsi" w:cstheme="minorBidi"/>
        </w:rPr>
        <w:t>-</w:t>
      </w:r>
      <w:r w:rsidRPr="00DB3326">
        <w:rPr>
          <w:rFonts w:asciiTheme="minorHAnsi" w:hAnsiTheme="minorHAnsi" w:cstheme="minorBidi"/>
        </w:rPr>
        <w:t xml:space="preserve"> ITI-18 </w:t>
      </w:r>
      <w:proofErr w:type="spellStart"/>
      <w:r w:rsidRPr="00DB3326">
        <w:rPr>
          <w:rFonts w:asciiTheme="minorHAnsi" w:hAnsiTheme="minorHAnsi" w:cstheme="minorBidi"/>
        </w:rPr>
        <w:t>GetAll</w:t>
      </w:r>
      <w:proofErr w:type="spellEnd"/>
    </w:p>
    <w:p w14:paraId="388658E2" w14:textId="1ADA90A0" w:rsidR="6C283D59" w:rsidRDefault="6C283D59" w:rsidP="01CBFD62">
      <w:pPr>
        <w:pStyle w:val="Akapitzlist"/>
        <w:numPr>
          <w:ilvl w:val="0"/>
          <w:numId w:val="35"/>
        </w:numPr>
        <w:spacing w:line="360" w:lineRule="auto"/>
        <w:rPr>
          <w:rFonts w:asciiTheme="minorHAnsi" w:hAnsiTheme="minorHAnsi" w:cstheme="minorBidi"/>
          <w:szCs w:val="22"/>
        </w:rPr>
      </w:pPr>
      <w:r w:rsidRPr="01CBFD62">
        <w:rPr>
          <w:rFonts w:asciiTheme="minorHAnsi" w:hAnsiTheme="minorHAnsi" w:cstheme="minorBidi"/>
          <w:szCs w:val="22"/>
        </w:rPr>
        <w:t xml:space="preserve">Wyszukiwanie folderów EDM – ITI-18 </w:t>
      </w:r>
      <w:proofErr w:type="spellStart"/>
      <w:r w:rsidRPr="01CBFD62">
        <w:rPr>
          <w:rFonts w:asciiTheme="minorHAnsi" w:hAnsiTheme="minorHAnsi" w:cstheme="minorBidi"/>
          <w:szCs w:val="22"/>
        </w:rPr>
        <w:t>FindFolders</w:t>
      </w:r>
      <w:proofErr w:type="spellEnd"/>
    </w:p>
    <w:p w14:paraId="6C063F6A" w14:textId="557F3545" w:rsidR="1A18373B" w:rsidRDefault="1A18373B" w:rsidP="6F15A4A3">
      <w:pPr>
        <w:pStyle w:val="Akapitzlist"/>
        <w:numPr>
          <w:ilvl w:val="0"/>
          <w:numId w:val="35"/>
        </w:numPr>
        <w:spacing w:line="360" w:lineRule="auto"/>
        <w:rPr>
          <w:rFonts w:asciiTheme="minorHAnsi" w:hAnsiTheme="minorHAnsi" w:cstheme="minorBidi"/>
        </w:rPr>
      </w:pPr>
      <w:r w:rsidRPr="6F15A4A3">
        <w:rPr>
          <w:rFonts w:asciiTheme="minorHAnsi" w:hAnsiTheme="minorHAnsi" w:cstheme="minorBidi"/>
        </w:rPr>
        <w:t xml:space="preserve">Wyszukiwanie folderów EDM z powiązanymi obiektami – ITI-18 </w:t>
      </w:r>
      <w:proofErr w:type="spellStart"/>
      <w:r w:rsidRPr="6F15A4A3">
        <w:rPr>
          <w:rFonts w:asciiTheme="minorHAnsi" w:hAnsiTheme="minorHAnsi" w:cstheme="minorBidi"/>
        </w:rPr>
        <w:t>GetFolderAndContents</w:t>
      </w:r>
      <w:proofErr w:type="spellEnd"/>
    </w:p>
    <w:p w14:paraId="3310CD7E" w14:textId="7B274F60" w:rsidR="3D83EF5E" w:rsidRDefault="3D83EF5E" w:rsidP="6F15A4A3">
      <w:pPr>
        <w:pStyle w:val="Akapitzlist"/>
        <w:numPr>
          <w:ilvl w:val="0"/>
          <w:numId w:val="35"/>
        </w:numPr>
        <w:spacing w:line="360" w:lineRule="auto"/>
      </w:pPr>
      <w:r w:rsidRPr="6F15A4A3">
        <w:rPr>
          <w:rFonts w:eastAsia="Calibri" w:cs="Calibri"/>
          <w:color w:val="000000" w:themeColor="text1"/>
          <w:szCs w:val="22"/>
        </w:rPr>
        <w:t xml:space="preserve">Wyszukiwanie powiązanych dokumentów - </w:t>
      </w:r>
      <w:r w:rsidRPr="6F15A4A3">
        <w:rPr>
          <w:rFonts w:ascii="Segoe UI" w:eastAsia="Segoe UI" w:hAnsi="Segoe UI" w:cs="Segoe UI"/>
          <w:color w:val="172B4D"/>
          <w:sz w:val="21"/>
          <w:szCs w:val="21"/>
        </w:rPr>
        <w:t xml:space="preserve">ITI-18 </w:t>
      </w:r>
      <w:proofErr w:type="spellStart"/>
      <w:r w:rsidRPr="6F15A4A3">
        <w:rPr>
          <w:rFonts w:ascii="Segoe UI" w:eastAsia="Segoe UI" w:hAnsi="Segoe UI" w:cs="Segoe UI"/>
          <w:color w:val="172B4D"/>
          <w:sz w:val="21"/>
          <w:szCs w:val="21"/>
        </w:rPr>
        <w:t>GetRelatedDocuments</w:t>
      </w:r>
      <w:proofErr w:type="spellEnd"/>
    </w:p>
    <w:p w14:paraId="111CEFCB" w14:textId="77777777" w:rsidR="00CA18D7" w:rsidRDefault="00CA18D7" w:rsidP="00DB3326">
      <w:pPr>
        <w:spacing w:before="40" w:after="80" w:line="360" w:lineRule="auto"/>
      </w:pPr>
      <w:r>
        <w:t>Operacje wyszukiwania zwracają:</w:t>
      </w:r>
    </w:p>
    <w:p w14:paraId="78A43DC7" w14:textId="77777777" w:rsidR="00CA18D7" w:rsidRPr="00DB3326" w:rsidRDefault="00CA18D7" w:rsidP="00DB3326">
      <w:pPr>
        <w:pStyle w:val="Akapitzlist"/>
        <w:numPr>
          <w:ilvl w:val="0"/>
          <w:numId w:val="36"/>
        </w:numPr>
        <w:spacing w:line="360" w:lineRule="auto"/>
        <w:rPr>
          <w:rFonts w:asciiTheme="minorHAnsi" w:hAnsiTheme="minorHAnsi" w:cstheme="minorHAnsi"/>
        </w:rPr>
      </w:pPr>
      <w:r w:rsidRPr="00DB3326">
        <w:rPr>
          <w:rFonts w:asciiTheme="minorHAnsi" w:hAnsiTheme="minorHAnsi" w:cstheme="minorHAnsi"/>
        </w:rPr>
        <w:t xml:space="preserve">identyfikatory znalezionych obiektów (typ - </w:t>
      </w:r>
      <w:proofErr w:type="spellStart"/>
      <w:r w:rsidRPr="00DB3326">
        <w:rPr>
          <w:rFonts w:asciiTheme="minorHAnsi" w:hAnsiTheme="minorHAnsi" w:cstheme="minorHAnsi"/>
        </w:rPr>
        <w:t>ObjectRef</w:t>
      </w:r>
      <w:proofErr w:type="spellEnd"/>
      <w:r w:rsidRPr="00DB3326">
        <w:rPr>
          <w:rFonts w:asciiTheme="minorHAnsi" w:hAnsiTheme="minorHAnsi" w:cstheme="minorHAnsi"/>
        </w:rPr>
        <w:t>), albo</w:t>
      </w:r>
    </w:p>
    <w:p w14:paraId="4EC452DE" w14:textId="5A3BADEA" w:rsidR="00CA18D7" w:rsidRPr="00DB3326" w:rsidRDefault="009C2BEC" w:rsidP="00DB3326">
      <w:pPr>
        <w:pStyle w:val="Akapitzlist"/>
        <w:numPr>
          <w:ilvl w:val="0"/>
          <w:numId w:val="36"/>
        </w:numPr>
        <w:spacing w:line="360" w:lineRule="auto"/>
        <w:rPr>
          <w:rFonts w:asciiTheme="minorHAnsi" w:hAnsiTheme="minorHAnsi" w:cstheme="minorHAnsi"/>
        </w:rPr>
      </w:pPr>
      <w:r>
        <w:rPr>
          <w:rFonts w:asciiTheme="minorHAnsi" w:hAnsiTheme="minorHAnsi" w:cstheme="minorHAnsi"/>
        </w:rPr>
        <w:t>z</w:t>
      </w:r>
      <w:r w:rsidR="00CA18D7" w:rsidRPr="00DB3326">
        <w:rPr>
          <w:rFonts w:asciiTheme="minorHAnsi" w:hAnsiTheme="minorHAnsi" w:cstheme="minorHAnsi"/>
        </w:rPr>
        <w:t>nalezion</w:t>
      </w:r>
      <w:r>
        <w:rPr>
          <w:rFonts w:asciiTheme="minorHAnsi" w:hAnsiTheme="minorHAnsi" w:cstheme="minorHAnsi"/>
        </w:rPr>
        <w:t>e</w:t>
      </w:r>
      <w:r w:rsidR="00CA18D7" w:rsidRPr="00DB3326">
        <w:rPr>
          <w:rFonts w:asciiTheme="minorHAnsi" w:hAnsiTheme="minorHAnsi" w:cstheme="minorHAnsi"/>
        </w:rPr>
        <w:t xml:space="preserve"> obiekt</w:t>
      </w:r>
      <w:r>
        <w:rPr>
          <w:rFonts w:asciiTheme="minorHAnsi" w:hAnsiTheme="minorHAnsi" w:cstheme="minorHAnsi"/>
        </w:rPr>
        <w:t>y</w:t>
      </w:r>
      <w:r w:rsidR="00CA18D7" w:rsidRPr="00DB3326">
        <w:rPr>
          <w:rFonts w:asciiTheme="minorHAnsi" w:hAnsiTheme="minorHAnsi" w:cstheme="minorHAnsi"/>
        </w:rPr>
        <w:t xml:space="preserve"> (typ - </w:t>
      </w:r>
      <w:proofErr w:type="spellStart"/>
      <w:r w:rsidR="00CA18D7" w:rsidRPr="00DB3326">
        <w:rPr>
          <w:rFonts w:asciiTheme="minorHAnsi" w:hAnsiTheme="minorHAnsi" w:cstheme="minorHAnsi"/>
        </w:rPr>
        <w:t>LeafClass</w:t>
      </w:r>
      <w:proofErr w:type="spellEnd"/>
      <w:r w:rsidR="00CA18D7" w:rsidRPr="00DB3326">
        <w:rPr>
          <w:rFonts w:asciiTheme="minorHAnsi" w:hAnsiTheme="minorHAnsi" w:cstheme="minorHAnsi"/>
        </w:rPr>
        <w:t>)</w:t>
      </w:r>
    </w:p>
    <w:p w14:paraId="601103D2" w14:textId="77777777" w:rsidR="00A040F8" w:rsidRDefault="00A040F8" w:rsidP="00DB3326">
      <w:pPr>
        <w:spacing w:line="360" w:lineRule="auto"/>
      </w:pPr>
      <w:r>
        <w:t>W transakcjach związanych z wysyłką wymagalność atrybutów opisano w ITI TF-3</w:t>
      </w:r>
      <w:r w:rsidR="00F324F3">
        <w:rPr>
          <w:rStyle w:val="Odwoanieprzypisudolnego"/>
        </w:rPr>
        <w:footnoteReference w:id="5"/>
      </w:r>
      <w:r>
        <w:t>: 4.3.1.</w:t>
      </w:r>
    </w:p>
    <w:p w14:paraId="15255A0B" w14:textId="71759694" w:rsidR="00971B0A" w:rsidRDefault="45CEF4BD" w:rsidP="00DB3326">
      <w:pPr>
        <w:spacing w:line="360" w:lineRule="auto"/>
      </w:pPr>
      <w:r>
        <w:t xml:space="preserve">W systemie </w:t>
      </w:r>
      <w:r w:rsidR="02C2BAD8">
        <w:t>RED</w:t>
      </w:r>
      <w:r>
        <w:t xml:space="preserve"> wdrożono obsługę następujących operacji rejestracji </w:t>
      </w:r>
      <w:r w:rsidR="43E7ECDC">
        <w:t xml:space="preserve">dokumentu i </w:t>
      </w:r>
      <w:r>
        <w:t>indeksu EDM:</w:t>
      </w:r>
    </w:p>
    <w:p w14:paraId="63E69769" w14:textId="67A70959" w:rsidR="00971B0A" w:rsidRDefault="001F70CE" w:rsidP="00DB3326">
      <w:pPr>
        <w:pStyle w:val="Akapitzlist"/>
        <w:numPr>
          <w:ilvl w:val="0"/>
          <w:numId w:val="37"/>
        </w:numPr>
        <w:spacing w:line="360" w:lineRule="auto"/>
      </w:pPr>
      <w:r w:rsidRPr="509C9F9B">
        <w:rPr>
          <w:rFonts w:asciiTheme="minorHAnsi" w:eastAsiaTheme="minorEastAsia" w:hAnsiTheme="minorHAnsi" w:cstheme="minorBidi"/>
          <w:szCs w:val="22"/>
        </w:rPr>
        <w:t>Przekazanie dokumentu EDM razem z metadanymi</w:t>
      </w:r>
      <w:r w:rsidRPr="509C9F9B" w:rsidDel="001F70CE">
        <w:rPr>
          <w:rFonts w:ascii="Arial" w:hAnsi="Arial" w:cs="Arial"/>
        </w:rPr>
        <w:t xml:space="preserve"> </w:t>
      </w:r>
      <w:r w:rsidR="45CEF4BD" w:rsidRPr="509C9F9B">
        <w:rPr>
          <w:rFonts w:ascii="Arial" w:hAnsi="Arial" w:cs="Arial"/>
        </w:rPr>
        <w:t xml:space="preserve">- </w:t>
      </w:r>
      <w:r w:rsidR="45CEF4BD" w:rsidRPr="00DB3326">
        <w:rPr>
          <w:rFonts w:asciiTheme="minorHAnsi" w:hAnsiTheme="minorHAnsi" w:cstheme="minorHAnsi"/>
        </w:rPr>
        <w:t>ITI-4</w:t>
      </w:r>
      <w:r w:rsidR="5A30DD3A" w:rsidRPr="00DB3326">
        <w:rPr>
          <w:rFonts w:asciiTheme="minorHAnsi" w:hAnsiTheme="minorHAnsi" w:cstheme="minorHAnsi"/>
        </w:rPr>
        <w:t>1</w:t>
      </w:r>
      <w:r w:rsidR="45CEF4BD" w:rsidRPr="00DB3326">
        <w:rPr>
          <w:rFonts w:asciiTheme="minorHAnsi" w:hAnsiTheme="minorHAnsi" w:cstheme="minorHAnsi"/>
        </w:rPr>
        <w:t xml:space="preserve"> </w:t>
      </w:r>
      <w:proofErr w:type="spellStart"/>
      <w:r w:rsidR="2EA0B0D4" w:rsidRPr="00DB3326">
        <w:rPr>
          <w:rFonts w:asciiTheme="minorHAnsi" w:hAnsiTheme="minorHAnsi" w:cstheme="minorHAnsi"/>
        </w:rPr>
        <w:t>Provide</w:t>
      </w:r>
      <w:proofErr w:type="spellEnd"/>
      <w:r w:rsidR="2EA0B0D4" w:rsidRPr="00DB3326">
        <w:rPr>
          <w:rFonts w:asciiTheme="minorHAnsi" w:hAnsiTheme="minorHAnsi" w:cstheme="minorHAnsi"/>
        </w:rPr>
        <w:t xml:space="preserve"> and </w:t>
      </w:r>
      <w:r w:rsidR="45CEF4BD" w:rsidRPr="00DB3326">
        <w:rPr>
          <w:rFonts w:asciiTheme="minorHAnsi" w:hAnsiTheme="minorHAnsi" w:cstheme="minorHAnsi"/>
        </w:rPr>
        <w:t xml:space="preserve">Register </w:t>
      </w:r>
      <w:proofErr w:type="spellStart"/>
      <w:r w:rsidR="45CEF4BD" w:rsidRPr="00DB3326">
        <w:rPr>
          <w:rFonts w:asciiTheme="minorHAnsi" w:hAnsiTheme="minorHAnsi" w:cstheme="minorHAnsi"/>
        </w:rPr>
        <w:t>Document</w:t>
      </w:r>
      <w:proofErr w:type="spellEnd"/>
      <w:r w:rsidR="45CEF4BD" w:rsidRPr="00DB3326">
        <w:rPr>
          <w:rFonts w:asciiTheme="minorHAnsi" w:hAnsiTheme="minorHAnsi" w:cstheme="minorHAnsi"/>
        </w:rPr>
        <w:t xml:space="preserve"> Set</w:t>
      </w:r>
    </w:p>
    <w:p w14:paraId="204B95ED" w14:textId="7E3A004F" w:rsidR="00971B0A" w:rsidRDefault="45CEF4BD" w:rsidP="00DB3326">
      <w:pPr>
        <w:spacing w:line="360" w:lineRule="auto"/>
      </w:pPr>
      <w:r>
        <w:lastRenderedPageBreak/>
        <w:t>Atrybuty indeksu wymienione w katalogu metadanych, które powinny być zapisane (utworzone w rejestrze) pomimo ich braku w żądaniu ITI-4</w:t>
      </w:r>
      <w:r w:rsidR="13F4FA9B">
        <w:t>1</w:t>
      </w:r>
      <w:r>
        <w:t xml:space="preserve">, obejmują: lid, version oraz </w:t>
      </w:r>
      <w:proofErr w:type="spellStart"/>
      <w:r>
        <w:t>availabilityStatus</w:t>
      </w:r>
      <w:proofErr w:type="spellEnd"/>
      <w:r>
        <w:t xml:space="preserve">. </w:t>
      </w:r>
    </w:p>
    <w:p w14:paraId="0EC36577" w14:textId="77777777" w:rsidR="00971B0A" w:rsidRPr="00F24942" w:rsidRDefault="00971B0A" w:rsidP="00DB3326">
      <w:pPr>
        <w:spacing w:line="360" w:lineRule="auto"/>
      </w:pPr>
      <w:r>
        <w:t xml:space="preserve">Atrybut lid nie jest wymagany </w:t>
      </w:r>
      <w:r w:rsidRPr="00F24942">
        <w:t xml:space="preserve">przy </w:t>
      </w:r>
      <w:r>
        <w:t>wysyłce</w:t>
      </w:r>
      <w:r w:rsidRPr="00F24942">
        <w:t xml:space="preserve"> wersji inicjalnej indeksu. Jeżeli nie </w:t>
      </w:r>
      <w:r>
        <w:t>występuje</w:t>
      </w:r>
      <w:r w:rsidRPr="00F24942">
        <w:t xml:space="preserve"> w komunikacie, zostanie ustawiony przez rejestr, a jego wartość będzie równa UUID atrybutu id indeksu. Jeżeli </w:t>
      </w:r>
      <w:r>
        <w:t>występuje</w:t>
      </w:r>
      <w:r w:rsidRPr="00F24942">
        <w:t xml:space="preserve"> w komunikacie, musi mieć wartość równą atrybutowi id indeksu, przy czym jest to dopuszczalne wyłącznie w sytuacji, gdy id ma postać UUID.</w:t>
      </w:r>
    </w:p>
    <w:p w14:paraId="79183AD4" w14:textId="77777777" w:rsidR="00971B0A" w:rsidRDefault="00971B0A" w:rsidP="00DB3326">
      <w:pPr>
        <w:spacing w:line="360" w:lineRule="auto"/>
      </w:pPr>
      <w:r>
        <w:t xml:space="preserve">Atrybut </w:t>
      </w:r>
      <w:proofErr w:type="spellStart"/>
      <w:r>
        <w:t>availabilityStatus</w:t>
      </w:r>
      <w:proofErr w:type="spellEnd"/>
      <w:r w:rsidRPr="00F24942">
        <w:t xml:space="preserve"> nie jest wymagan</w:t>
      </w:r>
      <w:r>
        <w:t xml:space="preserve">y przy wysyłce. Jeżeli występuje w komunikacie, zostanie </w:t>
      </w:r>
      <w:r w:rsidRPr="00F24942">
        <w:t>pomi</w:t>
      </w:r>
      <w:r>
        <w:t>nięty przy zapisie, tj. jego wartość zostanie ustawion</w:t>
      </w:r>
      <w:r w:rsidRPr="00F24942">
        <w:t xml:space="preserve">a arbitralnie przez rejestr. </w:t>
      </w:r>
      <w:r>
        <w:t>Po zapisie w rejestrze atrybut przyjmuje wartość „</w:t>
      </w:r>
      <w:proofErr w:type="spellStart"/>
      <w:r>
        <w:t>Approved</w:t>
      </w:r>
      <w:proofErr w:type="spellEnd"/>
      <w:r>
        <w:t>” oznaczającą pełną wiarygodność i aktualność danych.</w:t>
      </w:r>
    </w:p>
    <w:p w14:paraId="5BA9F306" w14:textId="049B8A46" w:rsidR="00971B0A" w:rsidRPr="00DE314E" w:rsidRDefault="00971B0A" w:rsidP="00DB3326">
      <w:pPr>
        <w:spacing w:line="360" w:lineRule="auto"/>
      </w:pPr>
      <w:r>
        <w:t xml:space="preserve">Atrybut version nie jest wymagany przy wysyłce. Jeżeli występuje w komunikacie, zostanie </w:t>
      </w:r>
      <w:r w:rsidRPr="00F24942">
        <w:t>pomi</w:t>
      </w:r>
      <w:r>
        <w:t>nięty przy zapisie, tj. jego wartość zostanie ustawion</w:t>
      </w:r>
      <w:r w:rsidRPr="00F24942">
        <w:t>a arbitralnie przez rejestr</w:t>
      </w:r>
      <w:r>
        <w:t xml:space="preserve">. Atrybut jest w postaci liczby naturalnej, przy czym wersja inicjalna oznaczona jest liczbą 1. </w:t>
      </w:r>
    </w:p>
    <w:p w14:paraId="05A5EB93" w14:textId="487F3EE7" w:rsidR="008437C5" w:rsidRDefault="284372D7" w:rsidP="00DB3326">
      <w:pPr>
        <w:spacing w:line="360" w:lineRule="auto"/>
      </w:pPr>
      <w:r>
        <w:t xml:space="preserve">W systemie </w:t>
      </w:r>
      <w:r w:rsidR="77D02D50">
        <w:t>RED</w:t>
      </w:r>
      <w:r>
        <w:t xml:space="preserve"> wdrożono obsługę aktualizacji </w:t>
      </w:r>
      <w:r w:rsidR="44F944A1">
        <w:t>dla</w:t>
      </w:r>
      <w:r>
        <w:t>:</w:t>
      </w:r>
    </w:p>
    <w:p w14:paraId="4609FFC9" w14:textId="401B076C" w:rsidR="008437C5" w:rsidRPr="00DB3326" w:rsidRDefault="008437C5" w:rsidP="00DB3326">
      <w:pPr>
        <w:pStyle w:val="Akapitzlist"/>
        <w:numPr>
          <w:ilvl w:val="0"/>
          <w:numId w:val="37"/>
        </w:numPr>
        <w:spacing w:line="360" w:lineRule="auto"/>
        <w:rPr>
          <w:rFonts w:asciiTheme="minorHAnsi" w:hAnsiTheme="minorHAnsi" w:cstheme="minorHAnsi"/>
        </w:rPr>
      </w:pPr>
      <w:r w:rsidRPr="00DB3326">
        <w:rPr>
          <w:rFonts w:asciiTheme="minorHAnsi" w:hAnsiTheme="minorHAnsi" w:cstheme="minorHAnsi"/>
        </w:rPr>
        <w:t>Aktualizacj</w:t>
      </w:r>
      <w:r w:rsidR="001F70CE" w:rsidRPr="00DB3326">
        <w:rPr>
          <w:rFonts w:asciiTheme="minorHAnsi" w:hAnsiTheme="minorHAnsi" w:cstheme="minorHAnsi"/>
        </w:rPr>
        <w:t>i</w:t>
      </w:r>
      <w:r w:rsidRPr="00DB3326">
        <w:rPr>
          <w:rFonts w:asciiTheme="minorHAnsi" w:hAnsiTheme="minorHAnsi" w:cstheme="minorHAnsi"/>
        </w:rPr>
        <w:t xml:space="preserve"> </w:t>
      </w:r>
      <w:r w:rsidR="009A5043" w:rsidRPr="00DB3326">
        <w:rPr>
          <w:rFonts w:asciiTheme="minorHAnsi" w:hAnsiTheme="minorHAnsi" w:cstheme="minorHAnsi"/>
        </w:rPr>
        <w:t xml:space="preserve">metadanych </w:t>
      </w:r>
      <w:proofErr w:type="spellStart"/>
      <w:r w:rsidR="009A5043" w:rsidRPr="00DB3326">
        <w:rPr>
          <w:rFonts w:asciiTheme="minorHAnsi" w:hAnsiTheme="minorHAnsi" w:cstheme="minorHAnsi"/>
        </w:rPr>
        <w:t>DocumentEntry</w:t>
      </w:r>
      <w:proofErr w:type="spellEnd"/>
      <w:r w:rsidRPr="00DB3326">
        <w:rPr>
          <w:rFonts w:asciiTheme="minorHAnsi" w:hAnsiTheme="minorHAnsi" w:cstheme="minorHAnsi"/>
        </w:rPr>
        <w:t xml:space="preserve"> - ITI-57 </w:t>
      </w:r>
      <w:r w:rsidR="009A5043" w:rsidRPr="00DB3326">
        <w:rPr>
          <w:rFonts w:asciiTheme="minorHAnsi" w:hAnsiTheme="minorHAnsi" w:cstheme="minorHAnsi"/>
        </w:rPr>
        <w:t xml:space="preserve">Update </w:t>
      </w:r>
      <w:proofErr w:type="spellStart"/>
      <w:r w:rsidR="009A5043" w:rsidRPr="00DB3326">
        <w:rPr>
          <w:rFonts w:asciiTheme="minorHAnsi" w:hAnsiTheme="minorHAnsi" w:cstheme="minorHAnsi"/>
        </w:rPr>
        <w:t>DocumentEntry</w:t>
      </w:r>
      <w:proofErr w:type="spellEnd"/>
      <w:r w:rsidR="009A5043" w:rsidRPr="00DB3326">
        <w:rPr>
          <w:rFonts w:asciiTheme="minorHAnsi" w:hAnsiTheme="minorHAnsi" w:cstheme="minorHAnsi"/>
        </w:rPr>
        <w:t xml:space="preserve"> </w:t>
      </w:r>
      <w:proofErr w:type="spellStart"/>
      <w:r w:rsidR="009A5043" w:rsidRPr="00DB3326">
        <w:rPr>
          <w:rFonts w:asciiTheme="minorHAnsi" w:hAnsiTheme="minorHAnsi" w:cstheme="minorHAnsi"/>
        </w:rPr>
        <w:t>Metadata</w:t>
      </w:r>
      <w:proofErr w:type="spellEnd"/>
    </w:p>
    <w:p w14:paraId="703E3945" w14:textId="67F884B6" w:rsidR="009A5043" w:rsidRPr="00DB3326" w:rsidRDefault="009A5043" w:rsidP="00DB3326">
      <w:pPr>
        <w:pStyle w:val="Akapitzlist"/>
        <w:numPr>
          <w:ilvl w:val="0"/>
          <w:numId w:val="37"/>
        </w:numPr>
        <w:spacing w:line="360" w:lineRule="auto"/>
        <w:rPr>
          <w:rFonts w:asciiTheme="minorHAnsi" w:hAnsiTheme="minorHAnsi" w:cstheme="minorHAnsi"/>
        </w:rPr>
      </w:pPr>
      <w:r w:rsidRPr="00DB3326">
        <w:rPr>
          <w:rFonts w:asciiTheme="minorHAnsi" w:hAnsiTheme="minorHAnsi" w:cstheme="minorHAnsi"/>
        </w:rPr>
        <w:t>Aktualizacj</w:t>
      </w:r>
      <w:r w:rsidR="001F70CE" w:rsidRPr="00DB3326">
        <w:rPr>
          <w:rFonts w:asciiTheme="minorHAnsi" w:hAnsiTheme="minorHAnsi" w:cstheme="minorHAnsi"/>
        </w:rPr>
        <w:t>i</w:t>
      </w:r>
      <w:r w:rsidRPr="00DB3326">
        <w:rPr>
          <w:rFonts w:asciiTheme="minorHAnsi" w:hAnsiTheme="minorHAnsi" w:cstheme="minorHAnsi"/>
        </w:rPr>
        <w:t xml:space="preserve"> statusu dostępności dokumentu - ITI-57 Update </w:t>
      </w:r>
      <w:proofErr w:type="spellStart"/>
      <w:r w:rsidRPr="00DB3326">
        <w:rPr>
          <w:rFonts w:asciiTheme="minorHAnsi" w:hAnsiTheme="minorHAnsi" w:cstheme="minorHAnsi"/>
        </w:rPr>
        <w:t>DocumentEntry</w:t>
      </w:r>
      <w:proofErr w:type="spellEnd"/>
      <w:r w:rsidRPr="00DB3326">
        <w:rPr>
          <w:rFonts w:asciiTheme="minorHAnsi" w:hAnsiTheme="minorHAnsi" w:cstheme="minorHAnsi"/>
        </w:rPr>
        <w:t xml:space="preserve"> </w:t>
      </w:r>
      <w:proofErr w:type="spellStart"/>
      <w:r w:rsidRPr="00DB3326">
        <w:rPr>
          <w:rFonts w:asciiTheme="minorHAnsi" w:hAnsiTheme="minorHAnsi" w:cstheme="minorHAnsi"/>
        </w:rPr>
        <w:t>availabilityStatus</w:t>
      </w:r>
      <w:proofErr w:type="spellEnd"/>
    </w:p>
    <w:p w14:paraId="5215B965" w14:textId="44082916" w:rsidR="3EB600C9" w:rsidRPr="00DB3326" w:rsidRDefault="0CB18F8F" w:rsidP="00DB3326">
      <w:pPr>
        <w:pStyle w:val="Akapitzlist"/>
        <w:numPr>
          <w:ilvl w:val="0"/>
          <w:numId w:val="37"/>
        </w:numPr>
        <w:spacing w:line="360" w:lineRule="auto"/>
        <w:rPr>
          <w:rFonts w:asciiTheme="minorHAnsi" w:hAnsiTheme="minorHAnsi" w:cstheme="minorHAnsi"/>
        </w:rPr>
      </w:pPr>
      <w:r w:rsidRPr="00DB3326">
        <w:rPr>
          <w:rFonts w:asciiTheme="minorHAnsi" w:hAnsiTheme="minorHAnsi" w:cstheme="minorHAnsi"/>
        </w:rPr>
        <w:t>Aktualizacj</w:t>
      </w:r>
      <w:r w:rsidR="001F70CE" w:rsidRPr="00DB3326">
        <w:rPr>
          <w:rFonts w:asciiTheme="minorHAnsi" w:hAnsiTheme="minorHAnsi" w:cstheme="minorHAnsi"/>
        </w:rPr>
        <w:t>i</w:t>
      </w:r>
      <w:r w:rsidRPr="00DB3326">
        <w:rPr>
          <w:rFonts w:asciiTheme="minorHAnsi" w:hAnsiTheme="minorHAnsi" w:cstheme="minorHAnsi"/>
        </w:rPr>
        <w:t xml:space="preserve"> metadanych Folderu – ITI-57 </w:t>
      </w:r>
      <w:r w:rsidR="1E6DA6C1" w:rsidRPr="00DB3326">
        <w:rPr>
          <w:rFonts w:asciiTheme="minorHAnsi" w:hAnsiTheme="minorHAnsi" w:cstheme="minorHAnsi"/>
        </w:rPr>
        <w:t xml:space="preserve">Update Folder </w:t>
      </w:r>
      <w:proofErr w:type="spellStart"/>
      <w:r w:rsidR="1E6DA6C1" w:rsidRPr="00DB3326">
        <w:rPr>
          <w:rFonts w:asciiTheme="minorHAnsi" w:hAnsiTheme="minorHAnsi" w:cstheme="minorHAnsi"/>
        </w:rPr>
        <w:t>Metadata</w:t>
      </w:r>
      <w:proofErr w:type="spellEnd"/>
    </w:p>
    <w:p w14:paraId="2B2CF491" w14:textId="081D0B36" w:rsidR="5BFADF0C" w:rsidRPr="00DB3326" w:rsidRDefault="5BFADF0C" w:rsidP="00DB3326">
      <w:pPr>
        <w:pStyle w:val="Akapitzlist"/>
        <w:numPr>
          <w:ilvl w:val="0"/>
          <w:numId w:val="37"/>
        </w:numPr>
        <w:spacing w:line="360" w:lineRule="auto"/>
        <w:rPr>
          <w:rFonts w:asciiTheme="minorHAnsi" w:hAnsiTheme="minorHAnsi" w:cstheme="minorHAnsi"/>
        </w:rPr>
      </w:pPr>
      <w:r w:rsidRPr="00DB3326">
        <w:rPr>
          <w:rFonts w:asciiTheme="minorHAnsi" w:hAnsiTheme="minorHAnsi" w:cstheme="minorHAnsi"/>
          <w:szCs w:val="22"/>
        </w:rPr>
        <w:t>Aktualizacj</w:t>
      </w:r>
      <w:r w:rsidR="001F70CE" w:rsidRPr="00DB3326">
        <w:rPr>
          <w:rFonts w:asciiTheme="minorHAnsi" w:hAnsiTheme="minorHAnsi" w:cstheme="minorHAnsi"/>
          <w:szCs w:val="22"/>
        </w:rPr>
        <w:t>i</w:t>
      </w:r>
      <w:r w:rsidRPr="00DB3326">
        <w:rPr>
          <w:rFonts w:asciiTheme="minorHAnsi" w:hAnsiTheme="minorHAnsi" w:cstheme="minorHAnsi"/>
          <w:szCs w:val="22"/>
        </w:rPr>
        <w:t xml:space="preserve"> statusu Folderu – ITI-57 </w:t>
      </w:r>
      <w:r w:rsidR="0682815A" w:rsidRPr="00DB3326">
        <w:rPr>
          <w:rFonts w:asciiTheme="minorHAnsi" w:hAnsiTheme="minorHAnsi" w:cstheme="minorHAnsi"/>
        </w:rPr>
        <w:t xml:space="preserve">Update Folder </w:t>
      </w:r>
      <w:proofErr w:type="spellStart"/>
      <w:r w:rsidR="0682815A" w:rsidRPr="00DB3326">
        <w:rPr>
          <w:rFonts w:asciiTheme="minorHAnsi" w:hAnsiTheme="minorHAnsi" w:cstheme="minorHAnsi"/>
        </w:rPr>
        <w:t>availabilityStatus</w:t>
      </w:r>
      <w:proofErr w:type="spellEnd"/>
    </w:p>
    <w:p w14:paraId="758AA656" w14:textId="5D43BE67" w:rsidR="5BFADF0C" w:rsidRPr="00DB3326" w:rsidRDefault="5BFADF0C" w:rsidP="00DB3326">
      <w:pPr>
        <w:pStyle w:val="Akapitzlist"/>
        <w:numPr>
          <w:ilvl w:val="0"/>
          <w:numId w:val="37"/>
        </w:numPr>
        <w:spacing w:line="360" w:lineRule="auto"/>
        <w:rPr>
          <w:rFonts w:asciiTheme="minorHAnsi" w:hAnsiTheme="minorHAnsi" w:cstheme="minorHAnsi"/>
        </w:rPr>
      </w:pPr>
      <w:r w:rsidRPr="00DB3326">
        <w:rPr>
          <w:rFonts w:asciiTheme="minorHAnsi" w:hAnsiTheme="minorHAnsi" w:cstheme="minorHAnsi"/>
          <w:szCs w:val="22"/>
        </w:rPr>
        <w:t>Aktualizacj</w:t>
      </w:r>
      <w:r w:rsidR="001F70CE" w:rsidRPr="00DB3326">
        <w:rPr>
          <w:rFonts w:asciiTheme="minorHAnsi" w:hAnsiTheme="minorHAnsi" w:cstheme="minorHAnsi"/>
          <w:szCs w:val="22"/>
        </w:rPr>
        <w:t>i</w:t>
      </w:r>
      <w:r w:rsidRPr="00DB3326">
        <w:rPr>
          <w:rFonts w:asciiTheme="minorHAnsi" w:hAnsiTheme="minorHAnsi" w:cstheme="minorHAnsi"/>
          <w:szCs w:val="22"/>
        </w:rPr>
        <w:t xml:space="preserve"> statusu Asocjacji</w:t>
      </w:r>
      <w:r w:rsidR="4B5800E9" w:rsidRPr="00DB3326">
        <w:rPr>
          <w:rFonts w:asciiTheme="minorHAnsi" w:hAnsiTheme="minorHAnsi" w:cstheme="minorHAnsi"/>
          <w:szCs w:val="22"/>
        </w:rPr>
        <w:t xml:space="preserve"> – ITI-57 Update </w:t>
      </w:r>
      <w:proofErr w:type="spellStart"/>
      <w:r w:rsidR="4B5800E9" w:rsidRPr="00DB3326">
        <w:rPr>
          <w:rFonts w:asciiTheme="minorHAnsi" w:hAnsiTheme="minorHAnsi" w:cstheme="minorHAnsi"/>
          <w:szCs w:val="22"/>
        </w:rPr>
        <w:t>Association</w:t>
      </w:r>
      <w:proofErr w:type="spellEnd"/>
      <w:r w:rsidR="4B5800E9" w:rsidRPr="00DB3326">
        <w:rPr>
          <w:rFonts w:asciiTheme="minorHAnsi" w:hAnsiTheme="minorHAnsi" w:cstheme="minorHAnsi"/>
          <w:szCs w:val="22"/>
        </w:rPr>
        <w:t xml:space="preserve"> </w:t>
      </w:r>
      <w:proofErr w:type="spellStart"/>
      <w:r w:rsidR="4B5800E9" w:rsidRPr="00DB3326">
        <w:rPr>
          <w:rFonts w:asciiTheme="minorHAnsi" w:hAnsiTheme="minorHAnsi" w:cstheme="minorHAnsi"/>
          <w:szCs w:val="22"/>
        </w:rPr>
        <w:t>availabilityStatus</w:t>
      </w:r>
      <w:proofErr w:type="spellEnd"/>
    </w:p>
    <w:p w14:paraId="046AB311" w14:textId="6A183D79" w:rsidR="5BFADF0C" w:rsidRPr="00DB3326" w:rsidRDefault="5BFADF0C" w:rsidP="00DB3326">
      <w:pPr>
        <w:pStyle w:val="Akapitzlist"/>
        <w:numPr>
          <w:ilvl w:val="0"/>
          <w:numId w:val="37"/>
        </w:numPr>
        <w:spacing w:line="360" w:lineRule="auto"/>
        <w:rPr>
          <w:rFonts w:asciiTheme="minorHAnsi" w:hAnsiTheme="minorHAnsi" w:cstheme="minorHAnsi"/>
          <w:szCs w:val="22"/>
        </w:rPr>
      </w:pPr>
      <w:r w:rsidRPr="00DB3326">
        <w:rPr>
          <w:rFonts w:asciiTheme="minorHAnsi" w:hAnsiTheme="minorHAnsi" w:cstheme="minorBidi"/>
        </w:rPr>
        <w:t>Dodania asocjacji</w:t>
      </w:r>
      <w:r w:rsidR="4F3C5692" w:rsidRPr="00DB3326">
        <w:rPr>
          <w:rFonts w:asciiTheme="minorHAnsi" w:hAnsiTheme="minorHAnsi" w:cstheme="minorBidi"/>
        </w:rPr>
        <w:t xml:space="preserve"> – ITI-57 </w:t>
      </w:r>
      <w:proofErr w:type="spellStart"/>
      <w:r w:rsidR="4F3C5692" w:rsidRPr="00DB3326">
        <w:rPr>
          <w:rFonts w:asciiTheme="minorHAnsi" w:hAnsiTheme="minorHAnsi" w:cstheme="minorBidi"/>
        </w:rPr>
        <w:t>Submit</w:t>
      </w:r>
      <w:proofErr w:type="spellEnd"/>
      <w:r w:rsidR="4F3C5692" w:rsidRPr="00DB3326">
        <w:rPr>
          <w:rFonts w:asciiTheme="minorHAnsi" w:hAnsiTheme="minorHAnsi" w:cstheme="minorBidi"/>
        </w:rPr>
        <w:t xml:space="preserve"> </w:t>
      </w:r>
      <w:proofErr w:type="spellStart"/>
      <w:r w:rsidR="4F3C5692" w:rsidRPr="00DB3326">
        <w:rPr>
          <w:rFonts w:asciiTheme="minorHAnsi" w:hAnsiTheme="minorHAnsi" w:cstheme="minorBidi"/>
        </w:rPr>
        <w:t>Association</w:t>
      </w:r>
      <w:proofErr w:type="spellEnd"/>
    </w:p>
    <w:p w14:paraId="782B9175" w14:textId="022AF49C" w:rsidR="36001B88" w:rsidRDefault="36001B88" w:rsidP="00DB3326">
      <w:pPr>
        <w:spacing w:line="360" w:lineRule="auto"/>
        <w:jc w:val="left"/>
        <w:rPr>
          <w:rFonts w:eastAsia="Arial"/>
          <w:szCs w:val="22"/>
        </w:rPr>
      </w:pPr>
      <w:r w:rsidRPr="6B1CFF0F">
        <w:rPr>
          <w:rFonts w:eastAsia="Arial"/>
          <w:szCs w:val="22"/>
        </w:rPr>
        <w:t>Transakcja ITI-57 umożliwia obsługę wielu operacji aktualizacji w ramach jednego żądania.</w:t>
      </w:r>
    </w:p>
    <w:p w14:paraId="568E66ED" w14:textId="4DAA0E70" w:rsidR="009A5043" w:rsidRDefault="72B1688D" w:rsidP="00DB3326">
      <w:pPr>
        <w:spacing w:line="360" w:lineRule="auto"/>
        <w:jc w:val="left"/>
      </w:pPr>
      <w:r>
        <w:t xml:space="preserve">W transakcjach związanych </w:t>
      </w:r>
      <w:r w:rsidR="30BE4FEE">
        <w:t xml:space="preserve">z </w:t>
      </w:r>
      <w:r>
        <w:t xml:space="preserve">aktualizacją </w:t>
      </w:r>
      <w:r w:rsidR="003F0916">
        <w:t xml:space="preserve">metadanych </w:t>
      </w:r>
      <w:r w:rsidR="30BE4FEE">
        <w:t>warunki, które muszą spełniać</w:t>
      </w:r>
      <w:r>
        <w:t xml:space="preserve"> </w:t>
      </w:r>
      <w:r w:rsidR="7CD614FC">
        <w:t xml:space="preserve">wybrane </w:t>
      </w:r>
      <w:r>
        <w:t>atrybut</w:t>
      </w:r>
      <w:r w:rsidR="30BE4FEE">
        <w:t>y</w:t>
      </w:r>
      <w:r>
        <w:t xml:space="preserve"> opisano</w:t>
      </w:r>
      <w:r w:rsidR="30BE4FEE">
        <w:t xml:space="preserve"> poniżej</w:t>
      </w:r>
      <w:r w:rsidR="53A244DE">
        <w:t>,</w:t>
      </w:r>
      <w:r w:rsidR="30BE4FEE">
        <w:t xml:space="preserve"> na podstawie</w:t>
      </w:r>
      <w:r w:rsidR="00533E02">
        <w:t xml:space="preserve"> </w:t>
      </w:r>
      <w:r w:rsidRPr="009A5043">
        <w:t>IHE_ITI_Suppl_XDS_Metadata_Update.pdf</w:t>
      </w:r>
      <w:r w:rsidR="009A5043">
        <w:rPr>
          <w:rStyle w:val="Odwoanieprzypisudolnego"/>
        </w:rPr>
        <w:footnoteReference w:id="6"/>
      </w:r>
      <w:r>
        <w:t>:</w:t>
      </w:r>
    </w:p>
    <w:p w14:paraId="6533CBD4" w14:textId="5386E7D1" w:rsidR="009A5043" w:rsidRDefault="009A5043" w:rsidP="00DB3326">
      <w:pPr>
        <w:pStyle w:val="Akapitzlist"/>
        <w:numPr>
          <w:ilvl w:val="0"/>
          <w:numId w:val="18"/>
        </w:numPr>
        <w:spacing w:line="360" w:lineRule="auto"/>
        <w:jc w:val="left"/>
      </w:pPr>
      <w:r>
        <w:lastRenderedPageBreak/>
        <w:t xml:space="preserve"> </w:t>
      </w:r>
      <w:r w:rsidR="003F0916">
        <w:t>d</w:t>
      </w:r>
      <w:r w:rsidR="131EA5A4">
        <w:t>la</w:t>
      </w:r>
      <w:r w:rsidR="003F0916">
        <w:t xml:space="preserve"> aktualizacji danych</w:t>
      </w:r>
      <w:r w:rsidR="131EA5A4">
        <w:t xml:space="preserve"> indeksu </w:t>
      </w:r>
      <w:r w:rsidRPr="009A5043">
        <w:t>3.57.4.1.3.3.1</w:t>
      </w:r>
    </w:p>
    <w:p w14:paraId="36BD8893" w14:textId="6177B76A" w:rsidR="2AAF670A" w:rsidRDefault="2AAF670A" w:rsidP="00DB3326">
      <w:pPr>
        <w:spacing w:line="360" w:lineRule="auto"/>
      </w:pPr>
      <w:r>
        <w:t>Modyf</w:t>
      </w:r>
      <w:r w:rsidR="003F0916">
        <w:t>i</w:t>
      </w:r>
      <w:r>
        <w:t>kacja metadanych indeksu (</w:t>
      </w:r>
      <w:proofErr w:type="spellStart"/>
      <w:r>
        <w:t>DocumentEntry</w:t>
      </w:r>
      <w:proofErr w:type="spellEnd"/>
      <w:r>
        <w:t xml:space="preserve">) jest realizowana poprzez przesłanie nowej wersji indeksu, która staje się jego wersją bieżącą (jej </w:t>
      </w:r>
      <w:proofErr w:type="spellStart"/>
      <w:r>
        <w:t>availabilityStatus</w:t>
      </w:r>
      <w:proofErr w:type="spellEnd"/>
      <w:r>
        <w:t xml:space="preserve"> przyjmuje wartość </w:t>
      </w:r>
      <w:proofErr w:type="spellStart"/>
      <w:r w:rsidRPr="2771DD3E">
        <w:rPr>
          <w:i/>
          <w:iCs/>
        </w:rPr>
        <w:t>Approved</w:t>
      </w:r>
      <w:proofErr w:type="spellEnd"/>
      <w:r>
        <w:t xml:space="preserve">) oraz anulowanie wersji poprzedniej (ustawienie </w:t>
      </w:r>
      <w:proofErr w:type="spellStart"/>
      <w:r>
        <w:t>availabilityStatus</w:t>
      </w:r>
      <w:proofErr w:type="spellEnd"/>
      <w:r>
        <w:t xml:space="preserve"> na wartość  </w:t>
      </w:r>
      <w:proofErr w:type="spellStart"/>
      <w:r>
        <w:t>Deprecated</w:t>
      </w:r>
      <w:proofErr w:type="spellEnd"/>
      <w:r>
        <w:t xml:space="preserve">). </w:t>
      </w:r>
    </w:p>
    <w:p w14:paraId="4C3FD42C" w14:textId="79AD4B4D" w:rsidR="2AAF670A" w:rsidRDefault="2AAF670A" w:rsidP="00DB3326">
      <w:pPr>
        <w:spacing w:line="360" w:lineRule="auto"/>
      </w:pPr>
      <w:r>
        <w:t>W wysyłanym indeksie wymagany jest atrybut lid (</w:t>
      </w:r>
      <w:proofErr w:type="spellStart"/>
      <w:r>
        <w:t>logicalID</w:t>
      </w:r>
      <w:proofErr w:type="spellEnd"/>
      <w:r>
        <w:t xml:space="preserve">). W przypadku każdej kolejnej modyfikacji atrybut musi mieć tę samą wartość i musi być to wartość zapisana w rejestrze w pierwszej wersji obiektu. Funkcjonalnie odpowiada on atrybutowi </w:t>
      </w:r>
      <w:proofErr w:type="spellStart"/>
      <w:r>
        <w:t>setId</w:t>
      </w:r>
      <w:proofErr w:type="spellEnd"/>
      <w:r>
        <w:t xml:space="preserve"> standardu HL7 CDA, z tą różnicą, że </w:t>
      </w:r>
      <w:proofErr w:type="spellStart"/>
      <w:r>
        <w:t>setId</w:t>
      </w:r>
      <w:proofErr w:type="spellEnd"/>
      <w:r>
        <w:t xml:space="preserve"> w HL7 dotyczy grupowania wersji dokumentu CDA, natomiast lid  grupowania indeksów zawierających informacje o danym dokumencie medycznym.</w:t>
      </w:r>
    </w:p>
    <w:p w14:paraId="7B9E60EB" w14:textId="77777777" w:rsidR="2AAF670A" w:rsidRDefault="2AAF670A" w:rsidP="00DB3326">
      <w:pPr>
        <w:spacing w:line="360" w:lineRule="auto"/>
      </w:pPr>
      <w:r>
        <w:t xml:space="preserve">Ponadto, asocjacja </w:t>
      </w:r>
      <w:proofErr w:type="spellStart"/>
      <w:r>
        <w:t>HasMember</w:t>
      </w:r>
      <w:proofErr w:type="spellEnd"/>
      <w:r>
        <w:t xml:space="preserve"> wysyłki i indeksu musi mieć Slot o nazwie </w:t>
      </w:r>
      <w:proofErr w:type="spellStart"/>
      <w:r>
        <w:t>PreviousVersion</w:t>
      </w:r>
      <w:proofErr w:type="spellEnd"/>
      <w:r>
        <w:t xml:space="preserve">, mający pojedynczą wartość – numer poprzedniej wersji, która zostanie zastąpiona. </w:t>
      </w:r>
    </w:p>
    <w:p w14:paraId="20A8E291" w14:textId="027EBC6A" w:rsidR="2AAF670A" w:rsidRDefault="66024B57" w:rsidP="00DB3326">
      <w:pPr>
        <w:spacing w:line="360" w:lineRule="auto"/>
      </w:pPr>
      <w:r>
        <w:t xml:space="preserve">Dodatkowo, poza ww. atrybutem lid, nowy oraz istniejący indeks muszą mieć te same wartości atrybutów </w:t>
      </w:r>
      <w:proofErr w:type="spellStart"/>
      <w:r>
        <w:t>uniqueID</w:t>
      </w:r>
      <w:proofErr w:type="spellEnd"/>
      <w:r>
        <w:t xml:space="preserve"> (identyfikator dokumentu nadawany przez usługodawcę) i </w:t>
      </w:r>
      <w:proofErr w:type="spellStart"/>
      <w:r>
        <w:t>objectType</w:t>
      </w:r>
      <w:proofErr w:type="spellEnd"/>
      <w:r>
        <w:t xml:space="preserve"> (typ rejestrowanego obiektu).</w:t>
      </w:r>
    </w:p>
    <w:p w14:paraId="09E42CF8" w14:textId="476AA639" w:rsidR="53842F31" w:rsidRDefault="53842F31" w:rsidP="00DB3326">
      <w:pPr>
        <w:pStyle w:val="Akapitzlist"/>
        <w:numPr>
          <w:ilvl w:val="0"/>
          <w:numId w:val="18"/>
        </w:numPr>
        <w:spacing w:line="360" w:lineRule="auto"/>
        <w:jc w:val="left"/>
      </w:pPr>
      <w:r>
        <w:t xml:space="preserve">dla </w:t>
      </w:r>
      <w:r w:rsidR="003F0916">
        <w:t xml:space="preserve">aktualizacji danych </w:t>
      </w:r>
      <w:r>
        <w:t>folderu 3.57.4.1.3.3.3</w:t>
      </w:r>
    </w:p>
    <w:p w14:paraId="0B95EB4A" w14:textId="0561CB48" w:rsidR="07C8A5CA" w:rsidRDefault="07C8A5CA" w:rsidP="00DB3326">
      <w:pPr>
        <w:spacing w:line="360" w:lineRule="auto"/>
      </w:pPr>
      <w:r>
        <w:t>Modyf</w:t>
      </w:r>
      <w:r w:rsidR="001F70CE">
        <w:t>i</w:t>
      </w:r>
      <w:r>
        <w:t xml:space="preserve">kacja metadanych folderu (Folder) jest realizowana poprzez przesłanie nowej wersji </w:t>
      </w:r>
      <w:r w:rsidR="64B07364">
        <w:t>folderu</w:t>
      </w:r>
      <w:r>
        <w:t xml:space="preserve">, która staje się jego wersją bieżącą (jej </w:t>
      </w:r>
      <w:proofErr w:type="spellStart"/>
      <w:r>
        <w:t>availabilityStatus</w:t>
      </w:r>
      <w:proofErr w:type="spellEnd"/>
      <w:r>
        <w:t xml:space="preserve"> przyjmuje wartość </w:t>
      </w:r>
      <w:proofErr w:type="spellStart"/>
      <w:r w:rsidRPr="2771DD3E">
        <w:rPr>
          <w:i/>
          <w:iCs/>
        </w:rPr>
        <w:t>Approved</w:t>
      </w:r>
      <w:proofErr w:type="spellEnd"/>
      <w:r>
        <w:t xml:space="preserve">) oraz anulowanie wersji poprzedniej (ustawienie </w:t>
      </w:r>
      <w:proofErr w:type="spellStart"/>
      <w:r>
        <w:t>availabilityStatus</w:t>
      </w:r>
      <w:proofErr w:type="spellEnd"/>
      <w:r>
        <w:t xml:space="preserve"> na wartość  </w:t>
      </w:r>
      <w:proofErr w:type="spellStart"/>
      <w:r>
        <w:t>Deprecated</w:t>
      </w:r>
      <w:proofErr w:type="spellEnd"/>
      <w:r>
        <w:t xml:space="preserve">). </w:t>
      </w:r>
    </w:p>
    <w:p w14:paraId="39B21B15" w14:textId="3B364DD5" w:rsidR="07C8A5CA" w:rsidRDefault="07C8A5CA" w:rsidP="00DB3326">
      <w:pPr>
        <w:spacing w:line="360" w:lineRule="auto"/>
      </w:pPr>
      <w:r>
        <w:t>W wysyłanym folderze</w:t>
      </w:r>
      <w:r w:rsidR="11A6FB72">
        <w:t xml:space="preserve"> </w:t>
      </w:r>
      <w:r>
        <w:t>wymagany jest atrybut lid (</w:t>
      </w:r>
      <w:proofErr w:type="spellStart"/>
      <w:r>
        <w:t>logicalID</w:t>
      </w:r>
      <w:proofErr w:type="spellEnd"/>
      <w:r>
        <w:t>).</w:t>
      </w:r>
    </w:p>
    <w:p w14:paraId="0DB3F4FB" w14:textId="41F038B4" w:rsidR="07C8A5CA" w:rsidRDefault="07C8A5CA" w:rsidP="00DB3326">
      <w:pPr>
        <w:spacing w:line="360" w:lineRule="auto"/>
      </w:pPr>
      <w:r>
        <w:t xml:space="preserve">Ponadto, asocjacja </w:t>
      </w:r>
      <w:proofErr w:type="spellStart"/>
      <w:r>
        <w:t>HasMember</w:t>
      </w:r>
      <w:proofErr w:type="spellEnd"/>
      <w:r>
        <w:t xml:space="preserve"> wysyłki i folderu musi mieć Slot o nazwie </w:t>
      </w:r>
      <w:proofErr w:type="spellStart"/>
      <w:r>
        <w:t>PreviousVersion</w:t>
      </w:r>
      <w:proofErr w:type="spellEnd"/>
      <w:r>
        <w:t xml:space="preserve">, mający pojedynczą wartość – numer poprzedniej wersji, która zostanie zastąpiona. </w:t>
      </w:r>
    </w:p>
    <w:p w14:paraId="7E6A38FE" w14:textId="65C5BFAD" w:rsidR="003F3C77" w:rsidRDefault="1DF5EA4F" w:rsidP="00DB3326">
      <w:pPr>
        <w:spacing w:line="360" w:lineRule="auto"/>
      </w:pPr>
      <w:r>
        <w:t xml:space="preserve">Dodatkowo, poza ww. atrybutem lid, nowy oraz istniejący </w:t>
      </w:r>
      <w:r w:rsidR="1F5BF109">
        <w:t xml:space="preserve">folder </w:t>
      </w:r>
      <w:r>
        <w:t xml:space="preserve">muszą mieć te same wartości atrybutów </w:t>
      </w:r>
      <w:proofErr w:type="spellStart"/>
      <w:r>
        <w:t>uniqueID</w:t>
      </w:r>
      <w:proofErr w:type="spellEnd"/>
      <w:r>
        <w:t xml:space="preserve"> (identyfikator </w:t>
      </w:r>
      <w:r w:rsidR="1EFD44D6">
        <w:t xml:space="preserve">folderu </w:t>
      </w:r>
      <w:r>
        <w:t>nadawany przez usługodawcę)</w:t>
      </w:r>
      <w:r w:rsidR="5037FE87">
        <w:t xml:space="preserve">Walidacje </w:t>
      </w:r>
      <w:r w:rsidR="67ABCB90">
        <w:t>metadanych</w:t>
      </w:r>
    </w:p>
    <w:p w14:paraId="2DA32727" w14:textId="79782C7E" w:rsidR="00A83886" w:rsidRDefault="00A83886" w:rsidP="00DB3326">
      <w:pPr>
        <w:spacing w:before="40" w:after="80" w:line="360" w:lineRule="auto"/>
        <w:jc w:val="left"/>
      </w:pPr>
      <w:r>
        <w:t xml:space="preserve">Mechanizm walidacji </w:t>
      </w:r>
      <w:r w:rsidR="004D52DD">
        <w:t xml:space="preserve">metadanych </w:t>
      </w:r>
      <w:r>
        <w:t>obejm</w:t>
      </w:r>
      <w:r w:rsidR="00F26A4A">
        <w:t>uj</w:t>
      </w:r>
      <w:r>
        <w:t>e:</w:t>
      </w:r>
    </w:p>
    <w:p w14:paraId="2436627B" w14:textId="77777777" w:rsidR="00A83886" w:rsidRPr="00A83886" w:rsidRDefault="00A83886" w:rsidP="00DB3326">
      <w:pPr>
        <w:pStyle w:val="Akapitzlist"/>
        <w:numPr>
          <w:ilvl w:val="0"/>
          <w:numId w:val="34"/>
        </w:numPr>
        <w:spacing w:line="360" w:lineRule="auto"/>
        <w:jc w:val="left"/>
      </w:pPr>
      <w:r>
        <w:rPr>
          <w:rFonts w:ascii="Arial" w:hAnsi="Arial" w:cs="Arial"/>
        </w:rPr>
        <w:lastRenderedPageBreak/>
        <w:t>Reguły techniczne (zgodność z XSD, wymagalność/opcjonalność atrybutów</w:t>
      </w:r>
      <w:r w:rsidR="00AB5DED">
        <w:rPr>
          <w:rFonts w:ascii="Arial" w:hAnsi="Arial" w:cs="Arial"/>
        </w:rPr>
        <w:t xml:space="preserve"> </w:t>
      </w:r>
      <w:r>
        <w:rPr>
          <w:rFonts w:ascii="Arial" w:hAnsi="Arial" w:cs="Arial"/>
        </w:rPr>
        <w:t>/</w:t>
      </w:r>
      <w:r w:rsidR="00AB5DED">
        <w:rPr>
          <w:rFonts w:ascii="Arial" w:hAnsi="Arial" w:cs="Arial"/>
        </w:rPr>
        <w:t xml:space="preserve"> </w:t>
      </w:r>
      <w:r>
        <w:rPr>
          <w:rFonts w:ascii="Arial" w:hAnsi="Arial" w:cs="Arial"/>
        </w:rPr>
        <w:t xml:space="preserve">metadanych, </w:t>
      </w:r>
      <w:r w:rsidR="00AB5DED">
        <w:rPr>
          <w:rFonts w:ascii="Arial" w:hAnsi="Arial" w:cs="Arial"/>
        </w:rPr>
        <w:t>w</w:t>
      </w:r>
      <w:r w:rsidR="00AB5DED" w:rsidRPr="00AB5DED">
        <w:rPr>
          <w:rFonts w:ascii="Arial" w:hAnsi="Arial" w:cs="Arial"/>
        </w:rPr>
        <w:t>ym</w:t>
      </w:r>
      <w:r w:rsidR="00AB5DED">
        <w:rPr>
          <w:rFonts w:ascii="Arial" w:hAnsi="Arial" w:cs="Arial"/>
        </w:rPr>
        <w:t>agalność</w:t>
      </w:r>
      <w:r w:rsidR="004D52DD">
        <w:rPr>
          <w:rFonts w:ascii="Arial" w:hAnsi="Arial" w:cs="Arial"/>
        </w:rPr>
        <w:t>/opcjonalność</w:t>
      </w:r>
      <w:r w:rsidR="00AB5DED">
        <w:rPr>
          <w:rFonts w:ascii="Arial" w:hAnsi="Arial" w:cs="Arial"/>
        </w:rPr>
        <w:t xml:space="preserve"> kryteriów wyszukiwania, </w:t>
      </w:r>
      <w:r>
        <w:rPr>
          <w:rFonts w:ascii="Arial" w:hAnsi="Arial" w:cs="Arial"/>
        </w:rPr>
        <w:t>typy i formaty danych, powiązania etc.)</w:t>
      </w:r>
    </w:p>
    <w:p w14:paraId="72724199" w14:textId="77777777" w:rsidR="00A83886" w:rsidRPr="0074316F" w:rsidRDefault="00A83886" w:rsidP="00DB3326">
      <w:pPr>
        <w:pStyle w:val="Akapitzlist"/>
        <w:numPr>
          <w:ilvl w:val="0"/>
          <w:numId w:val="34"/>
        </w:numPr>
        <w:spacing w:line="360" w:lineRule="auto"/>
        <w:jc w:val="left"/>
      </w:pPr>
      <w:r>
        <w:rPr>
          <w:rFonts w:ascii="Arial" w:hAnsi="Arial" w:cs="Arial"/>
        </w:rPr>
        <w:t>Reguły biznesowe</w:t>
      </w:r>
    </w:p>
    <w:p w14:paraId="1386CF5F" w14:textId="6C6281F5" w:rsidR="0074316F" w:rsidRPr="0074316F" w:rsidRDefault="0074316F" w:rsidP="00DB3326">
      <w:pPr>
        <w:pStyle w:val="Akapitzlist"/>
        <w:numPr>
          <w:ilvl w:val="0"/>
          <w:numId w:val="34"/>
        </w:numPr>
        <w:spacing w:line="360" w:lineRule="auto"/>
        <w:jc w:val="left"/>
        <w:rPr>
          <w:rFonts w:ascii="Arial" w:hAnsi="Arial" w:cs="Arial"/>
        </w:rPr>
      </w:pPr>
      <w:r w:rsidRPr="0074316F">
        <w:rPr>
          <w:rFonts w:ascii="Arial" w:hAnsi="Arial" w:cs="Arial"/>
        </w:rPr>
        <w:t>Obsługę błędów</w:t>
      </w:r>
      <w:r w:rsidR="00121BE0">
        <w:rPr>
          <w:rFonts w:ascii="Arial" w:hAnsi="Arial" w:cs="Arial"/>
        </w:rPr>
        <w:t xml:space="preserve"> (zgodnie z </w:t>
      </w:r>
      <w:r w:rsidR="00121BE0" w:rsidRPr="00121BE0">
        <w:rPr>
          <w:rFonts w:ascii="Arial" w:hAnsi="Arial" w:cs="Arial"/>
        </w:rPr>
        <w:t>ITI TF-3</w:t>
      </w:r>
      <w:r w:rsidR="00FD19A1">
        <w:rPr>
          <w:rStyle w:val="Odwoanieprzypisudolnego"/>
          <w:rFonts w:ascii="Arial" w:hAnsi="Arial" w:cs="Arial"/>
        </w:rPr>
        <w:footnoteReference w:id="7"/>
      </w:r>
      <w:r w:rsidR="00121BE0">
        <w:rPr>
          <w:rFonts w:ascii="Arial" w:hAnsi="Arial" w:cs="Arial"/>
        </w:rPr>
        <w:t>, od punktu 4.2.4)</w:t>
      </w:r>
    </w:p>
    <w:p w14:paraId="29BCB115" w14:textId="054AE6F4" w:rsidR="006E053A" w:rsidRPr="00261D35" w:rsidRDefault="003805AA" w:rsidP="00DB3326">
      <w:pPr>
        <w:spacing w:line="360" w:lineRule="auto"/>
      </w:pPr>
      <w:r>
        <w:t xml:space="preserve">Zakres technicznych i biznesowych walidacji zostanie udostępniony wraz z wystawieniem na środowisku integracyjnym usług związanych z obsługą indeksów EDM i wymiany EDM </w:t>
      </w:r>
      <w:r w:rsidR="006E053A">
        <w:rPr>
          <w:position w:val="3"/>
          <w:sz w:val="21"/>
          <w:szCs w:val="21"/>
        </w:rPr>
        <w:t xml:space="preserve">na stronie dla integratorów </w:t>
      </w:r>
      <w:r w:rsidR="16F213D7" w:rsidRPr="16F213D7">
        <w:rPr>
          <w:sz w:val="21"/>
          <w:szCs w:val="21"/>
        </w:rPr>
        <w:t>https://isus.ezdrowie.gov.pl</w:t>
      </w:r>
      <w:r w:rsidR="00BB53EF">
        <w:t>.</w:t>
      </w:r>
    </w:p>
    <w:p w14:paraId="5DC25783" w14:textId="77777777" w:rsidR="006E053A" w:rsidRDefault="006E053A" w:rsidP="00245210"/>
    <w:p w14:paraId="5FA0C203" w14:textId="77777777" w:rsidR="00DD4B7F" w:rsidRDefault="00DD4B7F" w:rsidP="00DD4B7F">
      <w:pPr>
        <w:pStyle w:val="Nagwek4"/>
        <w:numPr>
          <w:ilvl w:val="3"/>
          <w:numId w:val="19"/>
        </w:numPr>
      </w:pPr>
      <w:r>
        <w:t>Autoryzacja dostępu do danych</w:t>
      </w:r>
    </w:p>
    <w:p w14:paraId="353FD4F1" w14:textId="77777777" w:rsidR="00DD4B7F" w:rsidRDefault="00DD4B7F" w:rsidP="00DD4B7F">
      <w:pPr>
        <w:pStyle w:val="Nagwek4"/>
        <w:numPr>
          <w:ilvl w:val="4"/>
          <w:numId w:val="19"/>
        </w:numPr>
      </w:pPr>
      <w:r>
        <w:t>Wyszukiwanie metadanych EDM (ITI-18)</w:t>
      </w:r>
    </w:p>
    <w:p w14:paraId="7458362E" w14:textId="77777777" w:rsidR="00AA1092" w:rsidRDefault="00DD4B7F" w:rsidP="00DD4B7F">
      <w:r>
        <w:t xml:space="preserve">W ramach wyszukiwania metadanych w rejestrze Domeny Podmiotu realizowana jest autoryzacja dostępu do danych. W ramach autoryzacji dostępu wykorzystywana jest lista polityk, które obowiązują w Domenie Podmiotu (szczegóły w rozdziale </w:t>
      </w:r>
      <w:r>
        <w:fldChar w:fldCharType="begin"/>
      </w:r>
      <w:r>
        <w:instrText xml:space="preserve"> REF _Ref139443183 \h </w:instrText>
      </w:r>
      <w:r>
        <w:fldChar w:fldCharType="separate"/>
      </w:r>
      <w:r>
        <w:t>Polityki dostępu do danych</w:t>
      </w:r>
      <w:r>
        <w:fldChar w:fldCharType="end"/>
      </w:r>
      <w:r>
        <w:t>).</w:t>
      </w:r>
    </w:p>
    <w:p w14:paraId="6CD8F1F2" w14:textId="54402249" w:rsidR="00DD4B7F" w:rsidRDefault="00AA1092" w:rsidP="00DD4B7F">
      <w:r>
        <w:t>W odpowiedzi System zwraca listę obiektów, do których strona żądająca posiada dostęp oraz które spełniają kryteria wskazane w żądaniu. W szczególności lista obiektów może być pusta.</w:t>
      </w:r>
    </w:p>
    <w:p w14:paraId="30B8D30A" w14:textId="71488514" w:rsidR="00AA1092" w:rsidRDefault="00AA1092" w:rsidP="00DD4B7F">
      <w:r>
        <w:t>W przypadku kiedy strona żądają nie ma dostępu do danych, zwracane jest</w:t>
      </w:r>
      <w:r w:rsidR="00186315">
        <w:t xml:space="preserve"> jedno</w:t>
      </w:r>
      <w:r>
        <w:t xml:space="preserve"> ostrzeżenie</w:t>
      </w:r>
      <w:r w:rsidR="00186315">
        <w:t xml:space="preserve"> niezależnie od liczby obiektów, które nie zostały zwrócone z powodu braku dostępu</w:t>
      </w:r>
      <w:r>
        <w:t xml:space="preserve">. </w:t>
      </w:r>
    </w:p>
    <w:p w14:paraId="55C0D4E6" w14:textId="77777777" w:rsidR="00AA1092" w:rsidRPr="00AA1092" w:rsidRDefault="00AA1092" w:rsidP="00AA1092">
      <w:pPr>
        <w:shd w:val="clear" w:color="auto" w:fill="FFFFFF"/>
        <w:spacing w:before="0" w:after="0" w:line="240" w:lineRule="auto"/>
        <w:jc w:val="left"/>
        <w:rPr>
          <w:rFonts w:ascii="Courier New" w:hAnsi="Courier New" w:cs="Courier New"/>
          <w:color w:val="080808"/>
          <w:sz w:val="20"/>
          <w:szCs w:val="20"/>
          <w:lang w:eastAsia="pl-PL"/>
        </w:rPr>
      </w:pPr>
      <w:r w:rsidRPr="00AA1092">
        <w:rPr>
          <w:rFonts w:ascii="Courier New" w:hAnsi="Courier New" w:cs="Courier New"/>
          <w:color w:val="080808"/>
          <w:sz w:val="20"/>
          <w:szCs w:val="20"/>
          <w:lang w:eastAsia="pl-PL"/>
        </w:rPr>
        <w:t>&lt;</w:t>
      </w:r>
      <w:proofErr w:type="spellStart"/>
      <w:r w:rsidRPr="00AA1092">
        <w:rPr>
          <w:rFonts w:ascii="Courier New" w:hAnsi="Courier New" w:cs="Courier New"/>
          <w:color w:val="871094"/>
          <w:sz w:val="20"/>
          <w:szCs w:val="20"/>
          <w:lang w:eastAsia="pl-PL"/>
        </w:rPr>
        <w:t>query</w:t>
      </w:r>
      <w:r w:rsidRPr="00AA1092">
        <w:rPr>
          <w:rFonts w:ascii="Courier New" w:hAnsi="Courier New" w:cs="Courier New"/>
          <w:color w:val="0033B3"/>
          <w:sz w:val="20"/>
          <w:szCs w:val="20"/>
          <w:lang w:eastAsia="pl-PL"/>
        </w:rPr>
        <w:t>:AdhocQueryResponse</w:t>
      </w:r>
      <w:proofErr w:type="spellEnd"/>
      <w:r w:rsidRPr="00AA1092">
        <w:rPr>
          <w:rFonts w:ascii="Courier New" w:hAnsi="Courier New" w:cs="Courier New"/>
          <w:color w:val="0033B3"/>
          <w:sz w:val="20"/>
          <w:szCs w:val="20"/>
          <w:lang w:eastAsia="pl-PL"/>
        </w:rPr>
        <w:br/>
        <w:t xml:space="preserve">    </w:t>
      </w:r>
      <w:r w:rsidRPr="00AA1092">
        <w:rPr>
          <w:rFonts w:ascii="Courier New" w:hAnsi="Courier New" w:cs="Courier New"/>
          <w:color w:val="174AD4"/>
          <w:sz w:val="20"/>
          <w:szCs w:val="20"/>
          <w:lang w:eastAsia="pl-PL"/>
        </w:rPr>
        <w:t>status</w:t>
      </w:r>
      <w:r w:rsidRPr="00AA1092">
        <w:rPr>
          <w:rFonts w:ascii="Courier New" w:hAnsi="Courier New" w:cs="Courier New"/>
          <w:color w:val="067D17"/>
          <w:sz w:val="20"/>
          <w:szCs w:val="20"/>
          <w:lang w:eastAsia="pl-PL"/>
        </w:rPr>
        <w:t>="urn:oasis:names:tc:ebxml-regrep:ResponseStatusType:Success"</w:t>
      </w:r>
      <w:r w:rsidRPr="00AA1092">
        <w:rPr>
          <w:rFonts w:ascii="Courier New" w:hAnsi="Courier New" w:cs="Courier New"/>
          <w:color w:val="067D17"/>
          <w:sz w:val="20"/>
          <w:szCs w:val="20"/>
          <w:lang w:eastAsia="pl-PL"/>
        </w:rPr>
        <w:br/>
        <w:t xml:space="preserve">    </w:t>
      </w:r>
      <w:proofErr w:type="spellStart"/>
      <w:r w:rsidRPr="00AA1092">
        <w:rPr>
          <w:rFonts w:ascii="Courier New" w:hAnsi="Courier New" w:cs="Courier New"/>
          <w:color w:val="174AD4"/>
          <w:sz w:val="20"/>
          <w:szCs w:val="20"/>
          <w:lang w:eastAsia="pl-PL"/>
        </w:rPr>
        <w:t>xmlns:</w:t>
      </w:r>
      <w:r w:rsidRPr="00AA1092">
        <w:rPr>
          <w:rFonts w:ascii="Courier New" w:hAnsi="Courier New" w:cs="Courier New"/>
          <w:color w:val="871094"/>
          <w:sz w:val="20"/>
          <w:szCs w:val="20"/>
          <w:lang w:eastAsia="pl-PL"/>
        </w:rPr>
        <w:t>rs</w:t>
      </w:r>
      <w:proofErr w:type="spellEnd"/>
      <w:r w:rsidRPr="00AA1092">
        <w:rPr>
          <w:rFonts w:ascii="Courier New" w:hAnsi="Courier New" w:cs="Courier New"/>
          <w:color w:val="067D17"/>
          <w:sz w:val="20"/>
          <w:szCs w:val="20"/>
          <w:lang w:eastAsia="pl-PL"/>
        </w:rPr>
        <w:t>="urn:oasis:names:tc:ebxml-regrep:xsd:rs:3.0"</w:t>
      </w:r>
      <w:r w:rsidRPr="00AA1092">
        <w:rPr>
          <w:rFonts w:ascii="Courier New" w:hAnsi="Courier New" w:cs="Courier New"/>
          <w:color w:val="067D17"/>
          <w:sz w:val="20"/>
          <w:szCs w:val="20"/>
          <w:lang w:eastAsia="pl-PL"/>
        </w:rPr>
        <w:br/>
        <w:t xml:space="preserve">    </w:t>
      </w:r>
      <w:proofErr w:type="spellStart"/>
      <w:r w:rsidRPr="00AA1092">
        <w:rPr>
          <w:rFonts w:ascii="Courier New" w:hAnsi="Courier New" w:cs="Courier New"/>
          <w:color w:val="174AD4"/>
          <w:sz w:val="20"/>
          <w:szCs w:val="20"/>
          <w:lang w:eastAsia="pl-PL"/>
        </w:rPr>
        <w:t>xmlns:</w:t>
      </w:r>
      <w:r w:rsidRPr="00AA1092">
        <w:rPr>
          <w:rFonts w:ascii="Courier New" w:hAnsi="Courier New" w:cs="Courier New"/>
          <w:color w:val="871094"/>
          <w:sz w:val="20"/>
          <w:szCs w:val="20"/>
          <w:lang w:eastAsia="pl-PL"/>
        </w:rPr>
        <w:t>rim</w:t>
      </w:r>
      <w:proofErr w:type="spellEnd"/>
      <w:r w:rsidRPr="00AA1092">
        <w:rPr>
          <w:rFonts w:ascii="Courier New" w:hAnsi="Courier New" w:cs="Courier New"/>
          <w:color w:val="067D17"/>
          <w:sz w:val="20"/>
          <w:szCs w:val="20"/>
          <w:lang w:eastAsia="pl-PL"/>
        </w:rPr>
        <w:t>="urn:oasis:names:tc:ebxml-regrep:xsd:rim:3.0"</w:t>
      </w:r>
      <w:r w:rsidRPr="00AA1092">
        <w:rPr>
          <w:rFonts w:ascii="Courier New" w:hAnsi="Courier New" w:cs="Courier New"/>
          <w:color w:val="067D17"/>
          <w:sz w:val="20"/>
          <w:szCs w:val="20"/>
          <w:lang w:eastAsia="pl-PL"/>
        </w:rPr>
        <w:br/>
        <w:t xml:space="preserve">    </w:t>
      </w:r>
      <w:proofErr w:type="spellStart"/>
      <w:r w:rsidRPr="00AA1092">
        <w:rPr>
          <w:rFonts w:ascii="Courier New" w:hAnsi="Courier New" w:cs="Courier New"/>
          <w:color w:val="174AD4"/>
          <w:sz w:val="20"/>
          <w:szCs w:val="20"/>
          <w:lang w:eastAsia="pl-PL"/>
        </w:rPr>
        <w:t>xmlns:</w:t>
      </w:r>
      <w:r w:rsidRPr="00AA1092">
        <w:rPr>
          <w:rFonts w:ascii="Courier New" w:hAnsi="Courier New" w:cs="Courier New"/>
          <w:color w:val="871094"/>
          <w:sz w:val="20"/>
          <w:szCs w:val="20"/>
          <w:lang w:eastAsia="pl-PL"/>
        </w:rPr>
        <w:t>query</w:t>
      </w:r>
      <w:proofErr w:type="spellEnd"/>
      <w:r w:rsidRPr="00AA1092">
        <w:rPr>
          <w:rFonts w:ascii="Courier New" w:hAnsi="Courier New" w:cs="Courier New"/>
          <w:color w:val="067D17"/>
          <w:sz w:val="20"/>
          <w:szCs w:val="20"/>
          <w:lang w:eastAsia="pl-PL"/>
        </w:rPr>
        <w:t xml:space="preserve">="urn:oasis:names:tc:ebxml-regrep:xsd:query:3.0" </w:t>
      </w:r>
      <w:r w:rsidRPr="00AA1092">
        <w:rPr>
          <w:rFonts w:ascii="Courier New" w:hAnsi="Courier New" w:cs="Courier New"/>
          <w:color w:val="080808"/>
          <w:sz w:val="20"/>
          <w:szCs w:val="20"/>
          <w:lang w:eastAsia="pl-PL"/>
        </w:rPr>
        <w:t>&gt;</w:t>
      </w:r>
      <w:r w:rsidRPr="00AA1092">
        <w:rPr>
          <w:rFonts w:ascii="Courier New" w:hAnsi="Courier New" w:cs="Courier New"/>
          <w:color w:val="080808"/>
          <w:sz w:val="20"/>
          <w:szCs w:val="20"/>
          <w:lang w:eastAsia="pl-PL"/>
        </w:rPr>
        <w:br/>
        <w:t xml:space="preserve">    &lt;</w:t>
      </w:r>
      <w:proofErr w:type="spellStart"/>
      <w:r w:rsidRPr="00AA1092">
        <w:rPr>
          <w:rFonts w:ascii="Courier New" w:hAnsi="Courier New" w:cs="Courier New"/>
          <w:color w:val="871094"/>
          <w:sz w:val="20"/>
          <w:szCs w:val="20"/>
          <w:lang w:eastAsia="pl-PL"/>
        </w:rPr>
        <w:t>rs</w:t>
      </w:r>
      <w:r w:rsidRPr="00AA1092">
        <w:rPr>
          <w:rFonts w:ascii="Courier New" w:hAnsi="Courier New" w:cs="Courier New"/>
          <w:color w:val="0033B3"/>
          <w:sz w:val="20"/>
          <w:szCs w:val="20"/>
          <w:lang w:eastAsia="pl-PL"/>
        </w:rPr>
        <w:t>:RegistryErrorList</w:t>
      </w:r>
      <w:proofErr w:type="spellEnd"/>
      <w:r w:rsidRPr="00AA1092">
        <w:rPr>
          <w:rFonts w:ascii="Courier New" w:hAnsi="Courier New" w:cs="Courier New"/>
          <w:color w:val="0033B3"/>
          <w:sz w:val="20"/>
          <w:szCs w:val="20"/>
          <w:lang w:eastAsia="pl-PL"/>
        </w:rPr>
        <w:br/>
      </w:r>
      <w:r w:rsidRPr="00AA1092">
        <w:rPr>
          <w:rFonts w:ascii="Courier New" w:hAnsi="Courier New" w:cs="Courier New"/>
          <w:color w:val="0033B3"/>
          <w:sz w:val="20"/>
          <w:szCs w:val="20"/>
          <w:lang w:eastAsia="pl-PL"/>
        </w:rPr>
        <w:lastRenderedPageBreak/>
        <w:t xml:space="preserve">    </w:t>
      </w:r>
      <w:r w:rsidRPr="00AA1092">
        <w:rPr>
          <w:rFonts w:ascii="Courier New" w:hAnsi="Courier New" w:cs="Courier New"/>
          <w:color w:val="174AD4"/>
          <w:sz w:val="20"/>
          <w:szCs w:val="20"/>
          <w:lang w:eastAsia="pl-PL"/>
        </w:rPr>
        <w:t>highestSeverity</w:t>
      </w:r>
      <w:r w:rsidRPr="00AA1092">
        <w:rPr>
          <w:rFonts w:ascii="Courier New" w:hAnsi="Courier New" w:cs="Courier New"/>
          <w:color w:val="067D17"/>
          <w:sz w:val="20"/>
          <w:szCs w:val="20"/>
          <w:lang w:eastAsia="pl-PL"/>
        </w:rPr>
        <w:t>="urn:oasis:names:tc:ebxml-regrep:ErrorSeverityType:Warning"</w:t>
      </w:r>
      <w:r w:rsidRPr="00AA1092">
        <w:rPr>
          <w:rFonts w:ascii="Courier New" w:hAnsi="Courier New" w:cs="Courier New"/>
          <w:color w:val="080808"/>
          <w:sz w:val="20"/>
          <w:szCs w:val="20"/>
          <w:lang w:eastAsia="pl-PL"/>
        </w:rPr>
        <w:t>&gt;</w:t>
      </w:r>
      <w:r w:rsidRPr="00AA1092">
        <w:rPr>
          <w:rFonts w:ascii="Courier New" w:hAnsi="Courier New" w:cs="Courier New"/>
          <w:color w:val="080808"/>
          <w:sz w:val="20"/>
          <w:szCs w:val="20"/>
          <w:lang w:eastAsia="pl-PL"/>
        </w:rPr>
        <w:br/>
        <w:t xml:space="preserve">        &lt;</w:t>
      </w:r>
      <w:proofErr w:type="spellStart"/>
      <w:r w:rsidRPr="00AA1092">
        <w:rPr>
          <w:rFonts w:ascii="Courier New" w:hAnsi="Courier New" w:cs="Courier New"/>
          <w:color w:val="871094"/>
          <w:sz w:val="20"/>
          <w:szCs w:val="20"/>
          <w:lang w:eastAsia="pl-PL"/>
        </w:rPr>
        <w:t>rs</w:t>
      </w:r>
      <w:r w:rsidRPr="00AA1092">
        <w:rPr>
          <w:rFonts w:ascii="Courier New" w:hAnsi="Courier New" w:cs="Courier New"/>
          <w:color w:val="0033B3"/>
          <w:sz w:val="20"/>
          <w:szCs w:val="20"/>
          <w:lang w:eastAsia="pl-PL"/>
        </w:rPr>
        <w:t>:RegistryError</w:t>
      </w:r>
      <w:proofErr w:type="spellEnd"/>
      <w:r w:rsidRPr="00AA1092">
        <w:rPr>
          <w:rFonts w:ascii="Courier New" w:hAnsi="Courier New" w:cs="Courier New"/>
          <w:color w:val="0033B3"/>
          <w:sz w:val="20"/>
          <w:szCs w:val="20"/>
          <w:lang w:eastAsia="pl-PL"/>
        </w:rPr>
        <w:br/>
        <w:t xml:space="preserve">    </w:t>
      </w:r>
      <w:proofErr w:type="spellStart"/>
      <w:r w:rsidRPr="00AA1092">
        <w:rPr>
          <w:rFonts w:ascii="Courier New" w:hAnsi="Courier New" w:cs="Courier New"/>
          <w:color w:val="174AD4"/>
          <w:sz w:val="20"/>
          <w:szCs w:val="20"/>
          <w:lang w:eastAsia="pl-PL"/>
        </w:rPr>
        <w:t>codeContext</w:t>
      </w:r>
      <w:proofErr w:type="spellEnd"/>
      <w:r w:rsidRPr="00AA1092">
        <w:rPr>
          <w:rFonts w:ascii="Courier New" w:hAnsi="Courier New" w:cs="Courier New"/>
          <w:color w:val="067D17"/>
          <w:sz w:val="20"/>
          <w:szCs w:val="20"/>
          <w:lang w:eastAsia="pl-PL"/>
        </w:rPr>
        <w:t>="Niekompletna lista wyników, istnieją dokumenty, do których nie masz dostępu"</w:t>
      </w:r>
      <w:r w:rsidRPr="00AA1092">
        <w:rPr>
          <w:rFonts w:ascii="Courier New" w:hAnsi="Courier New" w:cs="Courier New"/>
          <w:color w:val="067D17"/>
          <w:sz w:val="20"/>
          <w:szCs w:val="20"/>
          <w:lang w:eastAsia="pl-PL"/>
        </w:rPr>
        <w:br/>
        <w:t xml:space="preserve">    </w:t>
      </w:r>
      <w:proofErr w:type="spellStart"/>
      <w:r w:rsidRPr="00AA1092">
        <w:rPr>
          <w:rFonts w:ascii="Courier New" w:hAnsi="Courier New" w:cs="Courier New"/>
          <w:color w:val="174AD4"/>
          <w:sz w:val="20"/>
          <w:szCs w:val="20"/>
          <w:lang w:eastAsia="pl-PL"/>
        </w:rPr>
        <w:t>errorCode</w:t>
      </w:r>
      <w:proofErr w:type="spellEnd"/>
      <w:r w:rsidRPr="00AA1092">
        <w:rPr>
          <w:rFonts w:ascii="Courier New" w:hAnsi="Courier New" w:cs="Courier New"/>
          <w:color w:val="067D17"/>
          <w:sz w:val="20"/>
          <w:szCs w:val="20"/>
          <w:lang w:eastAsia="pl-PL"/>
        </w:rPr>
        <w:t>="</w:t>
      </w:r>
      <w:proofErr w:type="spellStart"/>
      <w:r w:rsidRPr="00AA1092">
        <w:rPr>
          <w:rFonts w:ascii="Courier New" w:hAnsi="Courier New" w:cs="Courier New"/>
          <w:color w:val="067D17"/>
          <w:sz w:val="20"/>
          <w:szCs w:val="20"/>
          <w:lang w:eastAsia="pl-PL"/>
        </w:rPr>
        <w:t>IncompleteResultList</w:t>
      </w:r>
      <w:proofErr w:type="spellEnd"/>
      <w:r w:rsidRPr="00AA1092">
        <w:rPr>
          <w:rFonts w:ascii="Courier New" w:hAnsi="Courier New" w:cs="Courier New"/>
          <w:color w:val="067D17"/>
          <w:sz w:val="20"/>
          <w:szCs w:val="20"/>
          <w:lang w:eastAsia="pl-PL"/>
        </w:rPr>
        <w:t>"</w:t>
      </w:r>
      <w:r w:rsidRPr="00AA1092">
        <w:rPr>
          <w:rFonts w:ascii="Courier New" w:hAnsi="Courier New" w:cs="Courier New"/>
          <w:color w:val="067D17"/>
          <w:sz w:val="20"/>
          <w:szCs w:val="20"/>
          <w:lang w:eastAsia="pl-PL"/>
        </w:rPr>
        <w:br/>
        <w:t xml:space="preserve">    </w:t>
      </w:r>
      <w:r w:rsidRPr="00AA1092">
        <w:rPr>
          <w:rFonts w:ascii="Courier New" w:hAnsi="Courier New" w:cs="Courier New"/>
          <w:color w:val="174AD4"/>
          <w:sz w:val="20"/>
          <w:szCs w:val="20"/>
          <w:lang w:eastAsia="pl-PL"/>
        </w:rPr>
        <w:t>severity</w:t>
      </w:r>
      <w:r w:rsidRPr="00AA1092">
        <w:rPr>
          <w:rFonts w:ascii="Courier New" w:hAnsi="Courier New" w:cs="Courier New"/>
          <w:color w:val="067D17"/>
          <w:sz w:val="20"/>
          <w:szCs w:val="20"/>
          <w:lang w:eastAsia="pl-PL"/>
        </w:rPr>
        <w:t>="urn:oasis:names:tc:ebxml-regrep:ErrorSeverityType:Warning"</w:t>
      </w:r>
      <w:r w:rsidRPr="00AA1092">
        <w:rPr>
          <w:rFonts w:ascii="Courier New" w:hAnsi="Courier New" w:cs="Courier New"/>
          <w:color w:val="080808"/>
          <w:sz w:val="20"/>
          <w:szCs w:val="20"/>
          <w:lang w:eastAsia="pl-PL"/>
        </w:rPr>
        <w:t>/&gt;</w:t>
      </w:r>
      <w:r w:rsidRPr="00AA1092">
        <w:rPr>
          <w:rFonts w:ascii="Courier New" w:hAnsi="Courier New" w:cs="Courier New"/>
          <w:color w:val="080808"/>
          <w:sz w:val="20"/>
          <w:szCs w:val="20"/>
          <w:lang w:eastAsia="pl-PL"/>
        </w:rPr>
        <w:br/>
        <w:t xml:space="preserve">    &lt;/</w:t>
      </w:r>
      <w:proofErr w:type="spellStart"/>
      <w:r w:rsidRPr="00AA1092">
        <w:rPr>
          <w:rFonts w:ascii="Courier New" w:hAnsi="Courier New" w:cs="Courier New"/>
          <w:color w:val="871094"/>
          <w:sz w:val="20"/>
          <w:szCs w:val="20"/>
          <w:lang w:eastAsia="pl-PL"/>
        </w:rPr>
        <w:t>rs</w:t>
      </w:r>
      <w:r w:rsidRPr="00AA1092">
        <w:rPr>
          <w:rFonts w:ascii="Courier New" w:hAnsi="Courier New" w:cs="Courier New"/>
          <w:color w:val="0033B3"/>
          <w:sz w:val="20"/>
          <w:szCs w:val="20"/>
          <w:lang w:eastAsia="pl-PL"/>
        </w:rPr>
        <w:t>:RegistryErrorList</w:t>
      </w:r>
      <w:proofErr w:type="spellEnd"/>
      <w:r w:rsidRPr="00AA1092">
        <w:rPr>
          <w:rFonts w:ascii="Courier New" w:hAnsi="Courier New" w:cs="Courier New"/>
          <w:color w:val="080808"/>
          <w:sz w:val="20"/>
          <w:szCs w:val="20"/>
          <w:lang w:eastAsia="pl-PL"/>
        </w:rPr>
        <w:t>&gt;</w:t>
      </w:r>
      <w:r w:rsidRPr="00AA1092">
        <w:rPr>
          <w:rFonts w:ascii="Courier New" w:hAnsi="Courier New" w:cs="Courier New"/>
          <w:color w:val="080808"/>
          <w:sz w:val="20"/>
          <w:szCs w:val="20"/>
          <w:lang w:eastAsia="pl-PL"/>
        </w:rPr>
        <w:br/>
        <w:t xml:space="preserve">    &lt;</w:t>
      </w:r>
      <w:proofErr w:type="spellStart"/>
      <w:r w:rsidRPr="00AA1092">
        <w:rPr>
          <w:rFonts w:ascii="Courier New" w:hAnsi="Courier New" w:cs="Courier New"/>
          <w:color w:val="871094"/>
          <w:sz w:val="20"/>
          <w:szCs w:val="20"/>
          <w:lang w:eastAsia="pl-PL"/>
        </w:rPr>
        <w:t>rim</w:t>
      </w:r>
      <w:r w:rsidRPr="00AA1092">
        <w:rPr>
          <w:rFonts w:ascii="Courier New" w:hAnsi="Courier New" w:cs="Courier New"/>
          <w:color w:val="0033B3"/>
          <w:sz w:val="20"/>
          <w:szCs w:val="20"/>
          <w:lang w:eastAsia="pl-PL"/>
        </w:rPr>
        <w:t>:RegistryObjectList</w:t>
      </w:r>
      <w:proofErr w:type="spellEnd"/>
      <w:r w:rsidRPr="00AA1092">
        <w:rPr>
          <w:rFonts w:ascii="Courier New" w:hAnsi="Courier New" w:cs="Courier New"/>
          <w:color w:val="0033B3"/>
          <w:sz w:val="20"/>
          <w:szCs w:val="20"/>
          <w:lang w:eastAsia="pl-PL"/>
        </w:rPr>
        <w:t xml:space="preserve"> </w:t>
      </w:r>
      <w:r w:rsidRPr="00AA1092">
        <w:rPr>
          <w:rFonts w:ascii="Courier New" w:hAnsi="Courier New" w:cs="Courier New"/>
          <w:color w:val="080808"/>
          <w:sz w:val="20"/>
          <w:szCs w:val="20"/>
          <w:lang w:eastAsia="pl-PL"/>
        </w:rPr>
        <w:t>/&gt;</w:t>
      </w:r>
      <w:r w:rsidRPr="00AA1092">
        <w:rPr>
          <w:rFonts w:ascii="Courier New" w:hAnsi="Courier New" w:cs="Courier New"/>
          <w:color w:val="080808"/>
          <w:sz w:val="20"/>
          <w:szCs w:val="20"/>
          <w:lang w:eastAsia="pl-PL"/>
        </w:rPr>
        <w:br/>
        <w:t>&lt;/</w:t>
      </w:r>
      <w:proofErr w:type="spellStart"/>
      <w:r w:rsidRPr="00AA1092">
        <w:rPr>
          <w:rFonts w:ascii="Courier New" w:hAnsi="Courier New" w:cs="Courier New"/>
          <w:color w:val="871094"/>
          <w:sz w:val="20"/>
          <w:szCs w:val="20"/>
          <w:lang w:eastAsia="pl-PL"/>
        </w:rPr>
        <w:t>query</w:t>
      </w:r>
      <w:r w:rsidRPr="00AA1092">
        <w:rPr>
          <w:rFonts w:ascii="Courier New" w:hAnsi="Courier New" w:cs="Courier New"/>
          <w:color w:val="0033B3"/>
          <w:sz w:val="20"/>
          <w:szCs w:val="20"/>
          <w:lang w:eastAsia="pl-PL"/>
        </w:rPr>
        <w:t>:AdhocQueryResponse</w:t>
      </w:r>
      <w:proofErr w:type="spellEnd"/>
      <w:r w:rsidRPr="00AA1092">
        <w:rPr>
          <w:rFonts w:ascii="Courier New" w:hAnsi="Courier New" w:cs="Courier New"/>
          <w:color w:val="080808"/>
          <w:sz w:val="20"/>
          <w:szCs w:val="20"/>
          <w:lang w:eastAsia="pl-PL"/>
        </w:rPr>
        <w:t>&gt;</w:t>
      </w:r>
    </w:p>
    <w:p w14:paraId="58498DEE" w14:textId="77777777" w:rsidR="00AA1092" w:rsidRPr="00AE6BF9" w:rsidRDefault="00AA1092" w:rsidP="00DD4B7F"/>
    <w:p w14:paraId="03E79929" w14:textId="213DE1EA" w:rsidR="00AA1092" w:rsidRDefault="00DD4B7F" w:rsidP="00AA1092">
      <w:pPr>
        <w:pStyle w:val="Nagwek4"/>
        <w:numPr>
          <w:ilvl w:val="4"/>
          <w:numId w:val="19"/>
        </w:numPr>
      </w:pPr>
      <w:r>
        <w:t>Pobranie dokumentu EDM (ITI-43)</w:t>
      </w:r>
    </w:p>
    <w:p w14:paraId="5E108BAC" w14:textId="56A18A06" w:rsidR="00AA1092" w:rsidRDefault="00AA1092" w:rsidP="00AA1092">
      <w:r>
        <w:t>Usługa pobrania dokumentów EDM także realizuje autoryzację dostępu do danych. Usługa umożliwia pobieranie dokumentu w ramach jednej z dwóch domen:</w:t>
      </w:r>
    </w:p>
    <w:p w14:paraId="0E38F534" w14:textId="363438E1" w:rsidR="00AA1092" w:rsidRDefault="00AA1092" w:rsidP="00AA1092">
      <w:pPr>
        <w:pStyle w:val="Akapitzlist"/>
        <w:numPr>
          <w:ilvl w:val="0"/>
          <w:numId w:val="34"/>
        </w:numPr>
      </w:pPr>
      <w:r>
        <w:t>Domena Podmiotu,</w:t>
      </w:r>
    </w:p>
    <w:p w14:paraId="0C76E6A9" w14:textId="5604789E" w:rsidR="00AA1092" w:rsidRDefault="00AA1092" w:rsidP="00AA1092">
      <w:pPr>
        <w:pStyle w:val="Akapitzlist"/>
        <w:numPr>
          <w:ilvl w:val="0"/>
          <w:numId w:val="34"/>
        </w:numPr>
      </w:pPr>
      <w:r>
        <w:t>Domena Krajowa.</w:t>
      </w:r>
    </w:p>
    <w:p w14:paraId="04943499" w14:textId="0E27F77A" w:rsidR="00AA1092" w:rsidRDefault="00AA1092" w:rsidP="00AA1092">
      <w:r>
        <w:t>Do autoryzacji dostępu wykorzystywana jest lista polityk odpowiednia dla wskazanej domeny</w:t>
      </w:r>
      <w:r w:rsidR="00D61D99">
        <w:t xml:space="preserve"> (szczegóły w rozdziale </w:t>
      </w:r>
      <w:r w:rsidR="00D61D99">
        <w:fldChar w:fldCharType="begin"/>
      </w:r>
      <w:r w:rsidR="00D61D99">
        <w:instrText xml:space="preserve"> REF _Ref139443183 \h </w:instrText>
      </w:r>
      <w:r w:rsidR="00D61D99">
        <w:fldChar w:fldCharType="separate"/>
      </w:r>
      <w:r w:rsidR="00D61D99">
        <w:t>Polityki dostępu do danych</w:t>
      </w:r>
      <w:r w:rsidR="00D61D99">
        <w:fldChar w:fldCharType="end"/>
      </w:r>
      <w:r w:rsidR="00D61D99">
        <w:t>).</w:t>
      </w:r>
    </w:p>
    <w:p w14:paraId="2E4DC5A2" w14:textId="18A2ECF5" w:rsidR="00D61D99" w:rsidRDefault="00D61D99" w:rsidP="00AA1092">
      <w:r>
        <w:t>W przypadku kiedy strona żądająca nie posiada dostępu do dokumentu wskazanego w żądaniu, zwracany jest błąd</w:t>
      </w:r>
      <w:r w:rsidR="00DD72CD">
        <w:t xml:space="preserve"> dla każdego dokumentu. </w:t>
      </w:r>
    </w:p>
    <w:p w14:paraId="47329185" w14:textId="77777777" w:rsidR="00DD72CD" w:rsidRPr="00DD72CD" w:rsidRDefault="00DD72CD" w:rsidP="00DD72CD">
      <w:pPr>
        <w:shd w:val="clear" w:color="auto" w:fill="FFFFFF"/>
        <w:spacing w:before="0" w:after="0" w:line="240" w:lineRule="auto"/>
        <w:jc w:val="left"/>
        <w:rPr>
          <w:rFonts w:ascii="Courier New" w:hAnsi="Courier New" w:cs="Courier New"/>
          <w:color w:val="080808"/>
          <w:sz w:val="20"/>
          <w:szCs w:val="20"/>
          <w:lang w:eastAsia="pl-PL"/>
        </w:rPr>
      </w:pPr>
      <w:r w:rsidRPr="00DD72CD">
        <w:rPr>
          <w:rFonts w:ascii="Courier New" w:hAnsi="Courier New" w:cs="Courier New"/>
          <w:color w:val="080808"/>
          <w:sz w:val="20"/>
          <w:szCs w:val="20"/>
          <w:lang w:eastAsia="pl-PL"/>
        </w:rPr>
        <w:t>&lt;</w:t>
      </w:r>
      <w:proofErr w:type="spellStart"/>
      <w:r w:rsidRPr="00DD72CD">
        <w:rPr>
          <w:rFonts w:ascii="Courier New" w:hAnsi="Courier New" w:cs="Courier New"/>
          <w:color w:val="871094"/>
          <w:sz w:val="20"/>
          <w:szCs w:val="20"/>
          <w:lang w:eastAsia="pl-PL"/>
        </w:rPr>
        <w:t>xdsb</w:t>
      </w:r>
      <w:r w:rsidRPr="00DD72CD">
        <w:rPr>
          <w:rFonts w:ascii="Courier New" w:hAnsi="Courier New" w:cs="Courier New"/>
          <w:color w:val="0033B3"/>
          <w:sz w:val="20"/>
          <w:szCs w:val="20"/>
          <w:lang w:eastAsia="pl-PL"/>
        </w:rPr>
        <w:t>:RetrieveDocumentSetResponse</w:t>
      </w:r>
      <w:proofErr w:type="spellEnd"/>
      <w:r w:rsidRPr="00DD72CD">
        <w:rPr>
          <w:rFonts w:ascii="Courier New" w:hAnsi="Courier New" w:cs="Courier New"/>
          <w:color w:val="0033B3"/>
          <w:sz w:val="20"/>
          <w:szCs w:val="20"/>
          <w:lang w:eastAsia="pl-PL"/>
        </w:rPr>
        <w:br/>
        <w:t xml:space="preserve">    </w:t>
      </w:r>
      <w:proofErr w:type="spellStart"/>
      <w:r w:rsidRPr="00DD72CD">
        <w:rPr>
          <w:rFonts w:ascii="Courier New" w:hAnsi="Courier New" w:cs="Courier New"/>
          <w:color w:val="174AD4"/>
          <w:sz w:val="20"/>
          <w:szCs w:val="20"/>
          <w:lang w:eastAsia="pl-PL"/>
        </w:rPr>
        <w:t>xmlns:</w:t>
      </w:r>
      <w:r w:rsidRPr="00DD72CD">
        <w:rPr>
          <w:rFonts w:ascii="Courier New" w:hAnsi="Courier New" w:cs="Courier New"/>
          <w:color w:val="871094"/>
          <w:sz w:val="20"/>
          <w:szCs w:val="20"/>
          <w:lang w:eastAsia="pl-PL"/>
        </w:rPr>
        <w:t>rs</w:t>
      </w:r>
      <w:proofErr w:type="spellEnd"/>
      <w:r w:rsidRPr="00DD72CD">
        <w:rPr>
          <w:rFonts w:ascii="Courier New" w:hAnsi="Courier New" w:cs="Courier New"/>
          <w:color w:val="067D17"/>
          <w:sz w:val="20"/>
          <w:szCs w:val="20"/>
          <w:lang w:eastAsia="pl-PL"/>
        </w:rPr>
        <w:t>="urn:oasis:names:tc:ebxml-regrep:xsd:rs:3.0"</w:t>
      </w:r>
      <w:r w:rsidRPr="00DD72CD">
        <w:rPr>
          <w:rFonts w:ascii="Courier New" w:hAnsi="Courier New" w:cs="Courier New"/>
          <w:color w:val="067D17"/>
          <w:sz w:val="20"/>
          <w:szCs w:val="20"/>
          <w:lang w:eastAsia="pl-PL"/>
        </w:rPr>
        <w:br/>
        <w:t xml:space="preserve">    </w:t>
      </w:r>
      <w:proofErr w:type="spellStart"/>
      <w:r w:rsidRPr="00DD72CD">
        <w:rPr>
          <w:rFonts w:ascii="Courier New" w:hAnsi="Courier New" w:cs="Courier New"/>
          <w:color w:val="174AD4"/>
          <w:sz w:val="20"/>
          <w:szCs w:val="20"/>
          <w:lang w:eastAsia="pl-PL"/>
        </w:rPr>
        <w:t>xmlns:</w:t>
      </w:r>
      <w:r w:rsidRPr="00DD72CD">
        <w:rPr>
          <w:rFonts w:ascii="Courier New" w:hAnsi="Courier New" w:cs="Courier New"/>
          <w:color w:val="871094"/>
          <w:sz w:val="20"/>
          <w:szCs w:val="20"/>
          <w:lang w:eastAsia="pl-PL"/>
        </w:rPr>
        <w:t>xdsb</w:t>
      </w:r>
      <w:proofErr w:type="spellEnd"/>
      <w:r w:rsidRPr="00DD72CD">
        <w:rPr>
          <w:rFonts w:ascii="Courier New" w:hAnsi="Courier New" w:cs="Courier New"/>
          <w:color w:val="067D17"/>
          <w:sz w:val="20"/>
          <w:szCs w:val="20"/>
          <w:lang w:eastAsia="pl-PL"/>
        </w:rPr>
        <w:t>="urn:ihe:iti:xds-b:2007"</w:t>
      </w:r>
      <w:r w:rsidRPr="00DD72CD">
        <w:rPr>
          <w:rFonts w:ascii="Courier New" w:hAnsi="Courier New" w:cs="Courier New"/>
          <w:color w:val="080808"/>
          <w:sz w:val="20"/>
          <w:szCs w:val="20"/>
          <w:lang w:eastAsia="pl-PL"/>
        </w:rPr>
        <w:t>&gt;</w:t>
      </w:r>
      <w:r w:rsidRPr="00DD72CD">
        <w:rPr>
          <w:rFonts w:ascii="Courier New" w:hAnsi="Courier New" w:cs="Courier New"/>
          <w:color w:val="080808"/>
          <w:sz w:val="20"/>
          <w:szCs w:val="20"/>
          <w:lang w:eastAsia="pl-PL"/>
        </w:rPr>
        <w:br/>
        <w:t xml:space="preserve">    &lt;</w:t>
      </w:r>
      <w:proofErr w:type="spellStart"/>
      <w:r w:rsidRPr="00DD72CD">
        <w:rPr>
          <w:rFonts w:ascii="Courier New" w:hAnsi="Courier New" w:cs="Courier New"/>
          <w:color w:val="871094"/>
          <w:sz w:val="20"/>
          <w:szCs w:val="20"/>
          <w:lang w:eastAsia="pl-PL"/>
        </w:rPr>
        <w:t>rs</w:t>
      </w:r>
      <w:r w:rsidRPr="00DD72CD">
        <w:rPr>
          <w:rFonts w:ascii="Courier New" w:hAnsi="Courier New" w:cs="Courier New"/>
          <w:color w:val="0033B3"/>
          <w:sz w:val="20"/>
          <w:szCs w:val="20"/>
          <w:lang w:eastAsia="pl-PL"/>
        </w:rPr>
        <w:t>:RegistryResponse</w:t>
      </w:r>
      <w:proofErr w:type="spellEnd"/>
      <w:r w:rsidRPr="00DD72CD">
        <w:rPr>
          <w:rFonts w:ascii="Courier New" w:hAnsi="Courier New" w:cs="Courier New"/>
          <w:color w:val="0033B3"/>
          <w:sz w:val="20"/>
          <w:szCs w:val="20"/>
          <w:lang w:eastAsia="pl-PL"/>
        </w:rPr>
        <w:br/>
        <w:t xml:space="preserve">    </w:t>
      </w:r>
      <w:r w:rsidRPr="00DD72CD">
        <w:rPr>
          <w:rFonts w:ascii="Courier New" w:hAnsi="Courier New" w:cs="Courier New"/>
          <w:color w:val="174AD4"/>
          <w:sz w:val="20"/>
          <w:szCs w:val="20"/>
          <w:lang w:eastAsia="pl-PL"/>
        </w:rPr>
        <w:t>status</w:t>
      </w:r>
      <w:r w:rsidRPr="00DD72CD">
        <w:rPr>
          <w:rFonts w:ascii="Courier New" w:hAnsi="Courier New" w:cs="Courier New"/>
          <w:color w:val="067D17"/>
          <w:sz w:val="20"/>
          <w:szCs w:val="20"/>
          <w:lang w:eastAsia="pl-PL"/>
        </w:rPr>
        <w:t>="urn:oasis:names:tc:ebxml-regrep:ResponseStatusType:Failure"</w:t>
      </w:r>
      <w:r w:rsidRPr="00DD72CD">
        <w:rPr>
          <w:rFonts w:ascii="Courier New" w:hAnsi="Courier New" w:cs="Courier New"/>
          <w:color w:val="080808"/>
          <w:sz w:val="20"/>
          <w:szCs w:val="20"/>
          <w:lang w:eastAsia="pl-PL"/>
        </w:rPr>
        <w:t>&gt;</w:t>
      </w:r>
      <w:r w:rsidRPr="00DD72CD">
        <w:rPr>
          <w:rFonts w:ascii="Courier New" w:hAnsi="Courier New" w:cs="Courier New"/>
          <w:color w:val="080808"/>
          <w:sz w:val="20"/>
          <w:szCs w:val="20"/>
          <w:lang w:eastAsia="pl-PL"/>
        </w:rPr>
        <w:br/>
        <w:t xml:space="preserve">        &lt;</w:t>
      </w:r>
      <w:proofErr w:type="spellStart"/>
      <w:r w:rsidRPr="00DD72CD">
        <w:rPr>
          <w:rFonts w:ascii="Courier New" w:hAnsi="Courier New" w:cs="Courier New"/>
          <w:color w:val="871094"/>
          <w:sz w:val="20"/>
          <w:szCs w:val="20"/>
          <w:lang w:eastAsia="pl-PL"/>
        </w:rPr>
        <w:t>rs</w:t>
      </w:r>
      <w:r w:rsidRPr="00DD72CD">
        <w:rPr>
          <w:rFonts w:ascii="Courier New" w:hAnsi="Courier New" w:cs="Courier New"/>
          <w:color w:val="0033B3"/>
          <w:sz w:val="20"/>
          <w:szCs w:val="20"/>
          <w:lang w:eastAsia="pl-PL"/>
        </w:rPr>
        <w:t>:RegistryErrorList</w:t>
      </w:r>
      <w:proofErr w:type="spellEnd"/>
      <w:r w:rsidRPr="00DD72CD">
        <w:rPr>
          <w:rFonts w:ascii="Courier New" w:hAnsi="Courier New" w:cs="Courier New"/>
          <w:color w:val="080808"/>
          <w:sz w:val="20"/>
          <w:szCs w:val="20"/>
          <w:lang w:eastAsia="pl-PL"/>
        </w:rPr>
        <w:t>&gt;</w:t>
      </w:r>
      <w:r w:rsidRPr="00DD72CD">
        <w:rPr>
          <w:rFonts w:ascii="Courier New" w:hAnsi="Courier New" w:cs="Courier New"/>
          <w:color w:val="080808"/>
          <w:sz w:val="20"/>
          <w:szCs w:val="20"/>
          <w:lang w:eastAsia="pl-PL"/>
        </w:rPr>
        <w:br/>
        <w:t xml:space="preserve">            &lt;</w:t>
      </w:r>
      <w:proofErr w:type="spellStart"/>
      <w:r w:rsidRPr="00DD72CD">
        <w:rPr>
          <w:rFonts w:ascii="Courier New" w:hAnsi="Courier New" w:cs="Courier New"/>
          <w:color w:val="871094"/>
          <w:sz w:val="20"/>
          <w:szCs w:val="20"/>
          <w:lang w:eastAsia="pl-PL"/>
        </w:rPr>
        <w:t>rs</w:t>
      </w:r>
      <w:r w:rsidRPr="00DD72CD">
        <w:rPr>
          <w:rFonts w:ascii="Courier New" w:hAnsi="Courier New" w:cs="Courier New"/>
          <w:color w:val="0033B3"/>
          <w:sz w:val="20"/>
          <w:szCs w:val="20"/>
          <w:lang w:eastAsia="pl-PL"/>
        </w:rPr>
        <w:t>:RegistryError</w:t>
      </w:r>
      <w:proofErr w:type="spellEnd"/>
      <w:r w:rsidRPr="00DD72CD">
        <w:rPr>
          <w:rFonts w:ascii="Courier New" w:hAnsi="Courier New" w:cs="Courier New"/>
          <w:color w:val="0033B3"/>
          <w:sz w:val="20"/>
          <w:szCs w:val="20"/>
          <w:lang w:eastAsia="pl-PL"/>
        </w:rPr>
        <w:br/>
        <w:t xml:space="preserve">    </w:t>
      </w:r>
      <w:proofErr w:type="spellStart"/>
      <w:r w:rsidRPr="00DD72CD">
        <w:rPr>
          <w:rFonts w:ascii="Courier New" w:hAnsi="Courier New" w:cs="Courier New"/>
          <w:color w:val="174AD4"/>
          <w:sz w:val="20"/>
          <w:szCs w:val="20"/>
          <w:lang w:eastAsia="pl-PL"/>
        </w:rPr>
        <w:t>codeContext</w:t>
      </w:r>
      <w:proofErr w:type="spellEnd"/>
      <w:r w:rsidRPr="00DD72CD">
        <w:rPr>
          <w:rFonts w:ascii="Courier New" w:hAnsi="Courier New" w:cs="Courier New"/>
          <w:color w:val="067D17"/>
          <w:sz w:val="20"/>
          <w:szCs w:val="20"/>
          <w:lang w:eastAsia="pl-PL"/>
        </w:rPr>
        <w:t xml:space="preserve">="Brak uprawnień do dokumentu dla parametrów </w:t>
      </w:r>
      <w:proofErr w:type="spellStart"/>
      <w:r w:rsidRPr="00DD72CD">
        <w:rPr>
          <w:rFonts w:ascii="Courier New" w:hAnsi="Courier New" w:cs="Courier New"/>
          <w:color w:val="067D17"/>
          <w:sz w:val="20"/>
          <w:szCs w:val="20"/>
          <w:lang w:eastAsia="pl-PL"/>
        </w:rPr>
        <w:t>DocumentUniqueId</w:t>
      </w:r>
      <w:proofErr w:type="spellEnd"/>
      <w:r w:rsidRPr="00DD72CD">
        <w:rPr>
          <w:rFonts w:ascii="Courier New" w:hAnsi="Courier New" w:cs="Courier New"/>
          <w:color w:val="067D17"/>
          <w:sz w:val="20"/>
          <w:szCs w:val="20"/>
          <w:lang w:eastAsia="pl-PL"/>
        </w:rPr>
        <w:t xml:space="preserve">: 2.16.840.1.113883.3.4424.2.7.11.15.2^202307122561939085866200113058799440143004, </w:t>
      </w:r>
      <w:proofErr w:type="spellStart"/>
      <w:r w:rsidRPr="00DD72CD">
        <w:rPr>
          <w:rFonts w:ascii="Courier New" w:hAnsi="Courier New" w:cs="Courier New"/>
          <w:color w:val="067D17"/>
          <w:sz w:val="20"/>
          <w:szCs w:val="20"/>
          <w:lang w:eastAsia="pl-PL"/>
        </w:rPr>
        <w:t>RepositoryUniqueId</w:t>
      </w:r>
      <w:proofErr w:type="spellEnd"/>
      <w:r w:rsidRPr="00DD72CD">
        <w:rPr>
          <w:rFonts w:ascii="Courier New" w:hAnsi="Courier New" w:cs="Courier New"/>
          <w:color w:val="067D17"/>
          <w:sz w:val="20"/>
          <w:szCs w:val="20"/>
          <w:lang w:eastAsia="pl-PL"/>
        </w:rPr>
        <w:t>: 2.16.840.1.113883.3.4424.7.24.1721"</w:t>
      </w:r>
      <w:r w:rsidRPr="00DD72CD">
        <w:rPr>
          <w:rFonts w:ascii="Courier New" w:hAnsi="Courier New" w:cs="Courier New"/>
          <w:color w:val="067D17"/>
          <w:sz w:val="20"/>
          <w:szCs w:val="20"/>
          <w:lang w:eastAsia="pl-PL"/>
        </w:rPr>
        <w:br/>
        <w:t xml:space="preserve">    </w:t>
      </w:r>
      <w:proofErr w:type="spellStart"/>
      <w:r w:rsidRPr="00DD72CD">
        <w:rPr>
          <w:rFonts w:ascii="Courier New" w:hAnsi="Courier New" w:cs="Courier New"/>
          <w:color w:val="174AD4"/>
          <w:sz w:val="20"/>
          <w:szCs w:val="20"/>
          <w:lang w:eastAsia="pl-PL"/>
        </w:rPr>
        <w:t>errorCode</w:t>
      </w:r>
      <w:proofErr w:type="spellEnd"/>
      <w:r w:rsidRPr="00DD72CD">
        <w:rPr>
          <w:rFonts w:ascii="Courier New" w:hAnsi="Courier New" w:cs="Courier New"/>
          <w:color w:val="067D17"/>
          <w:sz w:val="20"/>
          <w:szCs w:val="20"/>
          <w:lang w:eastAsia="pl-PL"/>
        </w:rPr>
        <w:t>="</w:t>
      </w:r>
      <w:proofErr w:type="spellStart"/>
      <w:r w:rsidRPr="00DD72CD">
        <w:rPr>
          <w:rFonts w:ascii="Courier New" w:hAnsi="Courier New" w:cs="Courier New"/>
          <w:color w:val="067D17"/>
          <w:sz w:val="20"/>
          <w:szCs w:val="20"/>
          <w:lang w:eastAsia="pl-PL"/>
        </w:rPr>
        <w:t>XDSDocumentUniqueIdError</w:t>
      </w:r>
      <w:proofErr w:type="spellEnd"/>
      <w:r w:rsidRPr="00DD72CD">
        <w:rPr>
          <w:rFonts w:ascii="Courier New" w:hAnsi="Courier New" w:cs="Courier New"/>
          <w:color w:val="067D17"/>
          <w:sz w:val="20"/>
          <w:szCs w:val="20"/>
          <w:lang w:eastAsia="pl-PL"/>
        </w:rPr>
        <w:t>"</w:t>
      </w:r>
      <w:r w:rsidRPr="00DD72CD">
        <w:rPr>
          <w:rFonts w:ascii="Courier New" w:hAnsi="Courier New" w:cs="Courier New"/>
          <w:color w:val="067D17"/>
          <w:sz w:val="20"/>
          <w:szCs w:val="20"/>
          <w:lang w:eastAsia="pl-PL"/>
        </w:rPr>
        <w:br/>
        <w:t xml:space="preserve">    </w:t>
      </w:r>
      <w:r w:rsidRPr="00DD72CD">
        <w:rPr>
          <w:rFonts w:ascii="Courier New" w:hAnsi="Courier New" w:cs="Courier New"/>
          <w:color w:val="174AD4"/>
          <w:sz w:val="20"/>
          <w:szCs w:val="20"/>
          <w:lang w:eastAsia="pl-PL"/>
        </w:rPr>
        <w:t>severity</w:t>
      </w:r>
      <w:r w:rsidRPr="00DD72CD">
        <w:rPr>
          <w:rFonts w:ascii="Courier New" w:hAnsi="Courier New" w:cs="Courier New"/>
          <w:color w:val="067D17"/>
          <w:sz w:val="20"/>
          <w:szCs w:val="20"/>
          <w:lang w:eastAsia="pl-PL"/>
        </w:rPr>
        <w:t>="urn:oasis:names:tc:ebxml-regrep:ErrorSeverityType:Error"</w:t>
      </w:r>
      <w:r w:rsidRPr="00DD72CD">
        <w:rPr>
          <w:rFonts w:ascii="Courier New" w:hAnsi="Courier New" w:cs="Courier New"/>
          <w:color w:val="067D17"/>
          <w:sz w:val="20"/>
          <w:szCs w:val="20"/>
          <w:lang w:eastAsia="pl-PL"/>
        </w:rPr>
        <w:br/>
        <w:t xml:space="preserve">    </w:t>
      </w:r>
      <w:r w:rsidRPr="00DD72CD">
        <w:rPr>
          <w:rFonts w:ascii="Courier New" w:hAnsi="Courier New" w:cs="Courier New"/>
          <w:color w:val="174AD4"/>
          <w:sz w:val="20"/>
          <w:szCs w:val="20"/>
          <w:lang w:eastAsia="pl-PL"/>
        </w:rPr>
        <w:t>location</w:t>
      </w:r>
      <w:r w:rsidRPr="00DD72CD">
        <w:rPr>
          <w:rFonts w:ascii="Courier New" w:hAnsi="Courier New" w:cs="Courier New"/>
          <w:color w:val="067D17"/>
          <w:sz w:val="20"/>
          <w:szCs w:val="20"/>
          <w:lang w:eastAsia="pl-PL"/>
        </w:rPr>
        <w:t>="2.16.840.1.113883.3.4424.2.7.11.15.2^202307122561939085866200113058799440143004"</w:t>
      </w:r>
      <w:r w:rsidRPr="00DD72CD">
        <w:rPr>
          <w:rFonts w:ascii="Courier New" w:hAnsi="Courier New" w:cs="Courier New"/>
          <w:color w:val="080808"/>
          <w:sz w:val="20"/>
          <w:szCs w:val="20"/>
          <w:lang w:eastAsia="pl-PL"/>
        </w:rPr>
        <w:t>/&gt;</w:t>
      </w:r>
      <w:r w:rsidRPr="00DD72CD">
        <w:rPr>
          <w:rFonts w:ascii="Courier New" w:hAnsi="Courier New" w:cs="Courier New"/>
          <w:color w:val="080808"/>
          <w:sz w:val="20"/>
          <w:szCs w:val="20"/>
          <w:lang w:eastAsia="pl-PL"/>
        </w:rPr>
        <w:br/>
        <w:t xml:space="preserve">        &lt;/</w:t>
      </w:r>
      <w:proofErr w:type="spellStart"/>
      <w:r w:rsidRPr="00DD72CD">
        <w:rPr>
          <w:rFonts w:ascii="Courier New" w:hAnsi="Courier New" w:cs="Courier New"/>
          <w:color w:val="871094"/>
          <w:sz w:val="20"/>
          <w:szCs w:val="20"/>
          <w:lang w:eastAsia="pl-PL"/>
        </w:rPr>
        <w:t>rs</w:t>
      </w:r>
      <w:r w:rsidRPr="00DD72CD">
        <w:rPr>
          <w:rFonts w:ascii="Courier New" w:hAnsi="Courier New" w:cs="Courier New"/>
          <w:color w:val="0033B3"/>
          <w:sz w:val="20"/>
          <w:szCs w:val="20"/>
          <w:lang w:eastAsia="pl-PL"/>
        </w:rPr>
        <w:t>:RegistryErrorList</w:t>
      </w:r>
      <w:proofErr w:type="spellEnd"/>
      <w:r w:rsidRPr="00DD72CD">
        <w:rPr>
          <w:rFonts w:ascii="Courier New" w:hAnsi="Courier New" w:cs="Courier New"/>
          <w:color w:val="080808"/>
          <w:sz w:val="20"/>
          <w:szCs w:val="20"/>
          <w:lang w:eastAsia="pl-PL"/>
        </w:rPr>
        <w:t>&gt;</w:t>
      </w:r>
      <w:r w:rsidRPr="00DD72CD">
        <w:rPr>
          <w:rFonts w:ascii="Courier New" w:hAnsi="Courier New" w:cs="Courier New"/>
          <w:color w:val="080808"/>
          <w:sz w:val="20"/>
          <w:szCs w:val="20"/>
          <w:lang w:eastAsia="pl-PL"/>
        </w:rPr>
        <w:br/>
        <w:t xml:space="preserve">    &lt;/</w:t>
      </w:r>
      <w:proofErr w:type="spellStart"/>
      <w:r w:rsidRPr="00DD72CD">
        <w:rPr>
          <w:rFonts w:ascii="Courier New" w:hAnsi="Courier New" w:cs="Courier New"/>
          <w:color w:val="871094"/>
          <w:sz w:val="20"/>
          <w:szCs w:val="20"/>
          <w:lang w:eastAsia="pl-PL"/>
        </w:rPr>
        <w:t>rs</w:t>
      </w:r>
      <w:r w:rsidRPr="00DD72CD">
        <w:rPr>
          <w:rFonts w:ascii="Courier New" w:hAnsi="Courier New" w:cs="Courier New"/>
          <w:color w:val="0033B3"/>
          <w:sz w:val="20"/>
          <w:szCs w:val="20"/>
          <w:lang w:eastAsia="pl-PL"/>
        </w:rPr>
        <w:t>:RegistryResponse</w:t>
      </w:r>
      <w:proofErr w:type="spellEnd"/>
      <w:r w:rsidRPr="00DD72CD">
        <w:rPr>
          <w:rFonts w:ascii="Courier New" w:hAnsi="Courier New" w:cs="Courier New"/>
          <w:color w:val="080808"/>
          <w:sz w:val="20"/>
          <w:szCs w:val="20"/>
          <w:lang w:eastAsia="pl-PL"/>
        </w:rPr>
        <w:t>&gt;</w:t>
      </w:r>
      <w:r w:rsidRPr="00DD72CD">
        <w:rPr>
          <w:rFonts w:ascii="Courier New" w:hAnsi="Courier New" w:cs="Courier New"/>
          <w:color w:val="080808"/>
          <w:sz w:val="20"/>
          <w:szCs w:val="20"/>
          <w:lang w:eastAsia="pl-PL"/>
        </w:rPr>
        <w:br/>
        <w:t>&lt;/</w:t>
      </w:r>
      <w:proofErr w:type="spellStart"/>
      <w:r w:rsidRPr="00DD72CD">
        <w:rPr>
          <w:rFonts w:ascii="Courier New" w:hAnsi="Courier New" w:cs="Courier New"/>
          <w:color w:val="871094"/>
          <w:sz w:val="20"/>
          <w:szCs w:val="20"/>
          <w:lang w:eastAsia="pl-PL"/>
        </w:rPr>
        <w:t>xdsb</w:t>
      </w:r>
      <w:r w:rsidRPr="00DD72CD">
        <w:rPr>
          <w:rFonts w:ascii="Courier New" w:hAnsi="Courier New" w:cs="Courier New"/>
          <w:color w:val="0033B3"/>
          <w:sz w:val="20"/>
          <w:szCs w:val="20"/>
          <w:lang w:eastAsia="pl-PL"/>
        </w:rPr>
        <w:t>:RetrieveDocumentSetResponse</w:t>
      </w:r>
      <w:proofErr w:type="spellEnd"/>
      <w:r w:rsidRPr="00DD72CD">
        <w:rPr>
          <w:rFonts w:ascii="Courier New" w:hAnsi="Courier New" w:cs="Courier New"/>
          <w:color w:val="080808"/>
          <w:sz w:val="20"/>
          <w:szCs w:val="20"/>
          <w:lang w:eastAsia="pl-PL"/>
        </w:rPr>
        <w:t>&gt;</w:t>
      </w:r>
    </w:p>
    <w:p w14:paraId="582365D2" w14:textId="00FE47FB" w:rsidR="00DD72CD" w:rsidRDefault="00DD72CD" w:rsidP="00AA1092"/>
    <w:p w14:paraId="361C23C1" w14:textId="7BB248E1" w:rsidR="00C3736B" w:rsidRDefault="00C3736B" w:rsidP="000161B2">
      <w:pPr>
        <w:jc w:val="left"/>
      </w:pPr>
      <w:r>
        <w:t xml:space="preserve">Status całej odpowiedzi jest uzależniony od liczby </w:t>
      </w:r>
      <w:r w:rsidR="00ED2490">
        <w:t xml:space="preserve">zwróconych </w:t>
      </w:r>
      <w:r w:rsidR="000161B2">
        <w:t>dokumentów EDM, których identyfikatory wskazano w żądaniu:</w:t>
      </w:r>
    </w:p>
    <w:p w14:paraId="01A2D694" w14:textId="1A06F921" w:rsidR="000161B2" w:rsidRDefault="000161B2" w:rsidP="000161B2">
      <w:pPr>
        <w:pStyle w:val="Akapitzlist"/>
        <w:numPr>
          <w:ilvl w:val="0"/>
          <w:numId w:val="34"/>
        </w:numPr>
        <w:jc w:val="left"/>
      </w:pPr>
      <w:r>
        <w:t xml:space="preserve">Zwrócono wszystkie dokumenty – </w:t>
      </w:r>
      <w:proofErr w:type="spellStart"/>
      <w:r w:rsidRPr="000161B2">
        <w:rPr>
          <w:i/>
        </w:rPr>
        <w:t>urn:oasis:names:tc:ebxml-regrep:ResponseStatusType:Success</w:t>
      </w:r>
      <w:proofErr w:type="spellEnd"/>
      <w:r>
        <w:t>,</w:t>
      </w:r>
    </w:p>
    <w:p w14:paraId="14569C9B" w14:textId="6662A878" w:rsidR="000161B2" w:rsidRDefault="000161B2" w:rsidP="000161B2">
      <w:pPr>
        <w:pStyle w:val="Akapitzlist"/>
        <w:numPr>
          <w:ilvl w:val="0"/>
          <w:numId w:val="34"/>
        </w:numPr>
        <w:jc w:val="left"/>
      </w:pPr>
      <w:r>
        <w:t xml:space="preserve">Nie zwrócono żadnego dokumentu – </w:t>
      </w:r>
      <w:proofErr w:type="spellStart"/>
      <w:r w:rsidRPr="000161B2">
        <w:rPr>
          <w:i/>
        </w:rPr>
        <w:t>urn:oasis:names:tc:ebxml-regrep:ResponseStatusType:Failure</w:t>
      </w:r>
      <w:proofErr w:type="spellEnd"/>
      <w:r>
        <w:t xml:space="preserve"> (przykład został wskazany wyżej),</w:t>
      </w:r>
    </w:p>
    <w:p w14:paraId="6DB5C8CF" w14:textId="1F6343D6" w:rsidR="000161B2" w:rsidRDefault="000161B2" w:rsidP="000161B2">
      <w:pPr>
        <w:pStyle w:val="Akapitzlist"/>
        <w:numPr>
          <w:ilvl w:val="0"/>
          <w:numId w:val="34"/>
        </w:numPr>
        <w:jc w:val="left"/>
      </w:pPr>
      <w:r>
        <w:t xml:space="preserve">Zwrócono część dokumentów – </w:t>
      </w:r>
      <w:r w:rsidRPr="000161B2">
        <w:rPr>
          <w:i/>
        </w:rPr>
        <w:t>urn:ihe:iti:2007:ResponseStatusType:PartialSuccess</w:t>
      </w:r>
      <w:r>
        <w:t xml:space="preserve"> (poniżej wskazano przykład odpowiedzi zawierającej: dokument, błąd związany z brakiem dokumentu, błąd związany z brakiem dostępu do dokumentu).</w:t>
      </w:r>
    </w:p>
    <w:p w14:paraId="3E2E2FB3" w14:textId="1F00A4EF" w:rsidR="000161B2" w:rsidRDefault="000161B2" w:rsidP="000161B2">
      <w:pPr>
        <w:jc w:val="left"/>
      </w:pPr>
    </w:p>
    <w:p w14:paraId="0CCDA670" w14:textId="77777777" w:rsidR="000161B2" w:rsidRPr="000161B2" w:rsidRDefault="000161B2" w:rsidP="000161B2">
      <w:pPr>
        <w:shd w:val="clear" w:color="auto" w:fill="FFFFFF"/>
        <w:spacing w:before="0" w:after="0" w:line="240" w:lineRule="auto"/>
        <w:jc w:val="left"/>
        <w:rPr>
          <w:rFonts w:ascii="Courier New" w:hAnsi="Courier New" w:cs="Courier New"/>
          <w:color w:val="080808"/>
          <w:sz w:val="20"/>
          <w:szCs w:val="20"/>
          <w:lang w:eastAsia="pl-PL"/>
        </w:rPr>
      </w:pPr>
      <w:r w:rsidRPr="000161B2">
        <w:rPr>
          <w:rFonts w:ascii="Courier New" w:hAnsi="Courier New" w:cs="Courier New"/>
          <w:color w:val="080808"/>
          <w:sz w:val="20"/>
          <w:szCs w:val="20"/>
          <w:lang w:eastAsia="pl-PL"/>
        </w:rPr>
        <w:t>&lt;</w:t>
      </w:r>
      <w:proofErr w:type="spellStart"/>
      <w:r w:rsidRPr="000161B2">
        <w:rPr>
          <w:rFonts w:ascii="Courier New" w:hAnsi="Courier New" w:cs="Courier New"/>
          <w:color w:val="871094"/>
          <w:sz w:val="20"/>
          <w:szCs w:val="20"/>
          <w:lang w:eastAsia="pl-PL"/>
        </w:rPr>
        <w:t>xdsb</w:t>
      </w:r>
      <w:r w:rsidRPr="000161B2">
        <w:rPr>
          <w:rFonts w:ascii="Courier New" w:hAnsi="Courier New" w:cs="Courier New"/>
          <w:color w:val="0033B3"/>
          <w:sz w:val="20"/>
          <w:szCs w:val="20"/>
          <w:lang w:eastAsia="pl-PL"/>
        </w:rPr>
        <w:t>:RetrieveDocumentSetResponse</w:t>
      </w:r>
      <w:proofErr w:type="spellEnd"/>
      <w:r w:rsidRPr="000161B2">
        <w:rPr>
          <w:rFonts w:ascii="Courier New" w:hAnsi="Courier New" w:cs="Courier New"/>
          <w:color w:val="0033B3"/>
          <w:sz w:val="20"/>
          <w:szCs w:val="20"/>
          <w:lang w:eastAsia="pl-PL"/>
        </w:rPr>
        <w:br/>
        <w:t xml:space="preserve">    </w:t>
      </w:r>
      <w:proofErr w:type="spellStart"/>
      <w:r w:rsidRPr="000161B2">
        <w:rPr>
          <w:rFonts w:ascii="Courier New" w:hAnsi="Courier New" w:cs="Courier New"/>
          <w:color w:val="174AD4"/>
          <w:sz w:val="20"/>
          <w:szCs w:val="20"/>
          <w:lang w:eastAsia="pl-PL"/>
        </w:rPr>
        <w:t>xmlns:</w:t>
      </w:r>
      <w:r w:rsidRPr="000161B2">
        <w:rPr>
          <w:rFonts w:ascii="Courier New" w:hAnsi="Courier New" w:cs="Courier New"/>
          <w:color w:val="871094"/>
          <w:sz w:val="20"/>
          <w:szCs w:val="20"/>
          <w:lang w:eastAsia="pl-PL"/>
        </w:rPr>
        <w:t>rs</w:t>
      </w:r>
      <w:proofErr w:type="spellEnd"/>
      <w:r w:rsidRPr="000161B2">
        <w:rPr>
          <w:rFonts w:ascii="Courier New" w:hAnsi="Courier New" w:cs="Courier New"/>
          <w:color w:val="067D17"/>
          <w:sz w:val="20"/>
          <w:szCs w:val="20"/>
          <w:lang w:eastAsia="pl-PL"/>
        </w:rPr>
        <w:t>="urn:oasis:names:tc:ebxml-regrep:xsd:rs:3.0"</w:t>
      </w:r>
      <w:r w:rsidRPr="000161B2">
        <w:rPr>
          <w:rFonts w:ascii="Courier New" w:hAnsi="Courier New" w:cs="Courier New"/>
          <w:color w:val="067D17"/>
          <w:sz w:val="20"/>
          <w:szCs w:val="20"/>
          <w:lang w:eastAsia="pl-PL"/>
        </w:rPr>
        <w:br/>
        <w:t xml:space="preserve">    </w:t>
      </w:r>
      <w:proofErr w:type="spellStart"/>
      <w:r w:rsidRPr="000161B2">
        <w:rPr>
          <w:rFonts w:ascii="Courier New" w:hAnsi="Courier New" w:cs="Courier New"/>
          <w:color w:val="174AD4"/>
          <w:sz w:val="20"/>
          <w:szCs w:val="20"/>
          <w:lang w:eastAsia="pl-PL"/>
        </w:rPr>
        <w:t>xmlns:</w:t>
      </w:r>
      <w:r w:rsidRPr="000161B2">
        <w:rPr>
          <w:rFonts w:ascii="Courier New" w:hAnsi="Courier New" w:cs="Courier New"/>
          <w:color w:val="871094"/>
          <w:sz w:val="20"/>
          <w:szCs w:val="20"/>
          <w:lang w:eastAsia="pl-PL"/>
        </w:rPr>
        <w:t>xdsb</w:t>
      </w:r>
      <w:proofErr w:type="spellEnd"/>
      <w:r w:rsidRPr="000161B2">
        <w:rPr>
          <w:rFonts w:ascii="Courier New" w:hAnsi="Courier New" w:cs="Courier New"/>
          <w:color w:val="067D17"/>
          <w:sz w:val="20"/>
          <w:szCs w:val="20"/>
          <w:lang w:eastAsia="pl-PL"/>
        </w:rPr>
        <w:t>="urn:ihe:iti:xds-b:2007"</w:t>
      </w:r>
      <w:r w:rsidRPr="000161B2">
        <w:rPr>
          <w:rFonts w:ascii="Courier New" w:hAnsi="Courier New" w:cs="Courier New"/>
          <w:color w:val="080808"/>
          <w:sz w:val="20"/>
          <w:szCs w:val="20"/>
          <w:lang w:eastAsia="pl-PL"/>
        </w:rPr>
        <w:t>&gt;</w:t>
      </w:r>
      <w:r w:rsidRPr="000161B2">
        <w:rPr>
          <w:rFonts w:ascii="Courier New" w:hAnsi="Courier New" w:cs="Courier New"/>
          <w:color w:val="080808"/>
          <w:sz w:val="20"/>
          <w:szCs w:val="20"/>
          <w:lang w:eastAsia="pl-PL"/>
        </w:rPr>
        <w:br/>
        <w:t xml:space="preserve">    &lt;</w:t>
      </w:r>
      <w:proofErr w:type="spellStart"/>
      <w:r w:rsidRPr="000161B2">
        <w:rPr>
          <w:rFonts w:ascii="Courier New" w:hAnsi="Courier New" w:cs="Courier New"/>
          <w:color w:val="871094"/>
          <w:sz w:val="20"/>
          <w:szCs w:val="20"/>
          <w:lang w:eastAsia="pl-PL"/>
        </w:rPr>
        <w:t>rs</w:t>
      </w:r>
      <w:r w:rsidRPr="000161B2">
        <w:rPr>
          <w:rFonts w:ascii="Courier New" w:hAnsi="Courier New" w:cs="Courier New"/>
          <w:color w:val="0033B3"/>
          <w:sz w:val="20"/>
          <w:szCs w:val="20"/>
          <w:lang w:eastAsia="pl-PL"/>
        </w:rPr>
        <w:t>:RegistryResponse</w:t>
      </w:r>
      <w:proofErr w:type="spellEnd"/>
      <w:r w:rsidRPr="000161B2">
        <w:rPr>
          <w:rFonts w:ascii="Courier New" w:hAnsi="Courier New" w:cs="Courier New"/>
          <w:color w:val="0033B3"/>
          <w:sz w:val="20"/>
          <w:szCs w:val="20"/>
          <w:lang w:eastAsia="pl-PL"/>
        </w:rPr>
        <w:br/>
        <w:t xml:space="preserve">    </w:t>
      </w:r>
      <w:r w:rsidRPr="000161B2">
        <w:rPr>
          <w:rFonts w:ascii="Courier New" w:hAnsi="Courier New" w:cs="Courier New"/>
          <w:color w:val="174AD4"/>
          <w:sz w:val="20"/>
          <w:szCs w:val="20"/>
          <w:lang w:eastAsia="pl-PL"/>
        </w:rPr>
        <w:t>status</w:t>
      </w:r>
      <w:r w:rsidRPr="000161B2">
        <w:rPr>
          <w:rFonts w:ascii="Courier New" w:hAnsi="Courier New" w:cs="Courier New"/>
          <w:color w:val="067D17"/>
          <w:sz w:val="20"/>
          <w:szCs w:val="20"/>
          <w:lang w:eastAsia="pl-PL"/>
        </w:rPr>
        <w:t>="urn:ihe:iti:2007:ResponseStatusType:PartialSuccess"</w:t>
      </w:r>
      <w:r w:rsidRPr="000161B2">
        <w:rPr>
          <w:rFonts w:ascii="Courier New" w:hAnsi="Courier New" w:cs="Courier New"/>
          <w:color w:val="080808"/>
          <w:sz w:val="20"/>
          <w:szCs w:val="20"/>
          <w:lang w:eastAsia="pl-PL"/>
        </w:rPr>
        <w:t>&gt;</w:t>
      </w:r>
      <w:r w:rsidRPr="000161B2">
        <w:rPr>
          <w:rFonts w:ascii="Courier New" w:hAnsi="Courier New" w:cs="Courier New"/>
          <w:color w:val="080808"/>
          <w:sz w:val="20"/>
          <w:szCs w:val="20"/>
          <w:lang w:eastAsia="pl-PL"/>
        </w:rPr>
        <w:br/>
        <w:t xml:space="preserve">        &lt;</w:t>
      </w:r>
      <w:proofErr w:type="spellStart"/>
      <w:r w:rsidRPr="000161B2">
        <w:rPr>
          <w:rFonts w:ascii="Courier New" w:hAnsi="Courier New" w:cs="Courier New"/>
          <w:color w:val="871094"/>
          <w:sz w:val="20"/>
          <w:szCs w:val="20"/>
          <w:lang w:eastAsia="pl-PL"/>
        </w:rPr>
        <w:t>rs</w:t>
      </w:r>
      <w:r w:rsidRPr="000161B2">
        <w:rPr>
          <w:rFonts w:ascii="Courier New" w:hAnsi="Courier New" w:cs="Courier New"/>
          <w:color w:val="0033B3"/>
          <w:sz w:val="20"/>
          <w:szCs w:val="20"/>
          <w:lang w:eastAsia="pl-PL"/>
        </w:rPr>
        <w:t>:RegistryErrorList</w:t>
      </w:r>
      <w:proofErr w:type="spellEnd"/>
      <w:r w:rsidRPr="000161B2">
        <w:rPr>
          <w:rFonts w:ascii="Courier New" w:hAnsi="Courier New" w:cs="Courier New"/>
          <w:color w:val="080808"/>
          <w:sz w:val="20"/>
          <w:szCs w:val="20"/>
          <w:lang w:eastAsia="pl-PL"/>
        </w:rPr>
        <w:t>&gt;</w:t>
      </w:r>
      <w:r w:rsidRPr="000161B2">
        <w:rPr>
          <w:rFonts w:ascii="Courier New" w:hAnsi="Courier New" w:cs="Courier New"/>
          <w:color w:val="080808"/>
          <w:sz w:val="20"/>
          <w:szCs w:val="20"/>
          <w:lang w:eastAsia="pl-PL"/>
        </w:rPr>
        <w:br/>
        <w:t xml:space="preserve">            &lt;</w:t>
      </w:r>
      <w:proofErr w:type="spellStart"/>
      <w:r w:rsidRPr="000161B2">
        <w:rPr>
          <w:rFonts w:ascii="Courier New" w:hAnsi="Courier New" w:cs="Courier New"/>
          <w:color w:val="871094"/>
          <w:sz w:val="20"/>
          <w:szCs w:val="20"/>
          <w:lang w:eastAsia="pl-PL"/>
        </w:rPr>
        <w:t>rs</w:t>
      </w:r>
      <w:r w:rsidRPr="000161B2">
        <w:rPr>
          <w:rFonts w:ascii="Courier New" w:hAnsi="Courier New" w:cs="Courier New"/>
          <w:color w:val="0033B3"/>
          <w:sz w:val="20"/>
          <w:szCs w:val="20"/>
          <w:lang w:eastAsia="pl-PL"/>
        </w:rPr>
        <w:t>:RegistryError</w:t>
      </w:r>
      <w:proofErr w:type="spellEnd"/>
      <w:r w:rsidRPr="000161B2">
        <w:rPr>
          <w:rFonts w:ascii="Courier New" w:hAnsi="Courier New" w:cs="Courier New"/>
          <w:color w:val="0033B3"/>
          <w:sz w:val="20"/>
          <w:szCs w:val="20"/>
          <w:lang w:eastAsia="pl-PL"/>
        </w:rPr>
        <w:br/>
        <w:t xml:space="preserve">    </w:t>
      </w:r>
      <w:proofErr w:type="spellStart"/>
      <w:r w:rsidRPr="000161B2">
        <w:rPr>
          <w:rFonts w:ascii="Courier New" w:hAnsi="Courier New" w:cs="Courier New"/>
          <w:color w:val="174AD4"/>
          <w:sz w:val="20"/>
          <w:szCs w:val="20"/>
          <w:lang w:eastAsia="pl-PL"/>
        </w:rPr>
        <w:t>codeContext</w:t>
      </w:r>
      <w:proofErr w:type="spellEnd"/>
      <w:r w:rsidRPr="000161B2">
        <w:rPr>
          <w:rFonts w:ascii="Courier New" w:hAnsi="Courier New" w:cs="Courier New"/>
          <w:color w:val="067D17"/>
          <w:sz w:val="20"/>
          <w:szCs w:val="20"/>
          <w:lang w:eastAsia="pl-PL"/>
        </w:rPr>
        <w:t xml:space="preserve">="Nie znaleziono dokumentu dla parametrów DocumentUniqueId:2.16.840.1.113883.3.4424.2.7.11.15.2^202307745120560436711232026437143630545515, </w:t>
      </w:r>
      <w:proofErr w:type="spellStart"/>
      <w:r w:rsidRPr="000161B2">
        <w:rPr>
          <w:rFonts w:ascii="Courier New" w:hAnsi="Courier New" w:cs="Courier New"/>
          <w:color w:val="067D17"/>
          <w:sz w:val="20"/>
          <w:szCs w:val="20"/>
          <w:lang w:eastAsia="pl-PL"/>
        </w:rPr>
        <w:t>RepositoryUniqueId</w:t>
      </w:r>
      <w:proofErr w:type="spellEnd"/>
      <w:r w:rsidRPr="000161B2">
        <w:rPr>
          <w:rFonts w:ascii="Courier New" w:hAnsi="Courier New" w:cs="Courier New"/>
          <w:color w:val="067D17"/>
          <w:sz w:val="20"/>
          <w:szCs w:val="20"/>
          <w:lang w:eastAsia="pl-PL"/>
        </w:rPr>
        <w:t>: 2.16.840.1.113883.3.4424.7.24.1721"</w:t>
      </w:r>
      <w:r w:rsidRPr="000161B2">
        <w:rPr>
          <w:rFonts w:ascii="Courier New" w:hAnsi="Courier New" w:cs="Courier New"/>
          <w:color w:val="067D17"/>
          <w:sz w:val="20"/>
          <w:szCs w:val="20"/>
          <w:lang w:eastAsia="pl-PL"/>
        </w:rPr>
        <w:br/>
        <w:t xml:space="preserve">    </w:t>
      </w:r>
      <w:proofErr w:type="spellStart"/>
      <w:r w:rsidRPr="000161B2">
        <w:rPr>
          <w:rFonts w:ascii="Courier New" w:hAnsi="Courier New" w:cs="Courier New"/>
          <w:color w:val="174AD4"/>
          <w:sz w:val="20"/>
          <w:szCs w:val="20"/>
          <w:lang w:eastAsia="pl-PL"/>
        </w:rPr>
        <w:t>errorCode</w:t>
      </w:r>
      <w:proofErr w:type="spellEnd"/>
      <w:r w:rsidRPr="000161B2">
        <w:rPr>
          <w:rFonts w:ascii="Courier New" w:hAnsi="Courier New" w:cs="Courier New"/>
          <w:color w:val="067D17"/>
          <w:sz w:val="20"/>
          <w:szCs w:val="20"/>
          <w:lang w:eastAsia="pl-PL"/>
        </w:rPr>
        <w:t>="</w:t>
      </w:r>
      <w:proofErr w:type="spellStart"/>
      <w:r w:rsidRPr="000161B2">
        <w:rPr>
          <w:rFonts w:ascii="Courier New" w:hAnsi="Courier New" w:cs="Courier New"/>
          <w:color w:val="067D17"/>
          <w:sz w:val="20"/>
          <w:szCs w:val="20"/>
          <w:lang w:eastAsia="pl-PL"/>
        </w:rPr>
        <w:t>XDSDocumentUniqueIdError</w:t>
      </w:r>
      <w:proofErr w:type="spellEnd"/>
      <w:r w:rsidRPr="000161B2">
        <w:rPr>
          <w:rFonts w:ascii="Courier New" w:hAnsi="Courier New" w:cs="Courier New"/>
          <w:color w:val="067D17"/>
          <w:sz w:val="20"/>
          <w:szCs w:val="20"/>
          <w:lang w:eastAsia="pl-PL"/>
        </w:rPr>
        <w:t>"</w:t>
      </w:r>
      <w:r w:rsidRPr="000161B2">
        <w:rPr>
          <w:rFonts w:ascii="Courier New" w:hAnsi="Courier New" w:cs="Courier New"/>
          <w:color w:val="067D17"/>
          <w:sz w:val="20"/>
          <w:szCs w:val="20"/>
          <w:lang w:eastAsia="pl-PL"/>
        </w:rPr>
        <w:br/>
        <w:t xml:space="preserve">    </w:t>
      </w:r>
      <w:r w:rsidRPr="000161B2">
        <w:rPr>
          <w:rFonts w:ascii="Courier New" w:hAnsi="Courier New" w:cs="Courier New"/>
          <w:color w:val="174AD4"/>
          <w:sz w:val="20"/>
          <w:szCs w:val="20"/>
          <w:lang w:eastAsia="pl-PL"/>
        </w:rPr>
        <w:t>severity</w:t>
      </w:r>
      <w:r w:rsidRPr="000161B2">
        <w:rPr>
          <w:rFonts w:ascii="Courier New" w:hAnsi="Courier New" w:cs="Courier New"/>
          <w:color w:val="067D17"/>
          <w:sz w:val="20"/>
          <w:szCs w:val="20"/>
          <w:lang w:eastAsia="pl-PL"/>
        </w:rPr>
        <w:t>="urn:oasis:names:tc:ebxml-regrep:ErrorSeverityType:Error"</w:t>
      </w:r>
      <w:r w:rsidRPr="000161B2">
        <w:rPr>
          <w:rFonts w:ascii="Courier New" w:hAnsi="Courier New" w:cs="Courier New"/>
          <w:color w:val="067D17"/>
          <w:sz w:val="20"/>
          <w:szCs w:val="20"/>
          <w:lang w:eastAsia="pl-PL"/>
        </w:rPr>
        <w:br/>
        <w:t xml:space="preserve">    </w:t>
      </w:r>
      <w:r w:rsidRPr="000161B2">
        <w:rPr>
          <w:rFonts w:ascii="Courier New" w:hAnsi="Courier New" w:cs="Courier New"/>
          <w:color w:val="174AD4"/>
          <w:sz w:val="20"/>
          <w:szCs w:val="20"/>
          <w:lang w:eastAsia="pl-PL"/>
        </w:rPr>
        <w:t>location</w:t>
      </w:r>
      <w:r w:rsidRPr="000161B2">
        <w:rPr>
          <w:rFonts w:ascii="Courier New" w:hAnsi="Courier New" w:cs="Courier New"/>
          <w:color w:val="067D17"/>
          <w:sz w:val="20"/>
          <w:szCs w:val="20"/>
          <w:lang w:eastAsia="pl-PL"/>
        </w:rPr>
        <w:t>="2.16.840.1.113883.3.4424.2.7.11.15.2^202307745120560436711232026437143630545515"</w:t>
      </w:r>
      <w:r w:rsidRPr="000161B2">
        <w:rPr>
          <w:rFonts w:ascii="Courier New" w:hAnsi="Courier New" w:cs="Courier New"/>
          <w:color w:val="080808"/>
          <w:sz w:val="20"/>
          <w:szCs w:val="20"/>
          <w:lang w:eastAsia="pl-PL"/>
        </w:rPr>
        <w:t>&gt;&lt;/</w:t>
      </w:r>
      <w:r w:rsidRPr="000161B2">
        <w:rPr>
          <w:rFonts w:ascii="Courier New" w:hAnsi="Courier New" w:cs="Courier New"/>
          <w:color w:val="871094"/>
          <w:sz w:val="20"/>
          <w:szCs w:val="20"/>
          <w:lang w:eastAsia="pl-PL"/>
        </w:rPr>
        <w:t>rs</w:t>
      </w:r>
      <w:r w:rsidRPr="000161B2">
        <w:rPr>
          <w:rFonts w:ascii="Courier New" w:hAnsi="Courier New" w:cs="Courier New"/>
          <w:color w:val="0033B3"/>
          <w:sz w:val="20"/>
          <w:szCs w:val="20"/>
          <w:lang w:eastAsia="pl-PL"/>
        </w:rPr>
        <w:t>:RegistryError</w:t>
      </w:r>
      <w:r w:rsidRPr="000161B2">
        <w:rPr>
          <w:rFonts w:ascii="Courier New" w:hAnsi="Courier New" w:cs="Courier New"/>
          <w:color w:val="080808"/>
          <w:sz w:val="20"/>
          <w:szCs w:val="20"/>
          <w:lang w:eastAsia="pl-PL"/>
        </w:rPr>
        <w:t>&gt;</w:t>
      </w:r>
      <w:r w:rsidRPr="000161B2">
        <w:rPr>
          <w:rFonts w:ascii="Courier New" w:hAnsi="Courier New" w:cs="Courier New"/>
          <w:color w:val="080808"/>
          <w:sz w:val="20"/>
          <w:szCs w:val="20"/>
          <w:lang w:eastAsia="pl-PL"/>
        </w:rPr>
        <w:br/>
        <w:t xml:space="preserve">            &lt;</w:t>
      </w:r>
      <w:proofErr w:type="spellStart"/>
      <w:r w:rsidRPr="000161B2">
        <w:rPr>
          <w:rFonts w:ascii="Courier New" w:hAnsi="Courier New" w:cs="Courier New"/>
          <w:color w:val="871094"/>
          <w:sz w:val="20"/>
          <w:szCs w:val="20"/>
          <w:lang w:eastAsia="pl-PL"/>
        </w:rPr>
        <w:t>rs</w:t>
      </w:r>
      <w:r w:rsidRPr="000161B2">
        <w:rPr>
          <w:rFonts w:ascii="Courier New" w:hAnsi="Courier New" w:cs="Courier New"/>
          <w:color w:val="0033B3"/>
          <w:sz w:val="20"/>
          <w:szCs w:val="20"/>
          <w:lang w:eastAsia="pl-PL"/>
        </w:rPr>
        <w:t>:RegistryError</w:t>
      </w:r>
      <w:proofErr w:type="spellEnd"/>
      <w:r w:rsidRPr="000161B2">
        <w:rPr>
          <w:rFonts w:ascii="Courier New" w:hAnsi="Courier New" w:cs="Courier New"/>
          <w:color w:val="0033B3"/>
          <w:sz w:val="20"/>
          <w:szCs w:val="20"/>
          <w:lang w:eastAsia="pl-PL"/>
        </w:rPr>
        <w:br/>
        <w:t xml:space="preserve">    </w:t>
      </w:r>
      <w:proofErr w:type="spellStart"/>
      <w:r w:rsidRPr="000161B2">
        <w:rPr>
          <w:rFonts w:ascii="Courier New" w:hAnsi="Courier New" w:cs="Courier New"/>
          <w:color w:val="174AD4"/>
          <w:sz w:val="20"/>
          <w:szCs w:val="20"/>
          <w:lang w:eastAsia="pl-PL"/>
        </w:rPr>
        <w:t>codeContext</w:t>
      </w:r>
      <w:proofErr w:type="spellEnd"/>
      <w:r w:rsidRPr="000161B2">
        <w:rPr>
          <w:rFonts w:ascii="Courier New" w:hAnsi="Courier New" w:cs="Courier New"/>
          <w:color w:val="067D17"/>
          <w:sz w:val="20"/>
          <w:szCs w:val="20"/>
          <w:lang w:eastAsia="pl-PL"/>
        </w:rPr>
        <w:t xml:space="preserve">="Brak uprawnień do dokumentu dla parametrów </w:t>
      </w:r>
      <w:proofErr w:type="spellStart"/>
      <w:r w:rsidRPr="000161B2">
        <w:rPr>
          <w:rFonts w:ascii="Courier New" w:hAnsi="Courier New" w:cs="Courier New"/>
          <w:color w:val="067D17"/>
          <w:sz w:val="20"/>
          <w:szCs w:val="20"/>
          <w:lang w:eastAsia="pl-PL"/>
        </w:rPr>
        <w:t>DocumentUniqueId</w:t>
      </w:r>
      <w:proofErr w:type="spellEnd"/>
      <w:r w:rsidRPr="000161B2">
        <w:rPr>
          <w:rFonts w:ascii="Courier New" w:hAnsi="Courier New" w:cs="Courier New"/>
          <w:color w:val="067D17"/>
          <w:sz w:val="20"/>
          <w:szCs w:val="20"/>
          <w:lang w:eastAsia="pl-PL"/>
        </w:rPr>
        <w:t xml:space="preserve">: 2.16.840.1.113883.3.4424.2.7.11.15.2^202307941859690999734062859367795367773223, </w:t>
      </w:r>
      <w:proofErr w:type="spellStart"/>
      <w:r w:rsidRPr="000161B2">
        <w:rPr>
          <w:rFonts w:ascii="Courier New" w:hAnsi="Courier New" w:cs="Courier New"/>
          <w:color w:val="067D17"/>
          <w:sz w:val="20"/>
          <w:szCs w:val="20"/>
          <w:lang w:eastAsia="pl-PL"/>
        </w:rPr>
        <w:t>RepositoryUniqueId</w:t>
      </w:r>
      <w:proofErr w:type="spellEnd"/>
      <w:r w:rsidRPr="000161B2">
        <w:rPr>
          <w:rFonts w:ascii="Courier New" w:hAnsi="Courier New" w:cs="Courier New"/>
          <w:color w:val="067D17"/>
          <w:sz w:val="20"/>
          <w:szCs w:val="20"/>
          <w:lang w:eastAsia="pl-PL"/>
        </w:rPr>
        <w:t>: 2.16.840.1.113883.3.4424.7.24.1721"</w:t>
      </w:r>
      <w:r w:rsidRPr="000161B2">
        <w:rPr>
          <w:rFonts w:ascii="Courier New" w:hAnsi="Courier New" w:cs="Courier New"/>
          <w:color w:val="067D17"/>
          <w:sz w:val="20"/>
          <w:szCs w:val="20"/>
          <w:lang w:eastAsia="pl-PL"/>
        </w:rPr>
        <w:br/>
        <w:t xml:space="preserve">    </w:t>
      </w:r>
      <w:proofErr w:type="spellStart"/>
      <w:r w:rsidRPr="000161B2">
        <w:rPr>
          <w:rFonts w:ascii="Courier New" w:hAnsi="Courier New" w:cs="Courier New"/>
          <w:color w:val="174AD4"/>
          <w:sz w:val="20"/>
          <w:szCs w:val="20"/>
          <w:lang w:eastAsia="pl-PL"/>
        </w:rPr>
        <w:t>errorCode</w:t>
      </w:r>
      <w:proofErr w:type="spellEnd"/>
      <w:r w:rsidRPr="000161B2">
        <w:rPr>
          <w:rFonts w:ascii="Courier New" w:hAnsi="Courier New" w:cs="Courier New"/>
          <w:color w:val="067D17"/>
          <w:sz w:val="20"/>
          <w:szCs w:val="20"/>
          <w:lang w:eastAsia="pl-PL"/>
        </w:rPr>
        <w:t>="</w:t>
      </w:r>
      <w:proofErr w:type="spellStart"/>
      <w:r w:rsidRPr="000161B2">
        <w:rPr>
          <w:rFonts w:ascii="Courier New" w:hAnsi="Courier New" w:cs="Courier New"/>
          <w:color w:val="067D17"/>
          <w:sz w:val="20"/>
          <w:szCs w:val="20"/>
          <w:lang w:eastAsia="pl-PL"/>
        </w:rPr>
        <w:t>XDSDocumentUniqueIdError</w:t>
      </w:r>
      <w:proofErr w:type="spellEnd"/>
      <w:r w:rsidRPr="000161B2">
        <w:rPr>
          <w:rFonts w:ascii="Courier New" w:hAnsi="Courier New" w:cs="Courier New"/>
          <w:color w:val="067D17"/>
          <w:sz w:val="20"/>
          <w:szCs w:val="20"/>
          <w:lang w:eastAsia="pl-PL"/>
        </w:rPr>
        <w:t>"</w:t>
      </w:r>
      <w:r w:rsidRPr="000161B2">
        <w:rPr>
          <w:rFonts w:ascii="Courier New" w:hAnsi="Courier New" w:cs="Courier New"/>
          <w:color w:val="067D17"/>
          <w:sz w:val="20"/>
          <w:szCs w:val="20"/>
          <w:lang w:eastAsia="pl-PL"/>
        </w:rPr>
        <w:br/>
        <w:t xml:space="preserve">    </w:t>
      </w:r>
      <w:r w:rsidRPr="000161B2">
        <w:rPr>
          <w:rFonts w:ascii="Courier New" w:hAnsi="Courier New" w:cs="Courier New"/>
          <w:color w:val="174AD4"/>
          <w:sz w:val="20"/>
          <w:szCs w:val="20"/>
          <w:lang w:eastAsia="pl-PL"/>
        </w:rPr>
        <w:t>severity</w:t>
      </w:r>
      <w:r w:rsidRPr="000161B2">
        <w:rPr>
          <w:rFonts w:ascii="Courier New" w:hAnsi="Courier New" w:cs="Courier New"/>
          <w:color w:val="067D17"/>
          <w:sz w:val="20"/>
          <w:szCs w:val="20"/>
          <w:lang w:eastAsia="pl-PL"/>
        </w:rPr>
        <w:t>="urn:oasis:names:tc:ebxml-regrep:ErrorSeverityType:Error"</w:t>
      </w:r>
      <w:r w:rsidRPr="000161B2">
        <w:rPr>
          <w:rFonts w:ascii="Courier New" w:hAnsi="Courier New" w:cs="Courier New"/>
          <w:color w:val="067D17"/>
          <w:sz w:val="20"/>
          <w:szCs w:val="20"/>
          <w:lang w:eastAsia="pl-PL"/>
        </w:rPr>
        <w:br/>
        <w:t xml:space="preserve">    </w:t>
      </w:r>
      <w:r w:rsidRPr="000161B2">
        <w:rPr>
          <w:rFonts w:ascii="Courier New" w:hAnsi="Courier New" w:cs="Courier New"/>
          <w:color w:val="174AD4"/>
          <w:sz w:val="20"/>
          <w:szCs w:val="20"/>
          <w:lang w:eastAsia="pl-PL"/>
        </w:rPr>
        <w:t>location</w:t>
      </w:r>
      <w:r w:rsidRPr="000161B2">
        <w:rPr>
          <w:rFonts w:ascii="Courier New" w:hAnsi="Courier New" w:cs="Courier New"/>
          <w:color w:val="067D17"/>
          <w:sz w:val="20"/>
          <w:szCs w:val="20"/>
          <w:lang w:eastAsia="pl-PL"/>
        </w:rPr>
        <w:t>="2.16.840.1.113883.3.4424.2.7.11.15.2^202307941859690999734062859367795367773223"</w:t>
      </w:r>
      <w:r w:rsidRPr="000161B2">
        <w:rPr>
          <w:rFonts w:ascii="Courier New" w:hAnsi="Courier New" w:cs="Courier New"/>
          <w:color w:val="080808"/>
          <w:sz w:val="20"/>
          <w:szCs w:val="20"/>
          <w:lang w:eastAsia="pl-PL"/>
        </w:rPr>
        <w:t>&gt;&lt;/</w:t>
      </w:r>
      <w:r w:rsidRPr="000161B2">
        <w:rPr>
          <w:rFonts w:ascii="Courier New" w:hAnsi="Courier New" w:cs="Courier New"/>
          <w:color w:val="871094"/>
          <w:sz w:val="20"/>
          <w:szCs w:val="20"/>
          <w:lang w:eastAsia="pl-PL"/>
        </w:rPr>
        <w:t>rs</w:t>
      </w:r>
      <w:r w:rsidRPr="000161B2">
        <w:rPr>
          <w:rFonts w:ascii="Courier New" w:hAnsi="Courier New" w:cs="Courier New"/>
          <w:color w:val="0033B3"/>
          <w:sz w:val="20"/>
          <w:szCs w:val="20"/>
          <w:lang w:eastAsia="pl-PL"/>
        </w:rPr>
        <w:t>:RegistryError</w:t>
      </w:r>
      <w:r w:rsidRPr="000161B2">
        <w:rPr>
          <w:rFonts w:ascii="Courier New" w:hAnsi="Courier New" w:cs="Courier New"/>
          <w:color w:val="080808"/>
          <w:sz w:val="20"/>
          <w:szCs w:val="20"/>
          <w:lang w:eastAsia="pl-PL"/>
        </w:rPr>
        <w:t>&gt;</w:t>
      </w:r>
      <w:r w:rsidRPr="000161B2">
        <w:rPr>
          <w:rFonts w:ascii="Courier New" w:hAnsi="Courier New" w:cs="Courier New"/>
          <w:color w:val="080808"/>
          <w:sz w:val="20"/>
          <w:szCs w:val="20"/>
          <w:lang w:eastAsia="pl-PL"/>
        </w:rPr>
        <w:br/>
        <w:t xml:space="preserve">        &lt;/</w:t>
      </w:r>
      <w:proofErr w:type="spellStart"/>
      <w:r w:rsidRPr="000161B2">
        <w:rPr>
          <w:rFonts w:ascii="Courier New" w:hAnsi="Courier New" w:cs="Courier New"/>
          <w:color w:val="871094"/>
          <w:sz w:val="20"/>
          <w:szCs w:val="20"/>
          <w:lang w:eastAsia="pl-PL"/>
        </w:rPr>
        <w:t>rs</w:t>
      </w:r>
      <w:r w:rsidRPr="000161B2">
        <w:rPr>
          <w:rFonts w:ascii="Courier New" w:hAnsi="Courier New" w:cs="Courier New"/>
          <w:color w:val="0033B3"/>
          <w:sz w:val="20"/>
          <w:szCs w:val="20"/>
          <w:lang w:eastAsia="pl-PL"/>
        </w:rPr>
        <w:t>:RegistryErrorList</w:t>
      </w:r>
      <w:proofErr w:type="spellEnd"/>
      <w:r w:rsidRPr="000161B2">
        <w:rPr>
          <w:rFonts w:ascii="Courier New" w:hAnsi="Courier New" w:cs="Courier New"/>
          <w:color w:val="080808"/>
          <w:sz w:val="20"/>
          <w:szCs w:val="20"/>
          <w:lang w:eastAsia="pl-PL"/>
        </w:rPr>
        <w:t>&gt;</w:t>
      </w:r>
      <w:r w:rsidRPr="000161B2">
        <w:rPr>
          <w:rFonts w:ascii="Courier New" w:hAnsi="Courier New" w:cs="Courier New"/>
          <w:color w:val="080808"/>
          <w:sz w:val="20"/>
          <w:szCs w:val="20"/>
          <w:lang w:eastAsia="pl-PL"/>
        </w:rPr>
        <w:br/>
        <w:t xml:space="preserve">    &lt;/</w:t>
      </w:r>
      <w:proofErr w:type="spellStart"/>
      <w:r w:rsidRPr="000161B2">
        <w:rPr>
          <w:rFonts w:ascii="Courier New" w:hAnsi="Courier New" w:cs="Courier New"/>
          <w:color w:val="871094"/>
          <w:sz w:val="20"/>
          <w:szCs w:val="20"/>
          <w:lang w:eastAsia="pl-PL"/>
        </w:rPr>
        <w:t>rs</w:t>
      </w:r>
      <w:r w:rsidRPr="000161B2">
        <w:rPr>
          <w:rFonts w:ascii="Courier New" w:hAnsi="Courier New" w:cs="Courier New"/>
          <w:color w:val="0033B3"/>
          <w:sz w:val="20"/>
          <w:szCs w:val="20"/>
          <w:lang w:eastAsia="pl-PL"/>
        </w:rPr>
        <w:t>:RegistryResponse</w:t>
      </w:r>
      <w:proofErr w:type="spellEnd"/>
      <w:r w:rsidRPr="000161B2">
        <w:rPr>
          <w:rFonts w:ascii="Courier New" w:hAnsi="Courier New" w:cs="Courier New"/>
          <w:color w:val="080808"/>
          <w:sz w:val="20"/>
          <w:szCs w:val="20"/>
          <w:lang w:eastAsia="pl-PL"/>
        </w:rPr>
        <w:t>&gt;</w:t>
      </w:r>
      <w:r w:rsidRPr="000161B2">
        <w:rPr>
          <w:rFonts w:ascii="Courier New" w:hAnsi="Courier New" w:cs="Courier New"/>
          <w:color w:val="080808"/>
          <w:sz w:val="20"/>
          <w:szCs w:val="20"/>
          <w:lang w:eastAsia="pl-PL"/>
        </w:rPr>
        <w:br/>
        <w:t xml:space="preserve">    &lt;</w:t>
      </w:r>
      <w:proofErr w:type="spellStart"/>
      <w:r w:rsidRPr="000161B2">
        <w:rPr>
          <w:rFonts w:ascii="Courier New" w:hAnsi="Courier New" w:cs="Courier New"/>
          <w:color w:val="871094"/>
          <w:sz w:val="20"/>
          <w:szCs w:val="20"/>
          <w:lang w:eastAsia="pl-PL"/>
        </w:rPr>
        <w:t>xdsb</w:t>
      </w:r>
      <w:r w:rsidRPr="000161B2">
        <w:rPr>
          <w:rFonts w:ascii="Courier New" w:hAnsi="Courier New" w:cs="Courier New"/>
          <w:color w:val="0033B3"/>
          <w:sz w:val="20"/>
          <w:szCs w:val="20"/>
          <w:lang w:eastAsia="pl-PL"/>
        </w:rPr>
        <w:t>:DocumentResponse</w:t>
      </w:r>
      <w:proofErr w:type="spellEnd"/>
      <w:r w:rsidRPr="000161B2">
        <w:rPr>
          <w:rFonts w:ascii="Courier New" w:hAnsi="Courier New" w:cs="Courier New"/>
          <w:color w:val="080808"/>
          <w:sz w:val="20"/>
          <w:szCs w:val="20"/>
          <w:lang w:eastAsia="pl-PL"/>
        </w:rPr>
        <w:t>&gt;</w:t>
      </w:r>
      <w:r w:rsidRPr="000161B2">
        <w:rPr>
          <w:rFonts w:ascii="Courier New" w:hAnsi="Courier New" w:cs="Courier New"/>
          <w:color w:val="080808"/>
          <w:sz w:val="20"/>
          <w:szCs w:val="20"/>
          <w:lang w:eastAsia="pl-PL"/>
        </w:rPr>
        <w:br/>
        <w:t xml:space="preserve">        &lt;</w:t>
      </w:r>
      <w:r w:rsidRPr="000161B2">
        <w:rPr>
          <w:rFonts w:ascii="Courier New" w:hAnsi="Courier New" w:cs="Courier New"/>
          <w:color w:val="871094"/>
          <w:sz w:val="20"/>
          <w:szCs w:val="20"/>
          <w:lang w:eastAsia="pl-PL"/>
        </w:rPr>
        <w:t>xdsb</w:t>
      </w:r>
      <w:r w:rsidRPr="000161B2">
        <w:rPr>
          <w:rFonts w:ascii="Courier New" w:hAnsi="Courier New" w:cs="Courier New"/>
          <w:color w:val="0033B3"/>
          <w:sz w:val="20"/>
          <w:szCs w:val="20"/>
          <w:lang w:eastAsia="pl-PL"/>
        </w:rPr>
        <w:t>:HomeCommunityId</w:t>
      </w:r>
      <w:r w:rsidRPr="000161B2">
        <w:rPr>
          <w:rFonts w:ascii="Courier New" w:hAnsi="Courier New" w:cs="Courier New"/>
          <w:color w:val="080808"/>
          <w:sz w:val="20"/>
          <w:szCs w:val="20"/>
          <w:lang w:eastAsia="pl-PL"/>
        </w:rPr>
        <w:t>&gt;urn:oid:2.16.840.1.113883.3.4424.15&lt;/</w:t>
      </w:r>
      <w:r w:rsidRPr="000161B2">
        <w:rPr>
          <w:rFonts w:ascii="Courier New" w:hAnsi="Courier New" w:cs="Courier New"/>
          <w:color w:val="871094"/>
          <w:sz w:val="20"/>
          <w:szCs w:val="20"/>
          <w:lang w:eastAsia="pl-PL"/>
        </w:rPr>
        <w:t>xdsb</w:t>
      </w:r>
      <w:r w:rsidRPr="000161B2">
        <w:rPr>
          <w:rFonts w:ascii="Courier New" w:hAnsi="Courier New" w:cs="Courier New"/>
          <w:color w:val="0033B3"/>
          <w:sz w:val="20"/>
          <w:szCs w:val="20"/>
          <w:lang w:eastAsia="pl-PL"/>
        </w:rPr>
        <w:t>:HomeCommunityId</w:t>
      </w:r>
      <w:r w:rsidRPr="000161B2">
        <w:rPr>
          <w:rFonts w:ascii="Courier New" w:hAnsi="Courier New" w:cs="Courier New"/>
          <w:color w:val="080808"/>
          <w:sz w:val="20"/>
          <w:szCs w:val="20"/>
          <w:lang w:eastAsia="pl-PL"/>
        </w:rPr>
        <w:t>&gt;</w:t>
      </w:r>
      <w:r w:rsidRPr="000161B2">
        <w:rPr>
          <w:rFonts w:ascii="Courier New" w:hAnsi="Courier New" w:cs="Courier New"/>
          <w:color w:val="080808"/>
          <w:sz w:val="20"/>
          <w:szCs w:val="20"/>
          <w:lang w:eastAsia="pl-PL"/>
        </w:rPr>
        <w:br/>
        <w:t xml:space="preserve">        </w:t>
      </w:r>
      <w:r w:rsidRPr="000161B2">
        <w:rPr>
          <w:rFonts w:ascii="Courier New" w:hAnsi="Courier New" w:cs="Courier New"/>
          <w:color w:val="080808"/>
          <w:sz w:val="20"/>
          <w:szCs w:val="20"/>
          <w:lang w:eastAsia="pl-PL"/>
        </w:rPr>
        <w:lastRenderedPageBreak/>
        <w:t>&lt;</w:t>
      </w:r>
      <w:r w:rsidRPr="000161B2">
        <w:rPr>
          <w:rFonts w:ascii="Courier New" w:hAnsi="Courier New" w:cs="Courier New"/>
          <w:color w:val="871094"/>
          <w:sz w:val="20"/>
          <w:szCs w:val="20"/>
          <w:lang w:eastAsia="pl-PL"/>
        </w:rPr>
        <w:t>xdsb</w:t>
      </w:r>
      <w:r w:rsidRPr="000161B2">
        <w:rPr>
          <w:rFonts w:ascii="Courier New" w:hAnsi="Courier New" w:cs="Courier New"/>
          <w:color w:val="0033B3"/>
          <w:sz w:val="20"/>
          <w:szCs w:val="20"/>
          <w:lang w:eastAsia="pl-PL"/>
        </w:rPr>
        <w:t>:RepositoryUniqueId</w:t>
      </w:r>
      <w:r w:rsidRPr="000161B2">
        <w:rPr>
          <w:rFonts w:ascii="Courier New" w:hAnsi="Courier New" w:cs="Courier New"/>
          <w:color w:val="080808"/>
          <w:sz w:val="20"/>
          <w:szCs w:val="20"/>
          <w:lang w:eastAsia="pl-PL"/>
        </w:rPr>
        <w:t>&gt;2.16.840.1.113883.3.4424.7.24.1721&lt;/</w:t>
      </w:r>
      <w:r w:rsidRPr="000161B2">
        <w:rPr>
          <w:rFonts w:ascii="Courier New" w:hAnsi="Courier New" w:cs="Courier New"/>
          <w:color w:val="871094"/>
          <w:sz w:val="20"/>
          <w:szCs w:val="20"/>
          <w:lang w:eastAsia="pl-PL"/>
        </w:rPr>
        <w:t>xdsb</w:t>
      </w:r>
      <w:r w:rsidRPr="000161B2">
        <w:rPr>
          <w:rFonts w:ascii="Courier New" w:hAnsi="Courier New" w:cs="Courier New"/>
          <w:color w:val="0033B3"/>
          <w:sz w:val="20"/>
          <w:szCs w:val="20"/>
          <w:lang w:eastAsia="pl-PL"/>
        </w:rPr>
        <w:t>:RepositoryUniqueId</w:t>
      </w:r>
      <w:r w:rsidRPr="000161B2">
        <w:rPr>
          <w:rFonts w:ascii="Courier New" w:hAnsi="Courier New" w:cs="Courier New"/>
          <w:color w:val="080808"/>
          <w:sz w:val="20"/>
          <w:szCs w:val="20"/>
          <w:lang w:eastAsia="pl-PL"/>
        </w:rPr>
        <w:t>&gt;</w:t>
      </w:r>
      <w:r w:rsidRPr="000161B2">
        <w:rPr>
          <w:rFonts w:ascii="Courier New" w:hAnsi="Courier New" w:cs="Courier New"/>
          <w:color w:val="080808"/>
          <w:sz w:val="20"/>
          <w:szCs w:val="20"/>
          <w:lang w:eastAsia="pl-PL"/>
        </w:rPr>
        <w:br/>
        <w:t xml:space="preserve">        &lt;</w:t>
      </w:r>
      <w:r w:rsidRPr="000161B2">
        <w:rPr>
          <w:rFonts w:ascii="Courier New" w:hAnsi="Courier New" w:cs="Courier New"/>
          <w:color w:val="871094"/>
          <w:sz w:val="20"/>
          <w:szCs w:val="20"/>
          <w:lang w:eastAsia="pl-PL"/>
        </w:rPr>
        <w:t>xdsb</w:t>
      </w:r>
      <w:r w:rsidRPr="000161B2">
        <w:rPr>
          <w:rFonts w:ascii="Courier New" w:hAnsi="Courier New" w:cs="Courier New"/>
          <w:color w:val="0033B3"/>
          <w:sz w:val="20"/>
          <w:szCs w:val="20"/>
          <w:lang w:eastAsia="pl-PL"/>
        </w:rPr>
        <w:t>:DocumentUniqueId</w:t>
      </w:r>
      <w:r w:rsidRPr="000161B2">
        <w:rPr>
          <w:rFonts w:ascii="Courier New" w:hAnsi="Courier New" w:cs="Courier New"/>
          <w:color w:val="080808"/>
          <w:sz w:val="20"/>
          <w:szCs w:val="20"/>
          <w:lang w:eastAsia="pl-PL"/>
        </w:rPr>
        <w:t>&gt;2.16.840.1.113883.3.4424.2.7.11.15.2^202307909259852892127018240425121011360549&lt;/</w:t>
      </w:r>
      <w:r w:rsidRPr="000161B2">
        <w:rPr>
          <w:rFonts w:ascii="Courier New" w:hAnsi="Courier New" w:cs="Courier New"/>
          <w:color w:val="871094"/>
          <w:sz w:val="20"/>
          <w:szCs w:val="20"/>
          <w:lang w:eastAsia="pl-PL"/>
        </w:rPr>
        <w:t>xdsb</w:t>
      </w:r>
      <w:r w:rsidRPr="000161B2">
        <w:rPr>
          <w:rFonts w:ascii="Courier New" w:hAnsi="Courier New" w:cs="Courier New"/>
          <w:color w:val="0033B3"/>
          <w:sz w:val="20"/>
          <w:szCs w:val="20"/>
          <w:lang w:eastAsia="pl-PL"/>
        </w:rPr>
        <w:t>:DocumentUniqueId</w:t>
      </w:r>
      <w:r w:rsidRPr="000161B2">
        <w:rPr>
          <w:rFonts w:ascii="Courier New" w:hAnsi="Courier New" w:cs="Courier New"/>
          <w:color w:val="080808"/>
          <w:sz w:val="20"/>
          <w:szCs w:val="20"/>
          <w:lang w:eastAsia="pl-PL"/>
        </w:rPr>
        <w:t>&gt;</w:t>
      </w:r>
      <w:r w:rsidRPr="000161B2">
        <w:rPr>
          <w:rFonts w:ascii="Courier New" w:hAnsi="Courier New" w:cs="Courier New"/>
          <w:color w:val="080808"/>
          <w:sz w:val="20"/>
          <w:szCs w:val="20"/>
          <w:lang w:eastAsia="pl-PL"/>
        </w:rPr>
        <w:br/>
        <w:t xml:space="preserve">        &lt;</w:t>
      </w:r>
      <w:proofErr w:type="spellStart"/>
      <w:r w:rsidRPr="000161B2">
        <w:rPr>
          <w:rFonts w:ascii="Courier New" w:hAnsi="Courier New" w:cs="Courier New"/>
          <w:color w:val="871094"/>
          <w:sz w:val="20"/>
          <w:szCs w:val="20"/>
          <w:lang w:eastAsia="pl-PL"/>
        </w:rPr>
        <w:t>xdsb</w:t>
      </w:r>
      <w:r w:rsidRPr="000161B2">
        <w:rPr>
          <w:rFonts w:ascii="Courier New" w:hAnsi="Courier New" w:cs="Courier New"/>
          <w:color w:val="0033B3"/>
          <w:sz w:val="20"/>
          <w:szCs w:val="20"/>
          <w:lang w:eastAsia="pl-PL"/>
        </w:rPr>
        <w:t>:mimeType</w:t>
      </w:r>
      <w:proofErr w:type="spellEnd"/>
      <w:r w:rsidRPr="000161B2">
        <w:rPr>
          <w:rFonts w:ascii="Courier New" w:hAnsi="Courier New" w:cs="Courier New"/>
          <w:color w:val="080808"/>
          <w:sz w:val="20"/>
          <w:szCs w:val="20"/>
          <w:lang w:eastAsia="pl-PL"/>
        </w:rPr>
        <w:t>&gt;</w:t>
      </w:r>
      <w:proofErr w:type="spellStart"/>
      <w:r w:rsidRPr="000161B2">
        <w:rPr>
          <w:rFonts w:ascii="Courier New" w:hAnsi="Courier New" w:cs="Courier New"/>
          <w:color w:val="080808"/>
          <w:sz w:val="20"/>
          <w:szCs w:val="20"/>
          <w:lang w:eastAsia="pl-PL"/>
        </w:rPr>
        <w:t>text</w:t>
      </w:r>
      <w:proofErr w:type="spellEnd"/>
      <w:r w:rsidRPr="000161B2">
        <w:rPr>
          <w:rFonts w:ascii="Courier New" w:hAnsi="Courier New" w:cs="Courier New"/>
          <w:color w:val="080808"/>
          <w:sz w:val="20"/>
          <w:szCs w:val="20"/>
          <w:lang w:eastAsia="pl-PL"/>
        </w:rPr>
        <w:t>/</w:t>
      </w:r>
      <w:proofErr w:type="spellStart"/>
      <w:r w:rsidRPr="000161B2">
        <w:rPr>
          <w:rFonts w:ascii="Courier New" w:hAnsi="Courier New" w:cs="Courier New"/>
          <w:color w:val="080808"/>
          <w:sz w:val="20"/>
          <w:szCs w:val="20"/>
          <w:lang w:eastAsia="pl-PL"/>
        </w:rPr>
        <w:t>xml</w:t>
      </w:r>
      <w:proofErr w:type="spellEnd"/>
      <w:r w:rsidRPr="000161B2">
        <w:rPr>
          <w:rFonts w:ascii="Courier New" w:hAnsi="Courier New" w:cs="Courier New"/>
          <w:color w:val="080808"/>
          <w:sz w:val="20"/>
          <w:szCs w:val="20"/>
          <w:lang w:eastAsia="pl-PL"/>
        </w:rPr>
        <w:t>&lt;/</w:t>
      </w:r>
      <w:proofErr w:type="spellStart"/>
      <w:r w:rsidRPr="000161B2">
        <w:rPr>
          <w:rFonts w:ascii="Courier New" w:hAnsi="Courier New" w:cs="Courier New"/>
          <w:color w:val="871094"/>
          <w:sz w:val="20"/>
          <w:szCs w:val="20"/>
          <w:lang w:eastAsia="pl-PL"/>
        </w:rPr>
        <w:t>xdsb</w:t>
      </w:r>
      <w:r w:rsidRPr="000161B2">
        <w:rPr>
          <w:rFonts w:ascii="Courier New" w:hAnsi="Courier New" w:cs="Courier New"/>
          <w:color w:val="0033B3"/>
          <w:sz w:val="20"/>
          <w:szCs w:val="20"/>
          <w:lang w:eastAsia="pl-PL"/>
        </w:rPr>
        <w:t>:mimeType</w:t>
      </w:r>
      <w:proofErr w:type="spellEnd"/>
      <w:r w:rsidRPr="000161B2">
        <w:rPr>
          <w:rFonts w:ascii="Courier New" w:hAnsi="Courier New" w:cs="Courier New"/>
          <w:color w:val="080808"/>
          <w:sz w:val="20"/>
          <w:szCs w:val="20"/>
          <w:lang w:eastAsia="pl-PL"/>
        </w:rPr>
        <w:t>&gt;</w:t>
      </w:r>
      <w:r w:rsidRPr="000161B2">
        <w:rPr>
          <w:rFonts w:ascii="Courier New" w:hAnsi="Courier New" w:cs="Courier New"/>
          <w:color w:val="080808"/>
          <w:sz w:val="20"/>
          <w:szCs w:val="20"/>
          <w:lang w:eastAsia="pl-PL"/>
        </w:rPr>
        <w:br/>
        <w:t xml:space="preserve">        &lt;</w:t>
      </w:r>
      <w:proofErr w:type="spellStart"/>
      <w:r w:rsidRPr="000161B2">
        <w:rPr>
          <w:rFonts w:ascii="Courier New" w:hAnsi="Courier New" w:cs="Courier New"/>
          <w:color w:val="871094"/>
          <w:sz w:val="20"/>
          <w:szCs w:val="20"/>
          <w:lang w:eastAsia="pl-PL"/>
        </w:rPr>
        <w:t>xdsb</w:t>
      </w:r>
      <w:r w:rsidRPr="000161B2">
        <w:rPr>
          <w:rFonts w:ascii="Courier New" w:hAnsi="Courier New" w:cs="Courier New"/>
          <w:color w:val="0033B3"/>
          <w:sz w:val="20"/>
          <w:szCs w:val="20"/>
          <w:lang w:eastAsia="pl-PL"/>
        </w:rPr>
        <w:t>:Document</w:t>
      </w:r>
      <w:proofErr w:type="spellEnd"/>
      <w:r w:rsidRPr="000161B2">
        <w:rPr>
          <w:rFonts w:ascii="Courier New" w:hAnsi="Courier New" w:cs="Courier New"/>
          <w:color w:val="080808"/>
          <w:sz w:val="20"/>
          <w:szCs w:val="20"/>
          <w:lang w:eastAsia="pl-PL"/>
        </w:rPr>
        <w:t>&gt;...&lt;/</w:t>
      </w:r>
      <w:proofErr w:type="spellStart"/>
      <w:r w:rsidRPr="000161B2">
        <w:rPr>
          <w:rFonts w:ascii="Courier New" w:hAnsi="Courier New" w:cs="Courier New"/>
          <w:color w:val="871094"/>
          <w:sz w:val="20"/>
          <w:szCs w:val="20"/>
          <w:lang w:eastAsia="pl-PL"/>
        </w:rPr>
        <w:t>xdsb</w:t>
      </w:r>
      <w:r w:rsidRPr="000161B2">
        <w:rPr>
          <w:rFonts w:ascii="Courier New" w:hAnsi="Courier New" w:cs="Courier New"/>
          <w:color w:val="0033B3"/>
          <w:sz w:val="20"/>
          <w:szCs w:val="20"/>
          <w:lang w:eastAsia="pl-PL"/>
        </w:rPr>
        <w:t>:Document</w:t>
      </w:r>
      <w:proofErr w:type="spellEnd"/>
      <w:r w:rsidRPr="000161B2">
        <w:rPr>
          <w:rFonts w:ascii="Courier New" w:hAnsi="Courier New" w:cs="Courier New"/>
          <w:color w:val="080808"/>
          <w:sz w:val="20"/>
          <w:szCs w:val="20"/>
          <w:lang w:eastAsia="pl-PL"/>
        </w:rPr>
        <w:t>&gt;</w:t>
      </w:r>
      <w:r w:rsidRPr="000161B2">
        <w:rPr>
          <w:rFonts w:ascii="Courier New" w:hAnsi="Courier New" w:cs="Courier New"/>
          <w:color w:val="080808"/>
          <w:sz w:val="20"/>
          <w:szCs w:val="20"/>
          <w:lang w:eastAsia="pl-PL"/>
        </w:rPr>
        <w:br/>
        <w:t xml:space="preserve">    &lt;/</w:t>
      </w:r>
      <w:proofErr w:type="spellStart"/>
      <w:r w:rsidRPr="000161B2">
        <w:rPr>
          <w:rFonts w:ascii="Courier New" w:hAnsi="Courier New" w:cs="Courier New"/>
          <w:color w:val="871094"/>
          <w:sz w:val="20"/>
          <w:szCs w:val="20"/>
          <w:lang w:eastAsia="pl-PL"/>
        </w:rPr>
        <w:t>xdsb</w:t>
      </w:r>
      <w:r w:rsidRPr="000161B2">
        <w:rPr>
          <w:rFonts w:ascii="Courier New" w:hAnsi="Courier New" w:cs="Courier New"/>
          <w:color w:val="0033B3"/>
          <w:sz w:val="20"/>
          <w:szCs w:val="20"/>
          <w:lang w:eastAsia="pl-PL"/>
        </w:rPr>
        <w:t>:DocumentResponse</w:t>
      </w:r>
      <w:proofErr w:type="spellEnd"/>
      <w:r w:rsidRPr="000161B2">
        <w:rPr>
          <w:rFonts w:ascii="Courier New" w:hAnsi="Courier New" w:cs="Courier New"/>
          <w:color w:val="080808"/>
          <w:sz w:val="20"/>
          <w:szCs w:val="20"/>
          <w:lang w:eastAsia="pl-PL"/>
        </w:rPr>
        <w:t>&gt;</w:t>
      </w:r>
      <w:r w:rsidRPr="000161B2">
        <w:rPr>
          <w:rFonts w:ascii="Courier New" w:hAnsi="Courier New" w:cs="Courier New"/>
          <w:color w:val="080808"/>
          <w:sz w:val="20"/>
          <w:szCs w:val="20"/>
          <w:lang w:eastAsia="pl-PL"/>
        </w:rPr>
        <w:br/>
        <w:t>&lt;/</w:t>
      </w:r>
      <w:proofErr w:type="spellStart"/>
      <w:r w:rsidRPr="000161B2">
        <w:rPr>
          <w:rFonts w:ascii="Courier New" w:hAnsi="Courier New" w:cs="Courier New"/>
          <w:color w:val="871094"/>
          <w:sz w:val="20"/>
          <w:szCs w:val="20"/>
          <w:lang w:eastAsia="pl-PL"/>
        </w:rPr>
        <w:t>xdsb</w:t>
      </w:r>
      <w:r w:rsidRPr="000161B2">
        <w:rPr>
          <w:rFonts w:ascii="Courier New" w:hAnsi="Courier New" w:cs="Courier New"/>
          <w:color w:val="0033B3"/>
          <w:sz w:val="20"/>
          <w:szCs w:val="20"/>
          <w:lang w:eastAsia="pl-PL"/>
        </w:rPr>
        <w:t>:RetrieveDocumentSetResponse</w:t>
      </w:r>
      <w:proofErr w:type="spellEnd"/>
      <w:r w:rsidRPr="000161B2">
        <w:rPr>
          <w:rFonts w:ascii="Courier New" w:hAnsi="Courier New" w:cs="Courier New"/>
          <w:color w:val="080808"/>
          <w:sz w:val="20"/>
          <w:szCs w:val="20"/>
          <w:lang w:eastAsia="pl-PL"/>
        </w:rPr>
        <w:t>&gt;</w:t>
      </w:r>
    </w:p>
    <w:p w14:paraId="7072D911" w14:textId="77777777" w:rsidR="00C3736B" w:rsidRPr="00AA1092" w:rsidRDefault="00C3736B" w:rsidP="00AA1092"/>
    <w:p w14:paraId="67702633" w14:textId="43697766" w:rsidR="001563A6" w:rsidRDefault="001563A6" w:rsidP="001563A6">
      <w:pPr>
        <w:pStyle w:val="Nagwek3"/>
      </w:pPr>
      <w:bookmarkStart w:id="67" w:name="_Toc153972530"/>
      <w:r>
        <w:t>Specyfikacja metadanych XDS dla indeksu EDM</w:t>
      </w:r>
      <w:bookmarkEnd w:id="67"/>
    </w:p>
    <w:p w14:paraId="1078BA0E" w14:textId="77777777" w:rsidR="00AA5F0E" w:rsidRDefault="004E234D" w:rsidP="004E234D">
      <w:r>
        <w:t xml:space="preserve">Indeks dokumentu medycznego ma za zadanie informowanie o istnieniu dokumentu i jego lokalizacji w repozytorium wykorzystywanym </w:t>
      </w:r>
      <w:r w:rsidR="00F932D7">
        <w:t>przez usługodawcę. Dane indeksu EDM, które są wymagane pokazano w tabeli</w:t>
      </w:r>
      <w:r>
        <w:t xml:space="preserve">. Indeks </w:t>
      </w:r>
      <w:r w:rsidR="00F932D7">
        <w:t xml:space="preserve">powinien być </w:t>
      </w:r>
      <w:r>
        <w:t xml:space="preserve">tworzony na podstawie danych </w:t>
      </w:r>
      <w:r w:rsidR="00F932D7">
        <w:t xml:space="preserve">z dokumentu którego dotyczy albo danych </w:t>
      </w:r>
      <w:r>
        <w:t>przechowywanych w systemie usługodawcy.</w:t>
      </w:r>
      <w:r w:rsidR="00720B14">
        <w:t xml:space="preserve"> </w:t>
      </w:r>
    </w:p>
    <w:tbl>
      <w:tblPr>
        <w:tblStyle w:val="Tabela-Siatka"/>
        <w:tblpPr w:leftFromText="141" w:rightFromText="141" w:vertAnchor="text" w:horzAnchor="margin" w:tblpY="-53"/>
        <w:tblW w:w="9067" w:type="dxa"/>
        <w:tblLayout w:type="fixed"/>
        <w:tblLook w:val="0020" w:firstRow="1" w:lastRow="0" w:firstColumn="0" w:lastColumn="0" w:noHBand="0" w:noVBand="0"/>
      </w:tblPr>
      <w:tblGrid>
        <w:gridCol w:w="1574"/>
        <w:gridCol w:w="1823"/>
        <w:gridCol w:w="1701"/>
        <w:gridCol w:w="3969"/>
      </w:tblGrid>
      <w:tr w:rsidR="001011AE" w:rsidRPr="00FF1DAA" w14:paraId="6C24DE48" w14:textId="77777777" w:rsidTr="00062F9B">
        <w:trPr>
          <w:trHeight w:val="454"/>
        </w:trPr>
        <w:tc>
          <w:tcPr>
            <w:tcW w:w="1574" w:type="dxa"/>
            <w:vAlign w:val="center"/>
          </w:tcPr>
          <w:p w14:paraId="31C1DC9C" w14:textId="77777777" w:rsidR="001011AE" w:rsidRPr="009C3EFA" w:rsidRDefault="001011AE" w:rsidP="001011AE">
            <w:pPr>
              <w:pStyle w:val="Default"/>
              <w:rPr>
                <w:rFonts w:ascii="Arial" w:hAnsi="Arial" w:cs="Arial"/>
                <w:sz w:val="22"/>
                <w:szCs w:val="22"/>
              </w:rPr>
            </w:pPr>
            <w:r w:rsidRPr="009C3EFA">
              <w:rPr>
                <w:rFonts w:ascii="Arial" w:hAnsi="Arial" w:cs="Arial"/>
                <w:b/>
                <w:bCs/>
                <w:sz w:val="22"/>
                <w:szCs w:val="22"/>
              </w:rPr>
              <w:t xml:space="preserve">Informacja </w:t>
            </w:r>
          </w:p>
        </w:tc>
        <w:tc>
          <w:tcPr>
            <w:tcW w:w="1823" w:type="dxa"/>
            <w:vAlign w:val="center"/>
          </w:tcPr>
          <w:p w14:paraId="49907336" w14:textId="77777777" w:rsidR="001011AE" w:rsidRPr="009C3EFA" w:rsidRDefault="001011AE" w:rsidP="001011AE">
            <w:pPr>
              <w:pStyle w:val="Default"/>
              <w:jc w:val="center"/>
              <w:rPr>
                <w:rFonts w:ascii="Arial" w:hAnsi="Arial" w:cs="Arial"/>
                <w:sz w:val="22"/>
                <w:szCs w:val="22"/>
              </w:rPr>
            </w:pPr>
            <w:r w:rsidRPr="009C3EFA">
              <w:rPr>
                <w:rFonts w:ascii="Arial" w:hAnsi="Arial" w:cs="Arial"/>
                <w:b/>
                <w:bCs/>
                <w:sz w:val="22"/>
                <w:szCs w:val="22"/>
              </w:rPr>
              <w:t>Wymagalność</w:t>
            </w:r>
          </w:p>
        </w:tc>
        <w:tc>
          <w:tcPr>
            <w:tcW w:w="1701" w:type="dxa"/>
            <w:vAlign w:val="center"/>
          </w:tcPr>
          <w:p w14:paraId="148FEA39" w14:textId="77777777" w:rsidR="001011AE" w:rsidRPr="009C3EFA" w:rsidRDefault="001011AE" w:rsidP="001011AE">
            <w:pPr>
              <w:pStyle w:val="Default"/>
              <w:rPr>
                <w:rFonts w:ascii="Arial" w:hAnsi="Arial" w:cs="Arial"/>
                <w:b/>
                <w:bCs/>
                <w:sz w:val="22"/>
                <w:szCs w:val="22"/>
              </w:rPr>
            </w:pPr>
            <w:r w:rsidRPr="009C3EFA">
              <w:rPr>
                <w:rFonts w:ascii="Arial" w:hAnsi="Arial" w:cs="Arial"/>
                <w:b/>
                <w:bCs/>
                <w:sz w:val="22"/>
                <w:szCs w:val="22"/>
              </w:rPr>
              <w:t xml:space="preserve">Format danych </w:t>
            </w:r>
          </w:p>
        </w:tc>
        <w:tc>
          <w:tcPr>
            <w:tcW w:w="3969" w:type="dxa"/>
            <w:vAlign w:val="center"/>
          </w:tcPr>
          <w:p w14:paraId="66F78225" w14:textId="77777777" w:rsidR="001011AE" w:rsidRPr="009C3EFA" w:rsidRDefault="001011AE" w:rsidP="001011AE">
            <w:pPr>
              <w:pStyle w:val="Default"/>
              <w:rPr>
                <w:rFonts w:ascii="Arial" w:hAnsi="Arial" w:cs="Arial"/>
                <w:sz w:val="22"/>
                <w:szCs w:val="22"/>
              </w:rPr>
            </w:pPr>
            <w:r w:rsidRPr="009C3EFA">
              <w:rPr>
                <w:rFonts w:ascii="Arial" w:hAnsi="Arial" w:cs="Arial"/>
                <w:b/>
                <w:bCs/>
                <w:sz w:val="22"/>
                <w:szCs w:val="22"/>
              </w:rPr>
              <w:t>Pochodzenie i komentarz</w:t>
            </w:r>
          </w:p>
        </w:tc>
      </w:tr>
      <w:tr w:rsidR="001011AE" w:rsidRPr="00FF1DAA" w14:paraId="5715D88A" w14:textId="77777777" w:rsidTr="00062F9B">
        <w:trPr>
          <w:trHeight w:val="206"/>
        </w:trPr>
        <w:tc>
          <w:tcPr>
            <w:tcW w:w="1574" w:type="dxa"/>
          </w:tcPr>
          <w:p w14:paraId="553936FC" w14:textId="77777777" w:rsidR="001011AE" w:rsidRPr="00062F9B" w:rsidRDefault="0C074C34" w:rsidP="6563AF97">
            <w:pPr>
              <w:pStyle w:val="Default"/>
              <w:rPr>
                <w:rFonts w:ascii="Arial" w:hAnsi="Arial" w:cs="Arial"/>
                <w:sz w:val="18"/>
                <w:szCs w:val="18"/>
              </w:rPr>
            </w:pPr>
            <w:r w:rsidRPr="00062F9B">
              <w:rPr>
                <w:rFonts w:ascii="Arial" w:hAnsi="Arial" w:cs="Arial"/>
                <w:sz w:val="18"/>
                <w:szCs w:val="18"/>
              </w:rPr>
              <w:t>Identyfikator ZM</w:t>
            </w:r>
          </w:p>
          <w:p w14:paraId="078CD837" w14:textId="2A829431" w:rsidR="001011AE" w:rsidRPr="00062F9B" w:rsidRDefault="001011AE" w:rsidP="001011AE">
            <w:pPr>
              <w:pStyle w:val="Default"/>
              <w:rPr>
                <w:rFonts w:ascii="Arial" w:hAnsi="Arial" w:cs="Arial"/>
                <w:sz w:val="18"/>
                <w:szCs w:val="18"/>
              </w:rPr>
            </w:pPr>
          </w:p>
        </w:tc>
        <w:tc>
          <w:tcPr>
            <w:tcW w:w="1823" w:type="dxa"/>
          </w:tcPr>
          <w:p w14:paraId="25826E90" w14:textId="77777777" w:rsidR="001011AE" w:rsidRPr="00062F9B" w:rsidRDefault="001011AE" w:rsidP="001011AE">
            <w:pPr>
              <w:pStyle w:val="Default"/>
              <w:jc w:val="center"/>
              <w:rPr>
                <w:rFonts w:ascii="Arial" w:hAnsi="Arial" w:cs="Arial"/>
                <w:sz w:val="18"/>
                <w:szCs w:val="18"/>
              </w:rPr>
            </w:pPr>
            <w:r w:rsidRPr="00062F9B">
              <w:rPr>
                <w:rFonts w:ascii="Arial" w:hAnsi="Arial" w:cs="Arial"/>
                <w:sz w:val="18"/>
                <w:szCs w:val="18"/>
              </w:rPr>
              <w:t>TAK</w:t>
            </w:r>
          </w:p>
        </w:tc>
        <w:tc>
          <w:tcPr>
            <w:tcW w:w="1701" w:type="dxa"/>
          </w:tcPr>
          <w:p w14:paraId="4023755B" w14:textId="77777777" w:rsidR="001011AE" w:rsidRPr="00062F9B" w:rsidRDefault="001011AE" w:rsidP="00363496">
            <w:pPr>
              <w:pStyle w:val="Default"/>
              <w:rPr>
                <w:rFonts w:ascii="Arial" w:hAnsi="Arial" w:cs="Arial"/>
                <w:sz w:val="18"/>
                <w:szCs w:val="18"/>
              </w:rPr>
            </w:pPr>
            <w:r w:rsidRPr="00062F9B">
              <w:rPr>
                <w:rFonts w:ascii="Arial" w:hAnsi="Arial" w:cs="Arial"/>
                <w:sz w:val="18"/>
                <w:szCs w:val="18"/>
              </w:rPr>
              <w:t xml:space="preserve">OID </w:t>
            </w:r>
          </w:p>
        </w:tc>
        <w:tc>
          <w:tcPr>
            <w:tcW w:w="3969" w:type="dxa"/>
          </w:tcPr>
          <w:p w14:paraId="7CC54396" w14:textId="77777777" w:rsidR="001011AE" w:rsidRPr="00062F9B" w:rsidRDefault="001011AE" w:rsidP="00C53FC4">
            <w:pPr>
              <w:pStyle w:val="Default"/>
              <w:rPr>
                <w:rFonts w:ascii="Arial" w:hAnsi="Arial" w:cs="Arial"/>
                <w:sz w:val="18"/>
                <w:szCs w:val="18"/>
              </w:rPr>
            </w:pPr>
            <w:r w:rsidRPr="00062F9B">
              <w:rPr>
                <w:rFonts w:ascii="Arial" w:hAnsi="Arial" w:cs="Arial"/>
                <w:sz w:val="18"/>
                <w:szCs w:val="18"/>
              </w:rPr>
              <w:t>System usługodawcy</w:t>
            </w:r>
          </w:p>
        </w:tc>
      </w:tr>
      <w:tr w:rsidR="001011AE" w:rsidRPr="00FF1DAA" w14:paraId="0D5E5EDE" w14:textId="77777777" w:rsidTr="00062F9B">
        <w:trPr>
          <w:trHeight w:val="206"/>
        </w:trPr>
        <w:tc>
          <w:tcPr>
            <w:tcW w:w="1574" w:type="dxa"/>
          </w:tcPr>
          <w:p w14:paraId="1B8ED81F" w14:textId="77777777" w:rsidR="001011AE" w:rsidRPr="00062F9B" w:rsidRDefault="001011AE" w:rsidP="001011AE">
            <w:pPr>
              <w:pStyle w:val="Default"/>
              <w:rPr>
                <w:rFonts w:ascii="Arial" w:hAnsi="Arial" w:cs="Arial"/>
                <w:sz w:val="18"/>
                <w:szCs w:val="18"/>
              </w:rPr>
            </w:pPr>
            <w:r w:rsidRPr="00062F9B">
              <w:rPr>
                <w:rFonts w:ascii="Arial" w:hAnsi="Arial" w:cs="Arial"/>
                <w:sz w:val="18"/>
                <w:szCs w:val="18"/>
              </w:rPr>
              <w:t>Identyfikator EDM</w:t>
            </w:r>
          </w:p>
        </w:tc>
        <w:tc>
          <w:tcPr>
            <w:tcW w:w="1823" w:type="dxa"/>
          </w:tcPr>
          <w:p w14:paraId="1AC5574E" w14:textId="77777777" w:rsidR="001011AE" w:rsidRPr="00062F9B" w:rsidRDefault="001011AE" w:rsidP="001011AE">
            <w:pPr>
              <w:pStyle w:val="Default"/>
              <w:jc w:val="center"/>
              <w:rPr>
                <w:rFonts w:ascii="Arial" w:hAnsi="Arial" w:cs="Arial"/>
                <w:sz w:val="18"/>
                <w:szCs w:val="18"/>
              </w:rPr>
            </w:pPr>
            <w:r w:rsidRPr="00062F9B">
              <w:rPr>
                <w:rFonts w:ascii="Arial" w:hAnsi="Arial" w:cs="Arial"/>
                <w:sz w:val="18"/>
                <w:szCs w:val="18"/>
              </w:rPr>
              <w:t>TAK</w:t>
            </w:r>
          </w:p>
        </w:tc>
        <w:tc>
          <w:tcPr>
            <w:tcW w:w="1701" w:type="dxa"/>
          </w:tcPr>
          <w:p w14:paraId="20BEC798" w14:textId="77777777" w:rsidR="001011AE" w:rsidRPr="00062F9B" w:rsidRDefault="008F351E" w:rsidP="001011AE">
            <w:pPr>
              <w:pStyle w:val="Default"/>
              <w:rPr>
                <w:rFonts w:ascii="Arial" w:hAnsi="Arial" w:cs="Arial"/>
                <w:sz w:val="18"/>
                <w:szCs w:val="18"/>
              </w:rPr>
            </w:pPr>
            <w:r w:rsidRPr="00062F9B">
              <w:rPr>
                <w:rFonts w:ascii="Arial" w:hAnsi="Arial" w:cs="Arial"/>
                <w:sz w:val="18"/>
                <w:szCs w:val="18"/>
              </w:rPr>
              <w:t>OID (z wersją dokumentu)</w:t>
            </w:r>
          </w:p>
        </w:tc>
        <w:tc>
          <w:tcPr>
            <w:tcW w:w="3969" w:type="dxa"/>
          </w:tcPr>
          <w:p w14:paraId="7BA53632" w14:textId="77777777" w:rsidR="001011AE" w:rsidRPr="00062F9B" w:rsidRDefault="001011AE" w:rsidP="00F22C30">
            <w:pPr>
              <w:pStyle w:val="Default"/>
              <w:rPr>
                <w:rFonts w:ascii="Arial" w:hAnsi="Arial" w:cs="Arial"/>
                <w:sz w:val="18"/>
                <w:szCs w:val="18"/>
              </w:rPr>
            </w:pPr>
            <w:r w:rsidRPr="00062F9B">
              <w:rPr>
                <w:rFonts w:ascii="Arial" w:hAnsi="Arial" w:cs="Arial"/>
                <w:sz w:val="18"/>
                <w:szCs w:val="18"/>
              </w:rPr>
              <w:t>System usługodawcy</w:t>
            </w:r>
            <w:r w:rsidR="008F351E" w:rsidRPr="00062F9B">
              <w:rPr>
                <w:rFonts w:ascii="Arial" w:hAnsi="Arial" w:cs="Arial"/>
                <w:sz w:val="18"/>
                <w:szCs w:val="18"/>
              </w:rPr>
              <w:t xml:space="preserve"> (pobierane z treści </w:t>
            </w:r>
            <w:r w:rsidRPr="00062F9B">
              <w:rPr>
                <w:rFonts w:ascii="Arial" w:hAnsi="Arial" w:cs="Arial"/>
                <w:sz w:val="18"/>
                <w:szCs w:val="18"/>
              </w:rPr>
              <w:t>dokumentu</w:t>
            </w:r>
            <w:r w:rsidR="008F351E" w:rsidRPr="00062F9B">
              <w:rPr>
                <w:rFonts w:ascii="Arial" w:hAnsi="Arial" w:cs="Arial"/>
                <w:sz w:val="18"/>
                <w:szCs w:val="18"/>
              </w:rPr>
              <w:t>)</w:t>
            </w:r>
          </w:p>
        </w:tc>
      </w:tr>
      <w:tr w:rsidR="001011AE" w:rsidRPr="00FF1DAA" w14:paraId="07616980" w14:textId="77777777" w:rsidTr="00062F9B">
        <w:trPr>
          <w:trHeight w:val="206"/>
        </w:trPr>
        <w:tc>
          <w:tcPr>
            <w:tcW w:w="1574" w:type="dxa"/>
          </w:tcPr>
          <w:p w14:paraId="08157045" w14:textId="77777777" w:rsidR="001011AE" w:rsidRPr="00062F9B" w:rsidRDefault="001011AE" w:rsidP="001011AE">
            <w:pPr>
              <w:pStyle w:val="Default"/>
              <w:rPr>
                <w:rFonts w:ascii="Arial" w:hAnsi="Arial" w:cs="Arial"/>
                <w:sz w:val="18"/>
                <w:szCs w:val="18"/>
              </w:rPr>
            </w:pPr>
            <w:r w:rsidRPr="00062F9B">
              <w:rPr>
                <w:rFonts w:ascii="Arial" w:hAnsi="Arial" w:cs="Arial"/>
                <w:sz w:val="18"/>
                <w:szCs w:val="18"/>
              </w:rPr>
              <w:t>Data wystawienia EDM</w:t>
            </w:r>
          </w:p>
        </w:tc>
        <w:tc>
          <w:tcPr>
            <w:tcW w:w="1823" w:type="dxa"/>
          </w:tcPr>
          <w:p w14:paraId="4CD51F28" w14:textId="77777777" w:rsidR="001011AE" w:rsidRPr="00062F9B" w:rsidRDefault="001011AE" w:rsidP="001011AE">
            <w:pPr>
              <w:pStyle w:val="Default"/>
              <w:jc w:val="center"/>
              <w:rPr>
                <w:rFonts w:ascii="Arial" w:hAnsi="Arial" w:cs="Arial"/>
                <w:sz w:val="18"/>
                <w:szCs w:val="18"/>
              </w:rPr>
            </w:pPr>
            <w:r w:rsidRPr="00062F9B">
              <w:rPr>
                <w:rFonts w:ascii="Arial" w:hAnsi="Arial" w:cs="Arial"/>
                <w:sz w:val="18"/>
                <w:szCs w:val="18"/>
              </w:rPr>
              <w:t>TAK</w:t>
            </w:r>
          </w:p>
        </w:tc>
        <w:tc>
          <w:tcPr>
            <w:tcW w:w="1701" w:type="dxa"/>
          </w:tcPr>
          <w:p w14:paraId="0EB9988F" w14:textId="77777777" w:rsidR="001011AE" w:rsidRPr="00062F9B" w:rsidRDefault="008F351E" w:rsidP="001011AE">
            <w:pPr>
              <w:pStyle w:val="Default"/>
              <w:rPr>
                <w:rFonts w:ascii="Arial" w:hAnsi="Arial" w:cs="Arial"/>
                <w:sz w:val="18"/>
                <w:szCs w:val="18"/>
              </w:rPr>
            </w:pPr>
            <w:r w:rsidRPr="00062F9B">
              <w:rPr>
                <w:rFonts w:ascii="Arial" w:hAnsi="Arial" w:cs="Arial"/>
                <w:sz w:val="18"/>
                <w:szCs w:val="18"/>
              </w:rPr>
              <w:t>data, godzina, minuta, sekunda</w:t>
            </w:r>
          </w:p>
        </w:tc>
        <w:tc>
          <w:tcPr>
            <w:tcW w:w="3969" w:type="dxa"/>
          </w:tcPr>
          <w:p w14:paraId="4317546A" w14:textId="77777777" w:rsidR="001011AE" w:rsidRPr="00062F9B" w:rsidRDefault="001011AE" w:rsidP="00F22C30">
            <w:pPr>
              <w:pStyle w:val="Default"/>
              <w:rPr>
                <w:rFonts w:ascii="Arial" w:hAnsi="Arial" w:cs="Arial"/>
                <w:sz w:val="18"/>
                <w:szCs w:val="18"/>
              </w:rPr>
            </w:pPr>
            <w:r w:rsidRPr="00062F9B">
              <w:rPr>
                <w:rFonts w:ascii="Arial" w:hAnsi="Arial" w:cs="Arial"/>
                <w:sz w:val="18"/>
                <w:szCs w:val="18"/>
              </w:rPr>
              <w:t>System usługodawcy</w:t>
            </w:r>
            <w:r w:rsidR="008F351E" w:rsidRPr="00062F9B">
              <w:rPr>
                <w:rFonts w:ascii="Arial" w:hAnsi="Arial" w:cs="Arial"/>
                <w:sz w:val="18"/>
                <w:szCs w:val="18"/>
              </w:rPr>
              <w:t xml:space="preserve"> (pobierane z treści dokumentu)</w:t>
            </w:r>
          </w:p>
        </w:tc>
      </w:tr>
      <w:tr w:rsidR="001011AE" w:rsidRPr="00FF1DAA" w14:paraId="2ADCB8D8" w14:textId="77777777" w:rsidTr="00062F9B">
        <w:trPr>
          <w:trHeight w:val="206"/>
        </w:trPr>
        <w:tc>
          <w:tcPr>
            <w:tcW w:w="1574" w:type="dxa"/>
          </w:tcPr>
          <w:p w14:paraId="085B4318" w14:textId="77777777" w:rsidR="001011AE" w:rsidRPr="00062F9B" w:rsidRDefault="001011AE" w:rsidP="001011AE">
            <w:pPr>
              <w:pStyle w:val="Default"/>
              <w:rPr>
                <w:rFonts w:ascii="Arial" w:hAnsi="Arial" w:cs="Arial"/>
                <w:sz w:val="18"/>
                <w:szCs w:val="18"/>
              </w:rPr>
            </w:pPr>
            <w:r w:rsidRPr="00062F9B">
              <w:rPr>
                <w:rFonts w:ascii="Arial" w:hAnsi="Arial" w:cs="Arial"/>
                <w:sz w:val="18"/>
                <w:szCs w:val="18"/>
              </w:rPr>
              <w:t>Typ dokumentu</w:t>
            </w:r>
          </w:p>
        </w:tc>
        <w:tc>
          <w:tcPr>
            <w:tcW w:w="1823" w:type="dxa"/>
          </w:tcPr>
          <w:p w14:paraId="1A0E739C" w14:textId="77777777" w:rsidR="001011AE" w:rsidRPr="00062F9B" w:rsidRDefault="001011AE" w:rsidP="001011AE">
            <w:pPr>
              <w:pStyle w:val="Default"/>
              <w:jc w:val="center"/>
              <w:rPr>
                <w:rFonts w:ascii="Arial" w:hAnsi="Arial" w:cs="Arial"/>
                <w:sz w:val="18"/>
                <w:szCs w:val="18"/>
              </w:rPr>
            </w:pPr>
            <w:r w:rsidRPr="00062F9B">
              <w:rPr>
                <w:rFonts w:ascii="Arial" w:hAnsi="Arial" w:cs="Arial"/>
                <w:sz w:val="18"/>
                <w:szCs w:val="18"/>
              </w:rPr>
              <w:t>TAK</w:t>
            </w:r>
          </w:p>
        </w:tc>
        <w:tc>
          <w:tcPr>
            <w:tcW w:w="1701" w:type="dxa"/>
          </w:tcPr>
          <w:p w14:paraId="5CD21249" w14:textId="77777777" w:rsidR="001011AE" w:rsidRPr="00062F9B" w:rsidRDefault="008F351E" w:rsidP="001011AE">
            <w:pPr>
              <w:pStyle w:val="Default"/>
              <w:rPr>
                <w:rFonts w:ascii="Arial" w:hAnsi="Arial" w:cs="Arial"/>
                <w:sz w:val="18"/>
                <w:szCs w:val="18"/>
              </w:rPr>
            </w:pPr>
            <w:r w:rsidRPr="00062F9B">
              <w:rPr>
                <w:rFonts w:ascii="Arial" w:hAnsi="Arial" w:cs="Arial"/>
                <w:sz w:val="18"/>
                <w:szCs w:val="18"/>
              </w:rPr>
              <w:t>Kod zgodny z LOINC oraz  kod zgodny ze słownikiem typów dokumentów P1</w:t>
            </w:r>
          </w:p>
        </w:tc>
        <w:tc>
          <w:tcPr>
            <w:tcW w:w="3969" w:type="dxa"/>
          </w:tcPr>
          <w:p w14:paraId="0664E88D" w14:textId="77777777" w:rsidR="001011AE" w:rsidRPr="00062F9B" w:rsidRDefault="001011AE" w:rsidP="00F22C30">
            <w:pPr>
              <w:pStyle w:val="Default"/>
              <w:rPr>
                <w:rFonts w:ascii="Arial" w:hAnsi="Arial" w:cs="Arial"/>
                <w:sz w:val="18"/>
                <w:szCs w:val="18"/>
              </w:rPr>
            </w:pPr>
            <w:r w:rsidRPr="00062F9B">
              <w:rPr>
                <w:rFonts w:ascii="Arial" w:hAnsi="Arial" w:cs="Arial"/>
                <w:sz w:val="18"/>
                <w:szCs w:val="18"/>
              </w:rPr>
              <w:t>System usługodawcy</w:t>
            </w:r>
            <w:r w:rsidR="008F351E" w:rsidRPr="00062F9B">
              <w:rPr>
                <w:rFonts w:ascii="Arial" w:hAnsi="Arial" w:cs="Arial"/>
                <w:sz w:val="18"/>
                <w:szCs w:val="18"/>
              </w:rPr>
              <w:t xml:space="preserve"> (określane lub pobierane z treści dokumentu)</w:t>
            </w:r>
          </w:p>
        </w:tc>
      </w:tr>
      <w:tr w:rsidR="001011AE" w:rsidRPr="00FF1DAA" w14:paraId="185EFDE3" w14:textId="77777777" w:rsidTr="00062F9B">
        <w:trPr>
          <w:trHeight w:val="206"/>
        </w:trPr>
        <w:tc>
          <w:tcPr>
            <w:tcW w:w="1574" w:type="dxa"/>
          </w:tcPr>
          <w:p w14:paraId="7D76A022" w14:textId="77777777" w:rsidR="001011AE" w:rsidRPr="00062F9B" w:rsidRDefault="001011AE" w:rsidP="001011AE">
            <w:pPr>
              <w:pStyle w:val="Default"/>
              <w:rPr>
                <w:rFonts w:ascii="Arial" w:hAnsi="Arial" w:cs="Arial"/>
                <w:sz w:val="18"/>
                <w:szCs w:val="18"/>
              </w:rPr>
            </w:pPr>
            <w:r w:rsidRPr="00062F9B">
              <w:rPr>
                <w:rFonts w:ascii="Arial" w:hAnsi="Arial" w:cs="Arial"/>
                <w:sz w:val="18"/>
                <w:szCs w:val="18"/>
              </w:rPr>
              <w:t>Poziom poufności</w:t>
            </w:r>
          </w:p>
        </w:tc>
        <w:tc>
          <w:tcPr>
            <w:tcW w:w="1823" w:type="dxa"/>
          </w:tcPr>
          <w:p w14:paraId="1573059A" w14:textId="77777777" w:rsidR="001011AE" w:rsidRPr="00062F9B" w:rsidRDefault="001011AE" w:rsidP="001011AE">
            <w:pPr>
              <w:pStyle w:val="Default"/>
              <w:jc w:val="center"/>
              <w:rPr>
                <w:rFonts w:ascii="Arial" w:hAnsi="Arial" w:cs="Arial"/>
                <w:sz w:val="18"/>
                <w:szCs w:val="18"/>
              </w:rPr>
            </w:pPr>
            <w:r w:rsidRPr="00062F9B">
              <w:rPr>
                <w:rFonts w:ascii="Arial" w:hAnsi="Arial" w:cs="Arial"/>
                <w:sz w:val="18"/>
                <w:szCs w:val="18"/>
              </w:rPr>
              <w:t>TAK</w:t>
            </w:r>
          </w:p>
        </w:tc>
        <w:tc>
          <w:tcPr>
            <w:tcW w:w="1701" w:type="dxa"/>
          </w:tcPr>
          <w:p w14:paraId="29F82E0C" w14:textId="77777777" w:rsidR="001011AE" w:rsidRPr="00062F9B" w:rsidRDefault="008F351E" w:rsidP="001011AE">
            <w:pPr>
              <w:pStyle w:val="Default"/>
              <w:rPr>
                <w:rFonts w:ascii="Arial" w:hAnsi="Arial" w:cs="Arial"/>
                <w:sz w:val="18"/>
                <w:szCs w:val="18"/>
                <w:lang w:val="en-US"/>
              </w:rPr>
            </w:pPr>
            <w:r w:rsidRPr="00062F9B">
              <w:rPr>
                <w:rFonts w:ascii="Arial" w:hAnsi="Arial" w:cs="Arial"/>
                <w:sz w:val="18"/>
                <w:szCs w:val="18"/>
                <w:lang w:val="en-US"/>
              </w:rPr>
              <w:t>N-normal; R-restricted; V-very restricted</w:t>
            </w:r>
          </w:p>
        </w:tc>
        <w:tc>
          <w:tcPr>
            <w:tcW w:w="3969" w:type="dxa"/>
          </w:tcPr>
          <w:p w14:paraId="65D3A582" w14:textId="77777777" w:rsidR="001011AE" w:rsidRPr="00062F9B" w:rsidRDefault="001011AE" w:rsidP="00F22C30">
            <w:pPr>
              <w:pStyle w:val="Default"/>
              <w:rPr>
                <w:rFonts w:ascii="Arial" w:hAnsi="Arial" w:cs="Arial"/>
                <w:sz w:val="18"/>
                <w:szCs w:val="18"/>
              </w:rPr>
            </w:pPr>
            <w:r w:rsidRPr="00062F9B">
              <w:rPr>
                <w:rFonts w:ascii="Arial" w:hAnsi="Arial" w:cs="Arial"/>
                <w:sz w:val="18"/>
                <w:szCs w:val="18"/>
              </w:rPr>
              <w:t>System usługodawcy</w:t>
            </w:r>
            <w:r w:rsidR="008F351E" w:rsidRPr="00062F9B">
              <w:rPr>
                <w:rFonts w:ascii="Arial" w:hAnsi="Arial" w:cs="Arial"/>
                <w:sz w:val="18"/>
                <w:szCs w:val="18"/>
              </w:rPr>
              <w:t xml:space="preserve"> (pobierane z treści dokumentu)</w:t>
            </w:r>
          </w:p>
        </w:tc>
      </w:tr>
      <w:tr w:rsidR="001011AE" w:rsidRPr="00FF1DAA" w14:paraId="619012AB" w14:textId="77777777" w:rsidTr="00062F9B">
        <w:trPr>
          <w:trHeight w:val="206"/>
        </w:trPr>
        <w:tc>
          <w:tcPr>
            <w:tcW w:w="1574" w:type="dxa"/>
          </w:tcPr>
          <w:p w14:paraId="6C157D4C" w14:textId="77777777" w:rsidR="001011AE" w:rsidRPr="00062F9B" w:rsidRDefault="001011AE" w:rsidP="001011AE">
            <w:pPr>
              <w:pStyle w:val="Default"/>
              <w:rPr>
                <w:rFonts w:ascii="Arial" w:hAnsi="Arial" w:cs="Arial"/>
                <w:sz w:val="18"/>
                <w:szCs w:val="18"/>
              </w:rPr>
            </w:pPr>
            <w:r w:rsidRPr="00062F9B">
              <w:rPr>
                <w:rFonts w:ascii="Arial" w:hAnsi="Arial" w:cs="Arial"/>
                <w:sz w:val="18"/>
                <w:szCs w:val="18"/>
              </w:rPr>
              <w:t>Format dokumentu</w:t>
            </w:r>
          </w:p>
        </w:tc>
        <w:tc>
          <w:tcPr>
            <w:tcW w:w="1823" w:type="dxa"/>
          </w:tcPr>
          <w:p w14:paraId="21B45AB9" w14:textId="77777777" w:rsidR="001011AE" w:rsidRPr="00062F9B" w:rsidRDefault="001011AE" w:rsidP="001011AE">
            <w:pPr>
              <w:pStyle w:val="Default"/>
              <w:jc w:val="center"/>
              <w:rPr>
                <w:rFonts w:ascii="Arial" w:hAnsi="Arial" w:cs="Arial"/>
                <w:sz w:val="18"/>
                <w:szCs w:val="18"/>
              </w:rPr>
            </w:pPr>
            <w:r w:rsidRPr="00062F9B">
              <w:rPr>
                <w:rFonts w:ascii="Arial" w:hAnsi="Arial" w:cs="Arial"/>
                <w:sz w:val="18"/>
                <w:szCs w:val="18"/>
              </w:rPr>
              <w:t>TAK</w:t>
            </w:r>
          </w:p>
        </w:tc>
        <w:tc>
          <w:tcPr>
            <w:tcW w:w="1701" w:type="dxa"/>
          </w:tcPr>
          <w:p w14:paraId="3EBC18C9" w14:textId="77777777" w:rsidR="001011AE" w:rsidRPr="00062F9B" w:rsidRDefault="008F351E" w:rsidP="001011AE">
            <w:pPr>
              <w:pStyle w:val="Default"/>
              <w:rPr>
                <w:rFonts w:ascii="Arial" w:hAnsi="Arial" w:cs="Arial"/>
                <w:sz w:val="18"/>
                <w:szCs w:val="18"/>
              </w:rPr>
            </w:pPr>
            <w:r w:rsidRPr="00062F9B">
              <w:rPr>
                <w:rFonts w:ascii="Arial" w:hAnsi="Arial" w:cs="Arial"/>
                <w:sz w:val="18"/>
                <w:szCs w:val="18"/>
              </w:rPr>
              <w:t>PIK, DICOM</w:t>
            </w:r>
          </w:p>
        </w:tc>
        <w:tc>
          <w:tcPr>
            <w:tcW w:w="3969" w:type="dxa"/>
          </w:tcPr>
          <w:p w14:paraId="0C3BAA68" w14:textId="77777777" w:rsidR="001011AE" w:rsidRPr="00062F9B" w:rsidRDefault="001011AE" w:rsidP="00F22C30">
            <w:pPr>
              <w:pStyle w:val="Default"/>
              <w:rPr>
                <w:rFonts w:ascii="Arial" w:hAnsi="Arial" w:cs="Arial"/>
                <w:sz w:val="18"/>
                <w:szCs w:val="18"/>
              </w:rPr>
            </w:pPr>
            <w:r w:rsidRPr="00062F9B">
              <w:rPr>
                <w:rFonts w:ascii="Arial" w:hAnsi="Arial" w:cs="Arial"/>
                <w:sz w:val="18"/>
                <w:szCs w:val="18"/>
              </w:rPr>
              <w:t>System usługodawcy</w:t>
            </w:r>
            <w:r w:rsidR="008F351E" w:rsidRPr="00062F9B">
              <w:rPr>
                <w:rFonts w:ascii="Arial" w:hAnsi="Arial" w:cs="Arial"/>
                <w:sz w:val="18"/>
                <w:szCs w:val="18"/>
              </w:rPr>
              <w:t xml:space="preserve"> (określane na podstawie dokumentu)</w:t>
            </w:r>
          </w:p>
        </w:tc>
      </w:tr>
      <w:tr w:rsidR="001011AE" w:rsidRPr="00FF1DAA" w14:paraId="7FE739E8" w14:textId="77777777" w:rsidTr="00062F9B">
        <w:trPr>
          <w:trHeight w:val="206"/>
        </w:trPr>
        <w:tc>
          <w:tcPr>
            <w:tcW w:w="1574" w:type="dxa"/>
          </w:tcPr>
          <w:p w14:paraId="6C921451" w14:textId="77777777" w:rsidR="001011AE" w:rsidRPr="00062F9B" w:rsidRDefault="001011AE" w:rsidP="001011AE">
            <w:pPr>
              <w:pStyle w:val="Default"/>
              <w:rPr>
                <w:rFonts w:ascii="Arial" w:hAnsi="Arial" w:cs="Arial"/>
                <w:sz w:val="18"/>
                <w:szCs w:val="18"/>
              </w:rPr>
            </w:pPr>
            <w:r w:rsidRPr="00062F9B">
              <w:rPr>
                <w:rFonts w:ascii="Arial" w:hAnsi="Arial" w:cs="Arial"/>
                <w:sz w:val="18"/>
                <w:szCs w:val="18"/>
              </w:rPr>
              <w:t>Dane usługobiorcy</w:t>
            </w:r>
          </w:p>
        </w:tc>
        <w:tc>
          <w:tcPr>
            <w:tcW w:w="1823" w:type="dxa"/>
          </w:tcPr>
          <w:p w14:paraId="7E0BF73B" w14:textId="77777777" w:rsidR="001011AE" w:rsidRPr="00062F9B" w:rsidRDefault="001011AE" w:rsidP="001011AE">
            <w:pPr>
              <w:pStyle w:val="Default"/>
              <w:jc w:val="center"/>
              <w:rPr>
                <w:rFonts w:ascii="Arial" w:hAnsi="Arial" w:cs="Arial"/>
                <w:sz w:val="18"/>
                <w:szCs w:val="18"/>
              </w:rPr>
            </w:pPr>
            <w:r w:rsidRPr="00062F9B">
              <w:rPr>
                <w:rFonts w:ascii="Arial" w:hAnsi="Arial" w:cs="Arial"/>
                <w:sz w:val="18"/>
                <w:szCs w:val="18"/>
              </w:rPr>
              <w:t>TAK</w:t>
            </w:r>
          </w:p>
        </w:tc>
        <w:tc>
          <w:tcPr>
            <w:tcW w:w="1701" w:type="dxa"/>
          </w:tcPr>
          <w:p w14:paraId="5C647475" w14:textId="77777777" w:rsidR="001011AE" w:rsidRPr="00062F9B" w:rsidRDefault="008F351E" w:rsidP="001011AE">
            <w:pPr>
              <w:pStyle w:val="Default"/>
              <w:rPr>
                <w:rFonts w:ascii="Arial" w:hAnsi="Arial" w:cs="Arial"/>
                <w:sz w:val="18"/>
                <w:szCs w:val="18"/>
              </w:rPr>
            </w:pPr>
            <w:r w:rsidRPr="00062F9B">
              <w:rPr>
                <w:rFonts w:ascii="Arial" w:hAnsi="Arial" w:cs="Arial"/>
                <w:sz w:val="18"/>
                <w:szCs w:val="18"/>
              </w:rPr>
              <w:t>OID</w:t>
            </w:r>
          </w:p>
        </w:tc>
        <w:tc>
          <w:tcPr>
            <w:tcW w:w="3969" w:type="dxa"/>
          </w:tcPr>
          <w:p w14:paraId="45971A19" w14:textId="77777777" w:rsidR="001011AE" w:rsidRPr="00062F9B" w:rsidRDefault="001011AE" w:rsidP="00F22C30">
            <w:pPr>
              <w:pStyle w:val="Default"/>
              <w:rPr>
                <w:rFonts w:ascii="Arial" w:hAnsi="Arial" w:cs="Arial"/>
                <w:sz w:val="18"/>
                <w:szCs w:val="18"/>
              </w:rPr>
            </w:pPr>
            <w:r w:rsidRPr="00062F9B">
              <w:rPr>
                <w:rFonts w:ascii="Arial" w:hAnsi="Arial" w:cs="Arial"/>
                <w:sz w:val="18"/>
                <w:szCs w:val="18"/>
              </w:rPr>
              <w:t>System usługodawcy</w:t>
            </w:r>
            <w:r w:rsidR="008F351E" w:rsidRPr="00062F9B">
              <w:rPr>
                <w:rFonts w:ascii="Arial" w:hAnsi="Arial" w:cs="Arial"/>
                <w:sz w:val="18"/>
                <w:szCs w:val="18"/>
              </w:rPr>
              <w:t xml:space="preserve"> (pobierane z treści dokumentu)</w:t>
            </w:r>
          </w:p>
        </w:tc>
      </w:tr>
      <w:tr w:rsidR="001011AE" w:rsidRPr="00FF1DAA" w14:paraId="1EED3B79" w14:textId="77777777" w:rsidTr="00062F9B">
        <w:trPr>
          <w:trHeight w:val="206"/>
        </w:trPr>
        <w:tc>
          <w:tcPr>
            <w:tcW w:w="1574" w:type="dxa"/>
          </w:tcPr>
          <w:p w14:paraId="7758B3D6" w14:textId="77777777" w:rsidR="001011AE" w:rsidRPr="00062F9B" w:rsidRDefault="001011AE" w:rsidP="001011AE">
            <w:pPr>
              <w:pStyle w:val="Default"/>
              <w:rPr>
                <w:rFonts w:ascii="Arial" w:hAnsi="Arial" w:cs="Arial"/>
                <w:sz w:val="18"/>
                <w:szCs w:val="18"/>
              </w:rPr>
            </w:pPr>
            <w:r w:rsidRPr="00062F9B">
              <w:rPr>
                <w:rFonts w:ascii="Arial" w:hAnsi="Arial" w:cs="Arial"/>
                <w:sz w:val="18"/>
                <w:szCs w:val="18"/>
              </w:rPr>
              <w:t>Kustosz dokumentacji</w:t>
            </w:r>
          </w:p>
        </w:tc>
        <w:tc>
          <w:tcPr>
            <w:tcW w:w="1823" w:type="dxa"/>
          </w:tcPr>
          <w:p w14:paraId="3705F5BA" w14:textId="4491B325" w:rsidR="001011AE" w:rsidRPr="00062F9B" w:rsidRDefault="7395EDBA" w:rsidP="001011AE">
            <w:pPr>
              <w:pStyle w:val="Default"/>
              <w:jc w:val="center"/>
              <w:rPr>
                <w:rFonts w:ascii="Arial" w:hAnsi="Arial" w:cs="Arial"/>
                <w:sz w:val="18"/>
                <w:szCs w:val="18"/>
              </w:rPr>
            </w:pPr>
            <w:r w:rsidRPr="00062F9B">
              <w:rPr>
                <w:rFonts w:ascii="Arial" w:hAnsi="Arial" w:cs="Arial"/>
                <w:sz w:val="18"/>
                <w:szCs w:val="18"/>
              </w:rPr>
              <w:t>TAK</w:t>
            </w:r>
          </w:p>
        </w:tc>
        <w:tc>
          <w:tcPr>
            <w:tcW w:w="1701" w:type="dxa"/>
          </w:tcPr>
          <w:p w14:paraId="343CD247" w14:textId="77777777" w:rsidR="001011AE" w:rsidRPr="00062F9B" w:rsidRDefault="008F351E" w:rsidP="001011AE">
            <w:pPr>
              <w:pStyle w:val="Default"/>
              <w:rPr>
                <w:rFonts w:ascii="Arial" w:hAnsi="Arial" w:cs="Arial"/>
                <w:sz w:val="18"/>
                <w:szCs w:val="18"/>
              </w:rPr>
            </w:pPr>
            <w:r w:rsidRPr="00062F9B">
              <w:rPr>
                <w:rFonts w:ascii="Arial" w:hAnsi="Arial" w:cs="Arial"/>
                <w:sz w:val="18"/>
                <w:szCs w:val="18"/>
              </w:rPr>
              <w:t>OID</w:t>
            </w:r>
          </w:p>
        </w:tc>
        <w:tc>
          <w:tcPr>
            <w:tcW w:w="3969" w:type="dxa"/>
          </w:tcPr>
          <w:p w14:paraId="37379EFC" w14:textId="77777777" w:rsidR="001011AE" w:rsidRPr="00197496" w:rsidRDefault="3B774E78" w:rsidP="001011AE">
            <w:pPr>
              <w:pStyle w:val="Default"/>
              <w:rPr>
                <w:rFonts w:ascii="Arial" w:hAnsi="Arial" w:cs="Arial"/>
                <w:sz w:val="18"/>
                <w:szCs w:val="18"/>
              </w:rPr>
            </w:pPr>
            <w:r w:rsidRPr="269FD0A6">
              <w:rPr>
                <w:rFonts w:ascii="Arial" w:hAnsi="Arial" w:cs="Arial"/>
                <w:sz w:val="18"/>
                <w:szCs w:val="18"/>
              </w:rPr>
              <w:t xml:space="preserve">System usługodawcy w tym OID Repozytorium - określa miejsce przechowywania dokumentu </w:t>
            </w:r>
          </w:p>
        </w:tc>
      </w:tr>
      <w:tr w:rsidR="001011AE" w:rsidRPr="00FF1DAA" w14:paraId="6DCC6264" w14:textId="77777777" w:rsidTr="00062F9B">
        <w:trPr>
          <w:trHeight w:val="206"/>
        </w:trPr>
        <w:tc>
          <w:tcPr>
            <w:tcW w:w="1574" w:type="dxa"/>
          </w:tcPr>
          <w:p w14:paraId="58C34C27" w14:textId="77777777" w:rsidR="001011AE" w:rsidRPr="00062F9B" w:rsidRDefault="001011AE" w:rsidP="001011AE">
            <w:pPr>
              <w:pStyle w:val="Default"/>
              <w:rPr>
                <w:rFonts w:ascii="Arial" w:hAnsi="Arial" w:cs="Arial"/>
                <w:sz w:val="18"/>
                <w:szCs w:val="18"/>
              </w:rPr>
            </w:pPr>
            <w:r w:rsidRPr="00062F9B">
              <w:rPr>
                <w:rFonts w:ascii="Arial" w:hAnsi="Arial" w:cs="Arial"/>
                <w:sz w:val="18"/>
                <w:szCs w:val="18"/>
              </w:rPr>
              <w:t>Status dostępności dokumentu</w:t>
            </w:r>
          </w:p>
        </w:tc>
        <w:tc>
          <w:tcPr>
            <w:tcW w:w="1823" w:type="dxa"/>
          </w:tcPr>
          <w:p w14:paraId="6A8E4D64" w14:textId="77777777" w:rsidR="001011AE" w:rsidRPr="00062F9B" w:rsidRDefault="001011AE" w:rsidP="001011AE">
            <w:pPr>
              <w:pStyle w:val="Default"/>
              <w:jc w:val="center"/>
              <w:rPr>
                <w:rFonts w:ascii="Arial" w:hAnsi="Arial" w:cs="Arial"/>
                <w:sz w:val="18"/>
                <w:szCs w:val="18"/>
              </w:rPr>
            </w:pPr>
            <w:r w:rsidRPr="00062F9B">
              <w:rPr>
                <w:rFonts w:ascii="Arial" w:hAnsi="Arial" w:cs="Arial"/>
                <w:sz w:val="18"/>
                <w:szCs w:val="18"/>
              </w:rPr>
              <w:t>TAK</w:t>
            </w:r>
          </w:p>
        </w:tc>
        <w:tc>
          <w:tcPr>
            <w:tcW w:w="1701" w:type="dxa"/>
          </w:tcPr>
          <w:p w14:paraId="27ABAF2C" w14:textId="77777777" w:rsidR="001011AE" w:rsidRPr="00062F9B" w:rsidRDefault="008F351E" w:rsidP="001011AE">
            <w:pPr>
              <w:pStyle w:val="Default"/>
              <w:rPr>
                <w:rFonts w:ascii="Arial" w:hAnsi="Arial" w:cs="Arial"/>
                <w:sz w:val="18"/>
                <w:szCs w:val="18"/>
              </w:rPr>
            </w:pPr>
            <w:r w:rsidRPr="00062F9B">
              <w:rPr>
                <w:rFonts w:ascii="Arial" w:hAnsi="Arial" w:cs="Arial"/>
                <w:sz w:val="18"/>
                <w:szCs w:val="18"/>
              </w:rPr>
              <w:t>Online/offline</w:t>
            </w:r>
          </w:p>
        </w:tc>
        <w:tc>
          <w:tcPr>
            <w:tcW w:w="3969" w:type="dxa"/>
          </w:tcPr>
          <w:p w14:paraId="45023DD2" w14:textId="77777777" w:rsidR="001011AE" w:rsidRPr="00062F9B" w:rsidRDefault="001011AE" w:rsidP="00F22C30">
            <w:pPr>
              <w:pStyle w:val="Default"/>
              <w:rPr>
                <w:rFonts w:ascii="Arial" w:hAnsi="Arial" w:cs="Arial"/>
                <w:sz w:val="18"/>
                <w:szCs w:val="18"/>
              </w:rPr>
            </w:pPr>
            <w:r w:rsidRPr="00062F9B">
              <w:rPr>
                <w:rFonts w:ascii="Arial" w:hAnsi="Arial" w:cs="Arial"/>
                <w:sz w:val="18"/>
                <w:szCs w:val="18"/>
              </w:rPr>
              <w:t>System usługodawcy</w:t>
            </w:r>
          </w:p>
        </w:tc>
      </w:tr>
    </w:tbl>
    <w:p w14:paraId="7ABC7A69" w14:textId="7D96FF5A" w:rsidR="00720B14" w:rsidRPr="00C93E94" w:rsidRDefault="4218760E" w:rsidP="00F932D7">
      <w:pPr>
        <w:pStyle w:val="Legenda"/>
      </w:pPr>
      <w:bookmarkStart w:id="68" w:name="_Toc139543814"/>
      <w:r>
        <w:t xml:space="preserve">Tabela </w:t>
      </w:r>
      <w:r>
        <w:fldChar w:fldCharType="begin"/>
      </w:r>
      <w:r>
        <w:instrText>SEQ Tabela \* ARABIC</w:instrText>
      </w:r>
      <w:r>
        <w:fldChar w:fldCharType="separate"/>
      </w:r>
      <w:r w:rsidR="00922C49">
        <w:rPr>
          <w:noProof/>
        </w:rPr>
        <w:t>3</w:t>
      </w:r>
      <w:r>
        <w:fldChar w:fldCharType="end"/>
      </w:r>
      <w:r>
        <w:t xml:space="preserve">. </w:t>
      </w:r>
      <w:r w:rsidR="62A657B4">
        <w:t>Zakres obsługiwanych</w:t>
      </w:r>
      <w:r w:rsidR="63571283">
        <w:t xml:space="preserve"> i wymaganych</w:t>
      </w:r>
      <w:r w:rsidR="62A657B4">
        <w:t xml:space="preserve"> metadanych XDS dla indeksu EDM</w:t>
      </w:r>
      <w:r w:rsidR="63571283">
        <w:t xml:space="preserve"> (domena </w:t>
      </w:r>
      <w:r w:rsidR="00922C49">
        <w:t xml:space="preserve">podmiotu </w:t>
      </w:r>
      <w:r w:rsidR="63571283">
        <w:t xml:space="preserve">– </w:t>
      </w:r>
      <w:r w:rsidR="593A756C">
        <w:t>RED</w:t>
      </w:r>
      <w:r w:rsidR="63571283">
        <w:t>)</w:t>
      </w:r>
      <w:bookmarkEnd w:id="68"/>
    </w:p>
    <w:p w14:paraId="5603B62A" w14:textId="723447F2" w:rsidR="002D6148" w:rsidRDefault="5F32AEDA" w:rsidP="002D6148">
      <w:r>
        <w:lastRenderedPageBreak/>
        <w:t xml:space="preserve">W załączniku </w:t>
      </w:r>
      <w:r w:rsidR="5AC2091C">
        <w:t xml:space="preserve">nr </w:t>
      </w:r>
      <w:r>
        <w:t>1 zdefiniowano</w:t>
      </w:r>
      <w:r w:rsidR="423309E7">
        <w:t xml:space="preserve"> </w:t>
      </w:r>
      <w:r>
        <w:t xml:space="preserve">katalog </w:t>
      </w:r>
      <w:r w:rsidR="423309E7">
        <w:t xml:space="preserve">oraz model </w:t>
      </w:r>
      <w:r>
        <w:t xml:space="preserve">metadanych </w:t>
      </w:r>
      <w:r w:rsidR="59D0C613">
        <w:t xml:space="preserve">dla </w:t>
      </w:r>
      <w:r>
        <w:t>indeksu EDM</w:t>
      </w:r>
      <w:r w:rsidR="423309E7">
        <w:t xml:space="preserve"> (rozdz. „Indeks Elektronicznego Dokumentu Medycznego”</w:t>
      </w:r>
      <w:r w:rsidR="74E42BFB">
        <w:t>)</w:t>
      </w:r>
      <w:r w:rsidR="423309E7">
        <w:t>.</w:t>
      </w:r>
      <w:r w:rsidR="4218760E">
        <w:t xml:space="preserve"> W systemie </w:t>
      </w:r>
      <w:r w:rsidR="1FDA0366">
        <w:t>RED</w:t>
      </w:r>
      <w:r w:rsidR="4218760E">
        <w:t xml:space="preserve"> </w:t>
      </w:r>
      <w:r w:rsidR="36F87E03">
        <w:t xml:space="preserve">przyjmowane </w:t>
      </w:r>
      <w:r w:rsidR="4218760E">
        <w:t xml:space="preserve">są wszystkie dane określone w </w:t>
      </w:r>
      <w:r w:rsidR="643146A6">
        <w:t>załączniku nr 1</w:t>
      </w:r>
      <w:r w:rsidR="12A6700F">
        <w:t>.</w:t>
      </w:r>
    </w:p>
    <w:p w14:paraId="154ACC8B" w14:textId="7C8FE444" w:rsidR="001563A6" w:rsidRDefault="001563A6" w:rsidP="001563A6">
      <w:pPr>
        <w:pStyle w:val="Nagwek3"/>
      </w:pPr>
      <w:bookmarkStart w:id="69" w:name="_Toc153972531"/>
      <w:r>
        <w:t>Specyfikacja metadanych XDS dla wysyłki</w:t>
      </w:r>
      <w:bookmarkEnd w:id="69"/>
    </w:p>
    <w:p w14:paraId="62644230" w14:textId="77777777" w:rsidR="0071296A" w:rsidRDefault="0071296A" w:rsidP="0071296A">
      <w:r w:rsidRPr="00127527">
        <w:t>Informacja o bieżącej wysyłce ma za zadanie wskazać źródło i czas wysyłki oraz osobę odpowiedzialną za wysłanie danych, przy czym jeżeli wysyłka jest modyfikacją danych wysłanych uprzednio, osoba odpowiedzialna za wysyłkę uznawana jest za autora modyfikacji (nie zmienia to autorstwa poszczególnych dokumentów</w:t>
      </w:r>
      <w:r>
        <w:t>,</w:t>
      </w:r>
      <w:r w:rsidRPr="00127527">
        <w:t xml:space="preserve"> o ile autor modyfikacji nie wprowadzi takich zmian w danych indeksów tych dokumentów medycznych).</w:t>
      </w:r>
    </w:p>
    <w:p w14:paraId="3C81486A" w14:textId="27DF2E40" w:rsidR="00B34FB9" w:rsidRDefault="00B34FB9" w:rsidP="0071296A">
      <w:r>
        <w:t xml:space="preserve">W załączniku </w:t>
      </w:r>
      <w:r w:rsidR="006A78D9">
        <w:t xml:space="preserve">nr </w:t>
      </w:r>
      <w:r>
        <w:t xml:space="preserve">1 zdefiniowano katalog oraz model metadanych dla wysyłki (rozdz. „Wysyłka”). </w:t>
      </w:r>
    </w:p>
    <w:p w14:paraId="39B9A88D" w14:textId="3B7C653F" w:rsidR="001563A6" w:rsidRDefault="001563A6" w:rsidP="001563A6">
      <w:pPr>
        <w:pStyle w:val="Nagwek3"/>
      </w:pPr>
      <w:bookmarkStart w:id="70" w:name="_Toc153972532"/>
      <w:r>
        <w:t>Specyfikacja metadanych XDS dla folderu</w:t>
      </w:r>
      <w:bookmarkEnd w:id="70"/>
    </w:p>
    <w:p w14:paraId="7F219A1A" w14:textId="2B7E5066" w:rsidR="008851B7" w:rsidRDefault="00762FD0" w:rsidP="00762FD0">
      <w:r>
        <w:t xml:space="preserve">W załączniku </w:t>
      </w:r>
      <w:r w:rsidR="006A78D9">
        <w:t xml:space="preserve">nr </w:t>
      </w:r>
      <w:r>
        <w:t xml:space="preserve">1 zdefiniowano katalog oraz model metadanych </w:t>
      </w:r>
      <w:r w:rsidR="00E70BB1">
        <w:t xml:space="preserve">dla </w:t>
      </w:r>
      <w:r w:rsidR="00D05B89">
        <w:t>folderu (rozdz. „Folder”).</w:t>
      </w:r>
    </w:p>
    <w:p w14:paraId="26DEA73A" w14:textId="22648B49" w:rsidR="001563A6" w:rsidRDefault="001563A6" w:rsidP="001563A6">
      <w:pPr>
        <w:pStyle w:val="Nagwek3"/>
      </w:pPr>
      <w:bookmarkStart w:id="71" w:name="_Toc153972533"/>
      <w:r>
        <w:t>Specyfikacja metadanych XDS dla powiązań</w:t>
      </w:r>
      <w:bookmarkEnd w:id="71"/>
    </w:p>
    <w:p w14:paraId="60029C19" w14:textId="77777777" w:rsidR="002C391A" w:rsidRDefault="002C391A" w:rsidP="002C391A">
      <w:pPr>
        <w:rPr>
          <w:lang w:eastAsia="pl-PL"/>
        </w:rPr>
      </w:pPr>
      <w:r>
        <w:rPr>
          <w:lang w:eastAsia="pl-PL"/>
        </w:rPr>
        <w:t xml:space="preserve">Powiązania </w:t>
      </w:r>
      <w:r w:rsidRPr="00E70BB1">
        <w:rPr>
          <w:lang w:eastAsia="pl-PL"/>
        </w:rPr>
        <w:t>defini</w:t>
      </w:r>
      <w:r>
        <w:rPr>
          <w:lang w:eastAsia="pl-PL"/>
        </w:rPr>
        <w:t>ują relacje między dokumentami oraz relacje między encjami. Informacje o powiązaniach</w:t>
      </w:r>
      <w:r w:rsidRPr="00E70BB1">
        <w:rPr>
          <w:lang w:eastAsia="pl-PL"/>
        </w:rPr>
        <w:t xml:space="preserve"> </w:t>
      </w:r>
      <w:r>
        <w:rPr>
          <w:lang w:eastAsia="pl-PL"/>
        </w:rPr>
        <w:t>są przekazywane</w:t>
      </w:r>
      <w:r w:rsidRPr="00E70BB1">
        <w:rPr>
          <w:lang w:eastAsia="pl-PL"/>
        </w:rPr>
        <w:t xml:space="preserve"> w treści komunikatu</w:t>
      </w:r>
      <w:r>
        <w:rPr>
          <w:lang w:eastAsia="pl-PL"/>
        </w:rPr>
        <w:t>.</w:t>
      </w:r>
    </w:p>
    <w:p w14:paraId="06D7A1B4" w14:textId="355225BB" w:rsidR="00E70BB1" w:rsidRDefault="00E70BB1" w:rsidP="00E70BB1">
      <w:r>
        <w:t xml:space="preserve">W załączniku </w:t>
      </w:r>
      <w:r w:rsidR="006A78D9">
        <w:t xml:space="preserve">nr </w:t>
      </w:r>
      <w:r>
        <w:t>1 zdefiniowano model metadanych dla powiązań (rozdz. „</w:t>
      </w:r>
      <w:r w:rsidRPr="00E70BB1">
        <w:t>Powiązania między encjami</w:t>
      </w:r>
      <w:r>
        <w:t>”).</w:t>
      </w:r>
    </w:p>
    <w:p w14:paraId="02F2C34E" w14:textId="77777777" w:rsidR="00D37E53" w:rsidRDefault="00D37E53" w:rsidP="00E70BB1"/>
    <w:p w14:paraId="68EF7B40" w14:textId="0AFDBC1B" w:rsidR="001563A6" w:rsidRDefault="001563A6" w:rsidP="001563A6">
      <w:pPr>
        <w:pStyle w:val="Nagwek3"/>
      </w:pPr>
      <w:bookmarkStart w:id="72" w:name="_Toc153972534"/>
      <w:r>
        <w:lastRenderedPageBreak/>
        <w:t>Rodzaje dokumentów obsługiwanych przez system P1</w:t>
      </w:r>
      <w:bookmarkEnd w:id="72"/>
    </w:p>
    <w:p w14:paraId="1D304972" w14:textId="2D8185D0" w:rsidR="000235FA" w:rsidDel="002F12B7" w:rsidRDefault="001240FD" w:rsidP="00226C8D">
      <w:pPr>
        <w:pStyle w:val="Nagwek4"/>
        <w:rPr>
          <w:del w:id="73" w:author="Autor"/>
        </w:rPr>
      </w:pPr>
      <w:bookmarkStart w:id="74" w:name="_Ref15565876"/>
      <w:bookmarkStart w:id="75" w:name="_Ref15565954"/>
      <w:bookmarkStart w:id="76" w:name="_Rejestrowanie_(indeksowanie)_dokumentów"/>
      <w:del w:id="77" w:author="Autor">
        <w:r w:rsidDel="002F12B7">
          <w:delText xml:space="preserve">Rejestrowanie </w:delText>
        </w:r>
        <w:r w:rsidR="00A61645" w:rsidDel="002F12B7">
          <w:delText xml:space="preserve">(indeksowanie) </w:delText>
        </w:r>
        <w:r w:rsidDel="002F12B7">
          <w:delText>dokumentów w Domenie Krajowej</w:delText>
        </w:r>
        <w:bookmarkEnd w:id="74"/>
        <w:bookmarkEnd w:id="75"/>
        <w:bookmarkEnd w:id="76"/>
      </w:del>
    </w:p>
    <w:p w14:paraId="344DE42F" w14:textId="270FAA05" w:rsidR="007C1638" w:rsidDel="002F12B7" w:rsidRDefault="007C1638" w:rsidP="00884608">
      <w:pPr>
        <w:rPr>
          <w:del w:id="78" w:author="Autor"/>
        </w:rPr>
      </w:pPr>
      <w:del w:id="79" w:author="Autor">
        <w:r w:rsidRPr="007C1638" w:rsidDel="002F12B7">
          <w:delText xml:space="preserve">Obowiązkowi rejestracji w P1 podlegają następujące dokumenty określone w rozporządzeniu </w:delText>
        </w:r>
        <w:r w:rsidR="001240FD" w:rsidDel="002F12B7">
          <w:delText>Ministra Zdrowia z dnia 2018-05-08 w sprawie rodzajów elektronicznej dokumentacji medycznej wydanego na podstawie art. 13a ustawy z dnia 28 kwietnia 2011 roku o systemie informacji w ochronie zdrowia</w:delText>
        </w:r>
        <w:r w:rsidRPr="007C1638" w:rsidDel="002F12B7">
          <w:delText>:</w:delText>
        </w:r>
      </w:del>
    </w:p>
    <w:p w14:paraId="01272028" w14:textId="27881816" w:rsidR="00884608" w:rsidDel="002F12B7" w:rsidRDefault="000235FA" w:rsidP="000235FA">
      <w:pPr>
        <w:ind w:left="708"/>
        <w:rPr>
          <w:del w:id="80" w:author="Autor"/>
        </w:rPr>
      </w:pPr>
      <w:del w:id="81" w:author="Autor">
        <w:r w:rsidDel="002F12B7">
          <w:delText xml:space="preserve">a) </w:delText>
        </w:r>
        <w:r w:rsidR="00884608" w:rsidDel="002F12B7">
          <w:delText>informacja o rozpoznaniu choroby, problemu zdrowotnego lub urazu, wynikach przeprowadzonych badań, przyczynie odmowy przyjęcia do szpitala, udzielonych świadczeniach zdrowotnych oraz ewentualnych zaleceniach - w przypadku odmowy przyjęcia pacjenta do szpitala, o której mowa w przepisach wydanych na podstawie art. 30 ustawy z dnia 6 listopada 2008 r. o prawach pacjenta i Rzeczniku Praw Pacjenta (Dz. U. z 2017 r. poz. 1318 i 1524);</w:delText>
        </w:r>
      </w:del>
    </w:p>
    <w:p w14:paraId="69403340" w14:textId="4758B5A8" w:rsidR="00884608" w:rsidDel="002F12B7" w:rsidRDefault="000235FA" w:rsidP="000235FA">
      <w:pPr>
        <w:ind w:left="708"/>
        <w:rPr>
          <w:del w:id="82" w:author="Autor"/>
        </w:rPr>
      </w:pPr>
      <w:del w:id="83" w:author="Autor">
        <w:r w:rsidDel="002F12B7">
          <w:delText xml:space="preserve">b) </w:delText>
        </w:r>
        <w:r w:rsidR="00884608" w:rsidDel="002F12B7">
          <w:delText>informacja dla lekarza kierującego świadczeniobiorcę do poradni specjalistycznej lub leczenia szpitalnego o rozpoznaniu, sposobie leczenia, rokowaniu, ordynowanych lekach, środkach spożywczych specjalnego przeznaczenia żywieniowego i wyrobach medycznych, w tym okresie ich stosowania i sposobie dawkowania oraz wyznaczonych wizytach kontrolnych, o której mowa w przepisach wydanych na podstawie art. 137 ust. 2 ustawy z dnia 27 sierpnia 2004 r. o świadczeniach opieki zdrowotnej finansowanych ze środków publicznych (Dz. U. z 2017 r. poz. 1938, z późn. zm.);</w:delText>
        </w:r>
      </w:del>
    </w:p>
    <w:p w14:paraId="322C1E07" w14:textId="3DE8DCBD" w:rsidR="00884608" w:rsidDel="002F12B7" w:rsidRDefault="00884608" w:rsidP="000235FA">
      <w:pPr>
        <w:ind w:left="708"/>
        <w:rPr>
          <w:ins w:id="84" w:author="Autor"/>
          <w:del w:id="85" w:author="Autor"/>
        </w:rPr>
      </w:pPr>
      <w:del w:id="86" w:author="Autor">
        <w:r w:rsidDel="002F12B7">
          <w:delText>c)</w:delText>
        </w:r>
        <w:r w:rsidR="000235FA" w:rsidDel="002F12B7">
          <w:delText xml:space="preserve"> </w:delText>
        </w:r>
        <w:r w:rsidDel="002F12B7">
          <w:delText>karta informacyjna z leczenia szpitalnego, o której mowa w przepisach wydanych na podstawie art. 30 ustawy z dnia 6 listopada 2008 r. o prawach pacjenta i Rzeczniku Praw Pacjenta</w:delText>
        </w:r>
      </w:del>
      <w:ins w:id="87" w:author="Autor">
        <w:del w:id="88" w:author="Autor">
          <w:r w:rsidR="6FEBFE29" w:rsidDel="002F12B7">
            <w:delText>;</w:delText>
          </w:r>
        </w:del>
      </w:ins>
      <w:del w:id="89" w:author="Autor">
        <w:r w:rsidDel="002F12B7">
          <w:delText>.</w:delText>
        </w:r>
      </w:del>
    </w:p>
    <w:p w14:paraId="6CFBEDAB" w14:textId="3DC7103A" w:rsidR="0DE355F4" w:rsidDel="002F12B7" w:rsidRDefault="0DE355F4">
      <w:pPr>
        <w:ind w:left="708"/>
        <w:rPr>
          <w:ins w:id="90" w:author="Autor"/>
          <w:del w:id="91" w:author="Autor"/>
          <w:rFonts w:eastAsia="Arial"/>
          <w:szCs w:val="22"/>
        </w:rPr>
        <w:pPrChange w:id="92" w:author="Autor">
          <w:pPr/>
        </w:pPrChange>
      </w:pPr>
      <w:ins w:id="93" w:author="Autor">
        <w:del w:id="94" w:author="Autor">
          <w:r w:rsidRPr="341A1E33" w:rsidDel="002F12B7">
            <w:rPr>
              <w:rFonts w:eastAsia="Arial"/>
              <w:szCs w:val="22"/>
            </w:rPr>
            <w:delText>d) opis badań diagnostycznych, innych niż badania laboratoryjne (rozporządzenie Ministra Zdrowia z dnia 8 maja 2018r. w sprawie rodzajów elektronicznej dokumentacji medycznej (Dz.U. 2018, poz. 941, z późn. zm.);</w:delText>
          </w:r>
        </w:del>
      </w:ins>
    </w:p>
    <w:p w14:paraId="1A5C3903" w14:textId="0C6C7064" w:rsidR="0DE355F4" w:rsidDel="002F12B7" w:rsidRDefault="0DE355F4">
      <w:pPr>
        <w:ind w:left="708"/>
        <w:rPr>
          <w:ins w:id="95" w:author="Autor"/>
          <w:del w:id="96" w:author="Autor"/>
          <w:rFonts w:eastAsia="Arial"/>
          <w:szCs w:val="22"/>
        </w:rPr>
        <w:pPrChange w:id="97" w:author="Autor">
          <w:pPr/>
        </w:pPrChange>
      </w:pPr>
      <w:ins w:id="98" w:author="Autor">
        <w:del w:id="99" w:author="Autor">
          <w:r w:rsidRPr="341A1E33" w:rsidDel="002F12B7">
            <w:rPr>
              <w:rFonts w:eastAsia="Arial"/>
              <w:szCs w:val="22"/>
            </w:rPr>
            <w:lastRenderedPageBreak/>
            <w:delText>e) wyniki badań laboratoryjnych wraz z opisem (rozporządzenie Ministra Zdrowia z dnia 8 maja 2018r. w sprawie rodzajów elektronicznej dokumentacji medycznej (Dz.U. 2018, poz. 941, z późn. zm.);</w:delText>
          </w:r>
        </w:del>
      </w:ins>
    </w:p>
    <w:p w14:paraId="66A414A1" w14:textId="6E5906E7" w:rsidR="0DE355F4" w:rsidDel="002F12B7" w:rsidRDefault="0DE355F4">
      <w:pPr>
        <w:ind w:left="708"/>
        <w:rPr>
          <w:ins w:id="100" w:author="Autor"/>
          <w:del w:id="101" w:author="Autor"/>
          <w:rFonts w:eastAsia="Arial"/>
          <w:szCs w:val="22"/>
        </w:rPr>
        <w:pPrChange w:id="102" w:author="Autor">
          <w:pPr/>
        </w:pPrChange>
      </w:pPr>
      <w:ins w:id="103" w:author="Autor">
        <w:del w:id="104" w:author="Autor">
          <w:r w:rsidRPr="341A1E33" w:rsidDel="002F12B7">
            <w:rPr>
              <w:rFonts w:eastAsia="Arial"/>
              <w:szCs w:val="22"/>
            </w:rPr>
            <w:delText>f) Wpis do karty szczepień;</w:delText>
          </w:r>
        </w:del>
      </w:ins>
    </w:p>
    <w:p w14:paraId="62BF5E85" w14:textId="76D31665" w:rsidR="0DE355F4" w:rsidDel="002F12B7" w:rsidRDefault="0DE355F4">
      <w:pPr>
        <w:ind w:left="708"/>
        <w:rPr>
          <w:del w:id="105" w:author="Autor"/>
          <w:rFonts w:eastAsia="Arial"/>
          <w:szCs w:val="22"/>
        </w:rPr>
        <w:pPrChange w:id="106" w:author="Autor">
          <w:pPr/>
        </w:pPrChange>
      </w:pPr>
      <w:ins w:id="107" w:author="Autor">
        <w:del w:id="108" w:author="Autor">
          <w:r w:rsidRPr="341A1E33" w:rsidDel="002F12B7">
            <w:rPr>
              <w:rFonts w:eastAsia="Arial"/>
              <w:szCs w:val="22"/>
            </w:rPr>
            <w:delText>g) Zlecenie na zaopatrzenie w wyroby medyczne.</w:delText>
          </w:r>
        </w:del>
      </w:ins>
    </w:p>
    <w:p w14:paraId="4BA3E33F" w14:textId="4D9D0014" w:rsidR="001240FD" w:rsidDel="002F12B7" w:rsidRDefault="001240FD" w:rsidP="001240FD">
      <w:pPr>
        <w:rPr>
          <w:del w:id="109" w:author="Autor"/>
        </w:rPr>
      </w:pPr>
      <w:del w:id="110" w:author="Autor">
        <w:r w:rsidDel="002F12B7">
          <w:delText>K</w:delText>
        </w:r>
        <w:r w:rsidRPr="00E7207E" w:rsidDel="002F12B7">
          <w:delText>atalog rodzajów elektronicznej dokumentacji medycznej zgodnych z  ww. rozporządzeniem będzie sukcesywnie rozszerzany, co oznacza, iż dla kolejnych dokumentów z mocy prawa nastąpi również wymóg ich indeksowania.</w:delText>
        </w:r>
      </w:del>
    </w:p>
    <w:p w14:paraId="3946BADB" w14:textId="77777777" w:rsidR="001240FD" w:rsidRDefault="001240FD" w:rsidP="00226C8D">
      <w:pPr>
        <w:pStyle w:val="Nagwek4"/>
      </w:pPr>
      <w:bookmarkStart w:id="111" w:name="_Toc14865755"/>
      <w:r>
        <w:t>Rejestrowanie dokumentów w Domenach Regionalnych</w:t>
      </w:r>
      <w:bookmarkEnd w:id="111"/>
    </w:p>
    <w:p w14:paraId="26F62FC0" w14:textId="77777777" w:rsidR="001240FD" w:rsidRDefault="001240FD" w:rsidP="001240FD">
      <w:r w:rsidRPr="00E40338">
        <w:t>W ramach platform regionalnych, lokalnych, korporacyjnych podmioty mają dowolność w zapisywaniu w repozytorium i zamieszczaniu w regionalnym/lokalnym/korporacyjnym rejestrze wszystkich dokumentów niezależnie od ich formatu.</w:t>
      </w:r>
      <w:r>
        <w:t xml:space="preserve"> W</w:t>
      </w:r>
      <w:r w:rsidRPr="00834BF2">
        <w:t>yszukiwanie i wymiana dokumentacji medycznej może być realizowana niezależnie od Systemu P1 (Krajowej Domeny XDS)</w:t>
      </w:r>
      <w:r>
        <w:t xml:space="preserve">. </w:t>
      </w:r>
    </w:p>
    <w:p w14:paraId="2281BBD2" w14:textId="075931EB" w:rsidR="006D1771" w:rsidRDefault="001240FD" w:rsidP="00614A88">
      <w:r>
        <w:t>Sposób działania domen regionalnych jest poza zakresem tego opracowania.</w:t>
      </w:r>
    </w:p>
    <w:p w14:paraId="6ADF7D14" w14:textId="2D4A8F5D" w:rsidR="00BA424C" w:rsidRDefault="00614A88" w:rsidP="002807DB">
      <w:pPr>
        <w:pStyle w:val="Nagwek4"/>
        <w:rPr>
          <w:ins w:id="112" w:author="Autor"/>
        </w:rPr>
      </w:pPr>
      <w:bookmarkStart w:id="113" w:name="_Typy_dokumentów_medycznych_1"/>
      <w:bookmarkStart w:id="114" w:name="_Ref17634544"/>
      <w:bookmarkStart w:id="115" w:name="_Typy_dokumentów_medycznych"/>
      <w:bookmarkEnd w:id="113"/>
      <w:r>
        <w:t xml:space="preserve">Typy dokumentów </w:t>
      </w:r>
      <w:r w:rsidR="00580209">
        <w:t xml:space="preserve">medycznych </w:t>
      </w:r>
      <w:r w:rsidR="006558DB">
        <w:t>stosowane</w:t>
      </w:r>
      <w:r w:rsidR="00580209">
        <w:t xml:space="preserve"> na potrzeby </w:t>
      </w:r>
      <w:r w:rsidR="006558DB">
        <w:t xml:space="preserve">ich </w:t>
      </w:r>
      <w:r w:rsidR="00580209">
        <w:t xml:space="preserve">indeksowania </w:t>
      </w:r>
      <w:ins w:id="116" w:author="Autor">
        <w:r w:rsidR="00273544">
          <w:t>i</w:t>
        </w:r>
        <w:del w:id="117" w:author="Autor">
          <w:r w:rsidR="00BA424C" w:rsidDel="00273544">
            <w:delText>oraz</w:delText>
          </w:r>
        </w:del>
        <w:r w:rsidR="00BA424C">
          <w:t xml:space="preserve"> zapisywania </w:t>
        </w:r>
        <w:del w:id="118" w:author="Autor">
          <w:r w:rsidR="00BA424C" w:rsidDel="00273544">
            <w:delText>(pliki XML)</w:delText>
          </w:r>
          <w:r w:rsidR="00BA424C" w:rsidDel="0067711C">
            <w:delText xml:space="preserve"> </w:delText>
          </w:r>
        </w:del>
      </w:ins>
      <w:del w:id="119" w:author="Autor">
        <w:r w:rsidR="00E66E90" w:rsidDel="0067711C">
          <w:delText xml:space="preserve">w </w:delText>
        </w:r>
        <w:r w:rsidR="00580209" w:rsidDel="0067711C">
          <w:delText>P1</w:delText>
        </w:r>
      </w:del>
      <w:bookmarkStart w:id="120" w:name="_GoBack"/>
      <w:bookmarkEnd w:id="114"/>
      <w:bookmarkEnd w:id="115"/>
      <w:bookmarkEnd w:id="120"/>
    </w:p>
    <w:p w14:paraId="01D5D24C" w14:textId="7822D202" w:rsidR="002807DB" w:rsidRDefault="002807DB" w:rsidP="002807DB">
      <w:r>
        <w:t>W systemie P1 stosowane są dwa słowniki typów dokumentów – słownik typów dokumentów wg P1 oraz słownik typów dokumentów wg LOINC. Wymaga się zdefiniowania w indeksie EDM obu typów</w:t>
      </w:r>
      <w:r w:rsidR="00335BAD">
        <w:t xml:space="preserve"> dokumentów</w:t>
      </w:r>
      <w:r w:rsidR="00364C40">
        <w:t xml:space="preserve"> (metadane „</w:t>
      </w:r>
      <w:proofErr w:type="spellStart"/>
      <w:r w:rsidR="00364C40">
        <w:t>classCode</w:t>
      </w:r>
      <w:proofErr w:type="spellEnd"/>
      <w:r w:rsidR="00364C40">
        <w:t>” oraz „</w:t>
      </w:r>
      <w:proofErr w:type="spellStart"/>
      <w:r w:rsidR="00364C40">
        <w:t>typeCode</w:t>
      </w:r>
      <w:proofErr w:type="spellEnd"/>
      <w:r w:rsidR="00364C40">
        <w:t>”</w:t>
      </w:r>
      <w:r w:rsidR="00914E0F">
        <w:t>, odpowiednio</w:t>
      </w:r>
      <w:r w:rsidR="00364C40">
        <w:t>)</w:t>
      </w:r>
      <w:r>
        <w:t>.</w:t>
      </w:r>
    </w:p>
    <w:p w14:paraId="7EF2B9E9" w14:textId="092984E6" w:rsidR="008F1FFC" w:rsidRDefault="008F1FFC" w:rsidP="591A1BC4">
      <w:r>
        <w:t xml:space="preserve">Lista typów dokumentów wg P1 jest opublikowana pod adresem </w:t>
      </w:r>
      <w:hyperlink r:id="rId12">
        <w:r w:rsidR="017DEA74" w:rsidRPr="591A1BC4">
          <w:rPr>
            <w:rStyle w:val="Hipercze"/>
          </w:rPr>
          <w:t>https://www.cez.gov.pl/HL7POL-1.3.1.2/plcda-1.3.1.2/plcda-html-1.3.1.2/plcda-html-1.3.1.2/voc-2.16.840.1.113883.3.4424.13.11.1-2018-09-30T000000.html</w:t>
        </w:r>
      </w:hyperlink>
      <w:r w:rsidR="017DEA74">
        <w:t xml:space="preserve"> </w:t>
      </w:r>
    </w:p>
    <w:p w14:paraId="46185C6B" w14:textId="4DC70E96" w:rsidR="00934657" w:rsidRDefault="00934657" w:rsidP="00914E0F">
      <w:del w:id="121" w:author="Autor">
        <w:r w:rsidDel="002F12B7">
          <w:delText>Mapowanie listy z pkt.</w:delText>
        </w:r>
      </w:del>
      <w:ins w:id="122" w:author="Autor">
        <w:del w:id="123" w:author="Autor">
          <w:r w:rsidR="0EB7FB4F" w:rsidRPr="00900323" w:rsidDel="002F12B7">
            <w:delText xml:space="preserve"> </w:delText>
          </w:r>
        </w:del>
      </w:ins>
      <w:del w:id="124" w:author="Autor">
        <w:r w:rsidRPr="00900323" w:rsidDel="002F12B7">
          <w:fldChar w:fldCharType="begin"/>
        </w:r>
        <w:r w:rsidRPr="00A467C3" w:rsidDel="002F12B7">
          <w:delInstrText xml:space="preserve">HYPERLINK  \l  "_Rejestrowanie_(indeksowanie)_dokumentów" </w:delInstrText>
        </w:r>
        <w:r w:rsidRPr="00900323" w:rsidDel="002F12B7">
          <w:fldChar w:fldCharType="separate"/>
        </w:r>
      </w:del>
      <w:ins w:id="125" w:author="Autor">
        <w:del w:id="126" w:author="Autor">
          <w:r w:rsidR="3953CBCB" w:rsidRPr="00A467C3" w:rsidDel="002F12B7">
            <w:rPr>
              <w:rStyle w:val="Hipercze"/>
              <w:rFonts w:ascii="Arial" w:hAnsi="Arial"/>
            </w:rPr>
            <w:delText>8.3.7.1</w:delText>
          </w:r>
          <w:r w:rsidRPr="00900323" w:rsidDel="002F12B7">
            <w:fldChar w:fldCharType="end"/>
          </w:r>
        </w:del>
      </w:ins>
      <w:del w:id="127" w:author="Autor">
        <w:r w:rsidRPr="00900323" w:rsidDel="002F12B7">
          <w:delText xml:space="preserve"> </w:delText>
        </w:r>
        <w:r w:rsidDel="002F12B7">
          <w:fldChar w:fldCharType="begin"/>
        </w:r>
        <w:r w:rsidDel="002F12B7">
          <w:delInstrText xml:space="preserve"> REF _Ref15565876 \r </w:delInstrText>
        </w:r>
        <w:r w:rsidDel="002F12B7">
          <w:fldChar w:fldCharType="separate"/>
        </w:r>
        <w:r w:rsidDel="002F12B7">
          <w:delText>4.7.1</w:delText>
        </w:r>
        <w:r w:rsidDel="002F12B7">
          <w:fldChar w:fldCharType="end"/>
        </w:r>
        <w:r w:rsidDel="002F12B7">
          <w:delText xml:space="preserve"> z listą </w:delText>
        </w:r>
        <w:r w:rsidR="000E2B08" w:rsidDel="002F12B7">
          <w:delText xml:space="preserve">zdefiniowaną </w:delText>
        </w:r>
        <w:r w:rsidDel="002F12B7">
          <w:delText>pod ww. adresem URL:</w:delText>
        </w:r>
      </w:del>
    </w:p>
    <w:tbl>
      <w:tblPr>
        <w:tblStyle w:val="Tabela-Siatka"/>
        <w:tblW w:w="9525" w:type="dxa"/>
        <w:tblLook w:val="04A0" w:firstRow="1" w:lastRow="0" w:firstColumn="1" w:lastColumn="0" w:noHBand="0" w:noVBand="1"/>
      </w:tblPr>
      <w:tblGrid>
        <w:gridCol w:w="4876"/>
        <w:gridCol w:w="4649"/>
      </w:tblGrid>
      <w:tr w:rsidR="000D04AD" w:rsidRPr="00934657" w14:paraId="6F41176C" w14:textId="77777777" w:rsidTr="341A1E33">
        <w:tc>
          <w:tcPr>
            <w:tcW w:w="4876" w:type="dxa"/>
          </w:tcPr>
          <w:p w14:paraId="0C7BA65E" w14:textId="3D9A3428" w:rsidR="000E2B08" w:rsidRPr="00934657" w:rsidRDefault="000E2B08" w:rsidP="341A1E33">
            <w:pPr>
              <w:rPr>
                <w:b/>
                <w:bCs/>
              </w:rPr>
            </w:pPr>
            <w:r w:rsidRPr="341A1E33">
              <w:rPr>
                <w:b/>
                <w:bCs/>
              </w:rPr>
              <w:lastRenderedPageBreak/>
              <w:t xml:space="preserve">Dokumenty </w:t>
            </w:r>
            <w:del w:id="128" w:author="Autor">
              <w:r w:rsidRPr="341A1E33" w:rsidDel="002F12B7">
                <w:rPr>
                  <w:b/>
                  <w:bCs/>
                </w:rPr>
                <w:delText>wymienione w punkcie</w:delText>
              </w:r>
            </w:del>
            <w:ins w:id="129" w:author="Autor">
              <w:del w:id="130" w:author="Autor">
                <w:r w:rsidR="00B303D2" w:rsidRPr="00BD402E" w:rsidDel="002F12B7">
                  <w:delText xml:space="preserve"> </w:delText>
                </w:r>
                <w:r w:rsidR="00B303D2" w:rsidRPr="00BD402E" w:rsidDel="002F12B7">
                  <w:fldChar w:fldCharType="begin"/>
                </w:r>
                <w:r w:rsidR="00B303D2" w:rsidRPr="00BD402E" w:rsidDel="002F12B7">
                  <w:delInstrText xml:space="preserve">HYPERLINK  \l  "_Rejestrowanie_(indeksowanie)_dokumentów" </w:delInstrText>
                </w:r>
                <w:r w:rsidR="00B303D2" w:rsidRPr="00BD402E" w:rsidDel="002F12B7">
                  <w:rPr>
                    <w:rPrChange w:id="131" w:author="Autor">
                      <w:rPr/>
                    </w:rPrChange>
                  </w:rPr>
                  <w:fldChar w:fldCharType="separate"/>
                </w:r>
                <w:r w:rsidR="00B303D2" w:rsidRPr="00BD402E" w:rsidDel="002F12B7">
                  <w:rPr>
                    <w:rStyle w:val="Hipercze"/>
                    <w:rFonts w:ascii="Arial" w:hAnsi="Arial"/>
                    <w:rPrChange w:id="132" w:author="Autor">
                      <w:rPr>
                        <w:rStyle w:val="Hipercze"/>
                      </w:rPr>
                    </w:rPrChange>
                  </w:rPr>
                  <w:delText>8.3.7.1</w:delText>
                </w:r>
                <w:r w:rsidR="00B303D2" w:rsidRPr="00BD402E" w:rsidDel="002F12B7">
                  <w:fldChar w:fldCharType="end"/>
                </w:r>
                <w:r w:rsidR="6907B9D3" w:rsidRPr="00BD402E" w:rsidDel="002F12B7">
                  <w:rPr>
                    <w:rPrChange w:id="133" w:author="Autor">
                      <w:rPr>
                        <w:b/>
                        <w:bCs/>
                      </w:rPr>
                    </w:rPrChange>
                  </w:rPr>
                  <w:delText xml:space="preserve"> </w:delText>
                </w:r>
              </w:del>
            </w:ins>
            <w:del w:id="134" w:author="Autor">
              <w:r w:rsidRPr="341A1E33" w:rsidDel="002F12B7">
                <w:rPr>
                  <w:rPrChange w:id="135" w:author="Autor">
                    <w:rPr>
                      <w:b/>
                      <w:bCs/>
                    </w:rPr>
                  </w:rPrChange>
                </w:rPr>
                <w:delText xml:space="preserve"> </w:delText>
              </w:r>
              <w:r w:rsidRPr="341A1E33" w:rsidDel="002F12B7">
                <w:rPr>
                  <w:b/>
                  <w:bCs/>
                </w:rPr>
                <w:fldChar w:fldCharType="begin"/>
              </w:r>
              <w:r w:rsidRPr="341A1E33" w:rsidDel="002F12B7">
                <w:rPr>
                  <w:b/>
                  <w:bCs/>
                </w:rPr>
                <w:delInstrText xml:space="preserve"> REF _Ref15565954 \n </w:delInstrText>
              </w:r>
              <w:r w:rsidRPr="341A1E33" w:rsidDel="002F12B7">
                <w:rPr>
                  <w:b/>
                  <w:bCs/>
                </w:rPr>
                <w:fldChar w:fldCharType="separate"/>
              </w:r>
              <w:r w:rsidRPr="341A1E33" w:rsidDel="002F12B7">
                <w:rPr>
                  <w:b/>
                  <w:bCs/>
                </w:rPr>
                <w:delText>4.7.1</w:delText>
              </w:r>
              <w:r w:rsidRPr="341A1E33" w:rsidDel="002F12B7">
                <w:rPr>
                  <w:b/>
                  <w:bCs/>
                </w:rPr>
                <w:fldChar w:fldCharType="end"/>
              </w:r>
            </w:del>
            <w:ins w:id="136" w:author="Autor">
              <w:r w:rsidR="002F12B7">
                <w:rPr>
                  <w:b/>
                  <w:bCs/>
                </w:rPr>
                <w:t>medyczne</w:t>
              </w:r>
            </w:ins>
          </w:p>
        </w:tc>
        <w:tc>
          <w:tcPr>
            <w:tcW w:w="4649" w:type="dxa"/>
          </w:tcPr>
          <w:p w14:paraId="75810E63" w14:textId="77777777" w:rsidR="000E2B08" w:rsidRPr="00934657" w:rsidRDefault="000E2B08" w:rsidP="00F47BE0">
            <w:pPr>
              <w:rPr>
                <w:b/>
              </w:rPr>
            </w:pPr>
            <w:r w:rsidRPr="00934657">
              <w:rPr>
                <w:b/>
              </w:rPr>
              <w:t>Lista typów dokumentów wg P1</w:t>
            </w:r>
          </w:p>
        </w:tc>
      </w:tr>
      <w:tr w:rsidR="000D04AD" w14:paraId="290355C5" w14:textId="77777777" w:rsidTr="341A1E33">
        <w:tc>
          <w:tcPr>
            <w:tcW w:w="4876" w:type="dxa"/>
          </w:tcPr>
          <w:p w14:paraId="3335C7C4" w14:textId="77777777" w:rsidR="000E2B08" w:rsidRPr="00062F9B" w:rsidRDefault="000E2B08" w:rsidP="00F47BE0">
            <w:pPr>
              <w:rPr>
                <w:sz w:val="18"/>
                <w:szCs w:val="18"/>
              </w:rPr>
            </w:pPr>
            <w:r w:rsidRPr="00062F9B">
              <w:rPr>
                <w:sz w:val="18"/>
                <w:szCs w:val="18"/>
              </w:rPr>
              <w:t xml:space="preserve">Karta informacyjna z leczenia szpitalnego </w:t>
            </w:r>
          </w:p>
        </w:tc>
        <w:tc>
          <w:tcPr>
            <w:tcW w:w="4649" w:type="dxa"/>
          </w:tcPr>
          <w:p w14:paraId="2201B985" w14:textId="77777777" w:rsidR="000E2B08" w:rsidRPr="00062F9B" w:rsidRDefault="000E2B08" w:rsidP="00F47BE0">
            <w:pPr>
              <w:rPr>
                <w:sz w:val="18"/>
                <w:szCs w:val="18"/>
              </w:rPr>
            </w:pPr>
            <w:r w:rsidRPr="00062F9B">
              <w:rPr>
                <w:sz w:val="18"/>
                <w:szCs w:val="18"/>
              </w:rPr>
              <w:t>Karta informacyjna leczenia szpitalnego (kod 00.20)</w:t>
            </w:r>
          </w:p>
        </w:tc>
      </w:tr>
      <w:tr w:rsidR="000D04AD" w14:paraId="1B942950" w14:textId="77777777" w:rsidTr="341A1E33">
        <w:tc>
          <w:tcPr>
            <w:tcW w:w="4876" w:type="dxa"/>
          </w:tcPr>
          <w:p w14:paraId="0B40CF15" w14:textId="737A3AD6" w:rsidR="000E2B08" w:rsidRPr="00062F9B" w:rsidRDefault="000E2B08" w:rsidP="00414309">
            <w:pPr>
              <w:rPr>
                <w:sz w:val="18"/>
                <w:szCs w:val="18"/>
              </w:rPr>
            </w:pPr>
            <w:r w:rsidRPr="00062F9B">
              <w:rPr>
                <w:sz w:val="18"/>
                <w:szCs w:val="18"/>
              </w:rPr>
              <w:t xml:space="preserve">Informacja </w:t>
            </w:r>
            <w:r w:rsidR="00414309" w:rsidRPr="00062F9B">
              <w:rPr>
                <w:sz w:val="18"/>
                <w:szCs w:val="18"/>
              </w:rPr>
              <w:t>dla lekarza kierującego/POZ</w:t>
            </w:r>
          </w:p>
        </w:tc>
        <w:tc>
          <w:tcPr>
            <w:tcW w:w="4649" w:type="dxa"/>
          </w:tcPr>
          <w:p w14:paraId="3A28B377" w14:textId="2E77C5BC" w:rsidR="000E2B08" w:rsidRPr="00062F9B" w:rsidRDefault="00414309" w:rsidP="00414309">
            <w:pPr>
              <w:rPr>
                <w:sz w:val="18"/>
                <w:szCs w:val="18"/>
              </w:rPr>
            </w:pPr>
            <w:r w:rsidRPr="00062F9B">
              <w:rPr>
                <w:sz w:val="18"/>
                <w:szCs w:val="18"/>
              </w:rPr>
              <w:t xml:space="preserve">Informacja dla lekarza kierującego/POZ </w:t>
            </w:r>
            <w:r w:rsidR="000E2B08" w:rsidRPr="00062F9B">
              <w:rPr>
                <w:sz w:val="18"/>
                <w:szCs w:val="18"/>
              </w:rPr>
              <w:t>(kod 0</w:t>
            </w:r>
            <w:r w:rsidRPr="00062F9B">
              <w:rPr>
                <w:sz w:val="18"/>
                <w:szCs w:val="18"/>
              </w:rPr>
              <w:t>8.90</w:t>
            </w:r>
            <w:r w:rsidR="000E2B08" w:rsidRPr="00062F9B">
              <w:rPr>
                <w:sz w:val="18"/>
                <w:szCs w:val="18"/>
              </w:rPr>
              <w:t>)</w:t>
            </w:r>
          </w:p>
        </w:tc>
      </w:tr>
      <w:tr w:rsidR="000D04AD" w14:paraId="3A5976D5" w14:textId="77777777" w:rsidTr="341A1E33">
        <w:tc>
          <w:tcPr>
            <w:tcW w:w="4876" w:type="dxa"/>
          </w:tcPr>
          <w:p w14:paraId="40202431" w14:textId="77777777" w:rsidR="000E2B08" w:rsidRPr="00062F9B" w:rsidRDefault="000E2B08" w:rsidP="00F47BE0">
            <w:pPr>
              <w:rPr>
                <w:sz w:val="18"/>
                <w:szCs w:val="18"/>
              </w:rPr>
            </w:pPr>
            <w:r w:rsidRPr="00062F9B">
              <w:rPr>
                <w:sz w:val="18"/>
                <w:szCs w:val="18"/>
              </w:rPr>
              <w:t>Informacja o przyczynie odmowy przyjęcia do szpitala, udzielonych świadczeniach zdrowotnych oraz ewentualnych zaleceniach</w:t>
            </w:r>
          </w:p>
        </w:tc>
        <w:tc>
          <w:tcPr>
            <w:tcW w:w="4649" w:type="dxa"/>
          </w:tcPr>
          <w:p w14:paraId="588F49E0" w14:textId="77777777" w:rsidR="000E2B08" w:rsidRPr="00062F9B" w:rsidRDefault="000E2B08" w:rsidP="00062F9B">
            <w:pPr>
              <w:keepNext/>
              <w:rPr>
                <w:sz w:val="18"/>
                <w:szCs w:val="18"/>
              </w:rPr>
            </w:pPr>
            <w:r w:rsidRPr="00062F9B">
              <w:rPr>
                <w:sz w:val="18"/>
                <w:szCs w:val="18"/>
              </w:rPr>
              <w:t>Informacja o odmowie przyjęcia (kod 00</w:t>
            </w:r>
            <w:r w:rsidR="001C2E14" w:rsidRPr="00062F9B">
              <w:rPr>
                <w:sz w:val="18"/>
                <w:szCs w:val="18"/>
              </w:rPr>
              <w:t>.</w:t>
            </w:r>
            <w:r w:rsidRPr="00062F9B">
              <w:rPr>
                <w:sz w:val="18"/>
                <w:szCs w:val="18"/>
              </w:rPr>
              <w:t>65)</w:t>
            </w:r>
          </w:p>
        </w:tc>
      </w:tr>
      <w:tr w:rsidR="341A1E33" w14:paraId="6133CDBF" w14:textId="77777777" w:rsidTr="341A1E33">
        <w:trPr>
          <w:trHeight w:val="300"/>
          <w:ins w:id="137" w:author="Autor"/>
        </w:trPr>
        <w:tc>
          <w:tcPr>
            <w:tcW w:w="4876" w:type="dxa"/>
            <w:tcBorders>
              <w:top w:val="single" w:sz="8" w:space="0" w:color="auto"/>
              <w:left w:val="single" w:sz="8" w:space="0" w:color="auto"/>
              <w:bottom w:val="single" w:sz="8" w:space="0" w:color="auto"/>
              <w:right w:val="single" w:sz="8" w:space="0" w:color="auto"/>
            </w:tcBorders>
            <w:tcMar>
              <w:left w:w="108" w:type="dxa"/>
              <w:right w:w="108" w:type="dxa"/>
            </w:tcMar>
          </w:tcPr>
          <w:p w14:paraId="6F7EC815" w14:textId="3B82F30C" w:rsidR="341A1E33" w:rsidRDefault="341A1E33">
            <w:pPr>
              <w:rPr>
                <w:rFonts w:eastAsia="Arial"/>
                <w:sz w:val="18"/>
                <w:szCs w:val="18"/>
              </w:rPr>
            </w:pPr>
            <w:ins w:id="138" w:author="Autor">
              <w:r w:rsidRPr="341A1E33">
                <w:rPr>
                  <w:rFonts w:eastAsia="Arial"/>
                  <w:sz w:val="18"/>
                  <w:szCs w:val="18"/>
                </w:rPr>
                <w:t>Wynik badania laboratoryjnego</w:t>
              </w:r>
            </w:ins>
          </w:p>
        </w:tc>
        <w:tc>
          <w:tcPr>
            <w:tcW w:w="4649" w:type="dxa"/>
            <w:tcBorders>
              <w:top w:val="single" w:sz="8" w:space="0" w:color="auto"/>
              <w:left w:val="single" w:sz="8" w:space="0" w:color="auto"/>
              <w:bottom w:val="single" w:sz="8" w:space="0" w:color="auto"/>
              <w:right w:val="single" w:sz="8" w:space="0" w:color="auto"/>
            </w:tcBorders>
            <w:tcMar>
              <w:left w:w="108" w:type="dxa"/>
              <w:right w:w="108" w:type="dxa"/>
            </w:tcMar>
          </w:tcPr>
          <w:p w14:paraId="58920F60" w14:textId="5CC8892C" w:rsidR="341A1E33" w:rsidRDefault="341A1E33">
            <w:pPr>
              <w:rPr>
                <w:rFonts w:eastAsia="Arial"/>
                <w:sz w:val="18"/>
                <w:szCs w:val="18"/>
              </w:rPr>
            </w:pPr>
            <w:ins w:id="139" w:author="Autor">
              <w:r w:rsidRPr="341A1E33">
                <w:rPr>
                  <w:rFonts w:eastAsia="Arial"/>
                  <w:sz w:val="18"/>
                  <w:szCs w:val="18"/>
                </w:rPr>
                <w:t>Wynik badania laboratoryjnego (kod 06.10)</w:t>
              </w:r>
            </w:ins>
          </w:p>
        </w:tc>
      </w:tr>
      <w:tr w:rsidR="341A1E33" w14:paraId="0CA9572C" w14:textId="77777777" w:rsidTr="341A1E33">
        <w:trPr>
          <w:trHeight w:val="300"/>
          <w:ins w:id="140" w:author="Autor"/>
        </w:trPr>
        <w:tc>
          <w:tcPr>
            <w:tcW w:w="4876" w:type="dxa"/>
            <w:tcBorders>
              <w:top w:val="single" w:sz="8" w:space="0" w:color="auto"/>
              <w:left w:val="single" w:sz="8" w:space="0" w:color="auto"/>
              <w:bottom w:val="single" w:sz="8" w:space="0" w:color="auto"/>
              <w:right w:val="single" w:sz="8" w:space="0" w:color="auto"/>
            </w:tcBorders>
            <w:tcMar>
              <w:left w:w="108" w:type="dxa"/>
              <w:right w:w="108" w:type="dxa"/>
            </w:tcMar>
          </w:tcPr>
          <w:p w14:paraId="3FA8C5C2" w14:textId="375FA584" w:rsidR="341A1E33" w:rsidRDefault="341A1E33">
            <w:pPr>
              <w:rPr>
                <w:rFonts w:eastAsia="Arial"/>
                <w:sz w:val="18"/>
                <w:szCs w:val="18"/>
              </w:rPr>
            </w:pPr>
            <w:ins w:id="141" w:author="Autor">
              <w:r w:rsidRPr="341A1E33">
                <w:rPr>
                  <w:rFonts w:eastAsia="Arial"/>
                  <w:sz w:val="18"/>
                  <w:szCs w:val="18"/>
                </w:rPr>
                <w:t>Opis badania diagnostycznego</w:t>
              </w:r>
            </w:ins>
          </w:p>
        </w:tc>
        <w:tc>
          <w:tcPr>
            <w:tcW w:w="4649" w:type="dxa"/>
            <w:tcBorders>
              <w:top w:val="single" w:sz="8" w:space="0" w:color="auto"/>
              <w:left w:val="single" w:sz="8" w:space="0" w:color="auto"/>
              <w:bottom w:val="single" w:sz="8" w:space="0" w:color="auto"/>
              <w:right w:val="single" w:sz="8" w:space="0" w:color="auto"/>
            </w:tcBorders>
            <w:tcMar>
              <w:left w:w="108" w:type="dxa"/>
              <w:right w:w="108" w:type="dxa"/>
            </w:tcMar>
          </w:tcPr>
          <w:p w14:paraId="615804AE" w14:textId="1E59BFE0" w:rsidR="341A1E33" w:rsidRDefault="341A1E33">
            <w:pPr>
              <w:rPr>
                <w:rFonts w:eastAsia="Arial"/>
                <w:sz w:val="18"/>
                <w:szCs w:val="18"/>
              </w:rPr>
            </w:pPr>
            <w:ins w:id="142" w:author="Autor">
              <w:r w:rsidRPr="341A1E33">
                <w:rPr>
                  <w:rFonts w:eastAsia="Arial"/>
                  <w:sz w:val="18"/>
                  <w:szCs w:val="18"/>
                </w:rPr>
                <w:t>Opis badania diagnostycznego (kod 06.00)</w:t>
              </w:r>
            </w:ins>
          </w:p>
        </w:tc>
      </w:tr>
      <w:tr w:rsidR="341A1E33" w14:paraId="7F263A25" w14:textId="77777777" w:rsidTr="341A1E33">
        <w:trPr>
          <w:trHeight w:val="300"/>
          <w:ins w:id="143" w:author="Autor"/>
        </w:trPr>
        <w:tc>
          <w:tcPr>
            <w:tcW w:w="4876" w:type="dxa"/>
            <w:tcBorders>
              <w:top w:val="single" w:sz="8" w:space="0" w:color="auto"/>
              <w:left w:val="single" w:sz="8" w:space="0" w:color="auto"/>
              <w:bottom w:val="single" w:sz="8" w:space="0" w:color="auto"/>
              <w:right w:val="single" w:sz="8" w:space="0" w:color="auto"/>
            </w:tcBorders>
            <w:tcMar>
              <w:left w:w="108" w:type="dxa"/>
              <w:right w:w="108" w:type="dxa"/>
            </w:tcMar>
          </w:tcPr>
          <w:p w14:paraId="399B36CE" w14:textId="4E8857D4" w:rsidR="341A1E33" w:rsidRDefault="341A1E33">
            <w:pPr>
              <w:rPr>
                <w:rFonts w:eastAsia="Arial"/>
                <w:sz w:val="18"/>
                <w:szCs w:val="18"/>
              </w:rPr>
            </w:pPr>
            <w:ins w:id="144" w:author="Autor">
              <w:r w:rsidRPr="341A1E33">
                <w:rPr>
                  <w:rFonts w:eastAsia="Arial"/>
                  <w:sz w:val="18"/>
                  <w:szCs w:val="18"/>
                </w:rPr>
                <w:t>Wpis do karty szczepień</w:t>
              </w:r>
            </w:ins>
          </w:p>
        </w:tc>
        <w:tc>
          <w:tcPr>
            <w:tcW w:w="4649" w:type="dxa"/>
            <w:tcBorders>
              <w:top w:val="single" w:sz="8" w:space="0" w:color="auto"/>
              <w:left w:val="single" w:sz="8" w:space="0" w:color="auto"/>
              <w:bottom w:val="single" w:sz="8" w:space="0" w:color="auto"/>
              <w:right w:val="single" w:sz="8" w:space="0" w:color="auto"/>
            </w:tcBorders>
            <w:tcMar>
              <w:left w:w="108" w:type="dxa"/>
              <w:right w:w="108" w:type="dxa"/>
            </w:tcMar>
          </w:tcPr>
          <w:p w14:paraId="7F68147E" w14:textId="377D3D64" w:rsidR="341A1E33" w:rsidRDefault="341A1E33">
            <w:pPr>
              <w:rPr>
                <w:rFonts w:eastAsia="Arial"/>
                <w:sz w:val="18"/>
                <w:szCs w:val="18"/>
              </w:rPr>
            </w:pPr>
            <w:ins w:id="145" w:author="Autor">
              <w:r w:rsidRPr="341A1E33">
                <w:rPr>
                  <w:rFonts w:eastAsia="Arial"/>
                  <w:sz w:val="18"/>
                  <w:szCs w:val="18"/>
                </w:rPr>
                <w:t>Wpis do karty szczepień (kod 07.61)</w:t>
              </w:r>
            </w:ins>
          </w:p>
        </w:tc>
      </w:tr>
      <w:tr w:rsidR="341A1E33" w14:paraId="7E68AC1B" w14:textId="77777777" w:rsidTr="341A1E33">
        <w:trPr>
          <w:trHeight w:val="300"/>
          <w:ins w:id="146" w:author="Autor"/>
        </w:trPr>
        <w:tc>
          <w:tcPr>
            <w:tcW w:w="4876" w:type="dxa"/>
            <w:tcBorders>
              <w:top w:val="single" w:sz="8" w:space="0" w:color="auto"/>
              <w:left w:val="single" w:sz="8" w:space="0" w:color="auto"/>
              <w:bottom w:val="single" w:sz="8" w:space="0" w:color="auto"/>
              <w:right w:val="single" w:sz="8" w:space="0" w:color="auto"/>
            </w:tcBorders>
            <w:tcMar>
              <w:left w:w="108" w:type="dxa"/>
              <w:right w:w="108" w:type="dxa"/>
            </w:tcMar>
          </w:tcPr>
          <w:p w14:paraId="2E829A5F" w14:textId="3FFDCCC7" w:rsidR="341A1E33" w:rsidRDefault="341A1E33">
            <w:pPr>
              <w:rPr>
                <w:rFonts w:eastAsia="Arial"/>
                <w:sz w:val="18"/>
                <w:szCs w:val="18"/>
              </w:rPr>
            </w:pPr>
            <w:ins w:id="147" w:author="Autor">
              <w:r w:rsidRPr="341A1E33">
                <w:rPr>
                  <w:rFonts w:eastAsia="Arial"/>
                  <w:sz w:val="18"/>
                  <w:szCs w:val="18"/>
                </w:rPr>
                <w:t>Zlecenie na zaopatrzenie w wyroby medyczne</w:t>
              </w:r>
            </w:ins>
          </w:p>
        </w:tc>
        <w:tc>
          <w:tcPr>
            <w:tcW w:w="4649" w:type="dxa"/>
            <w:tcBorders>
              <w:top w:val="single" w:sz="8" w:space="0" w:color="auto"/>
              <w:left w:val="single" w:sz="8" w:space="0" w:color="auto"/>
              <w:bottom w:val="single" w:sz="8" w:space="0" w:color="auto"/>
              <w:right w:val="single" w:sz="8" w:space="0" w:color="auto"/>
            </w:tcBorders>
            <w:tcMar>
              <w:left w:w="108" w:type="dxa"/>
              <w:right w:w="108" w:type="dxa"/>
            </w:tcMar>
          </w:tcPr>
          <w:p w14:paraId="0B216A7B" w14:textId="099F3490" w:rsidR="341A1E33" w:rsidRDefault="341A1E33">
            <w:pPr>
              <w:rPr>
                <w:rFonts w:eastAsia="Arial"/>
                <w:sz w:val="18"/>
                <w:szCs w:val="18"/>
              </w:rPr>
            </w:pPr>
            <w:ins w:id="148" w:author="Autor">
              <w:r w:rsidRPr="341A1E33">
                <w:rPr>
                  <w:rFonts w:eastAsia="Arial"/>
                  <w:sz w:val="18"/>
                  <w:szCs w:val="18"/>
                </w:rPr>
                <w:t>Zlecenie na zaopatrzenie w wyroby medyczne (kod 02.81)</w:t>
              </w:r>
            </w:ins>
          </w:p>
        </w:tc>
      </w:tr>
    </w:tbl>
    <w:p w14:paraId="680A4E5D" w14:textId="0DB822CC" w:rsidR="00934657" w:rsidRDefault="00922C49" w:rsidP="00062F9B">
      <w:pPr>
        <w:pStyle w:val="Legenda"/>
      </w:pPr>
      <w:bookmarkStart w:id="149" w:name="_Toc139543815"/>
      <w:r>
        <w:t xml:space="preserve">Tabela </w:t>
      </w:r>
      <w:r>
        <w:fldChar w:fldCharType="begin"/>
      </w:r>
      <w:r>
        <w:instrText>SEQ Tabela \* ARABIC</w:instrText>
      </w:r>
      <w:r>
        <w:fldChar w:fldCharType="separate"/>
      </w:r>
      <w:r>
        <w:rPr>
          <w:noProof/>
        </w:rPr>
        <w:t>4</w:t>
      </w:r>
      <w:r>
        <w:fldChar w:fldCharType="end"/>
      </w:r>
      <w:r>
        <w:t>. Typy dokumentów indeksowanych w P1</w:t>
      </w:r>
      <w:bookmarkEnd w:id="149"/>
    </w:p>
    <w:p w14:paraId="1E11880A" w14:textId="77777777" w:rsidR="00922C49" w:rsidRDefault="00922C49" w:rsidP="00E807D0"/>
    <w:p w14:paraId="35AD8A7B" w14:textId="7CFD5778" w:rsidR="00E807D0" w:rsidRDefault="00914E0F" w:rsidP="00E807D0">
      <w:r>
        <w:t xml:space="preserve">W załączniku </w:t>
      </w:r>
      <w:r w:rsidR="006A78D9">
        <w:t xml:space="preserve">nr </w:t>
      </w:r>
      <w:r>
        <w:t>1</w:t>
      </w:r>
      <w:r w:rsidR="007C0AC5">
        <w:t xml:space="preserve"> </w:t>
      </w:r>
      <w:r>
        <w:t xml:space="preserve">określono </w:t>
      </w:r>
      <w:r w:rsidR="00364C40">
        <w:t>dalsze szczegóły dot.</w:t>
      </w:r>
      <w:r w:rsidR="002807DB">
        <w:t xml:space="preserve"> </w:t>
      </w:r>
      <w:r w:rsidR="00335BAD">
        <w:t>słowników</w:t>
      </w:r>
      <w:r w:rsidR="002807DB">
        <w:t xml:space="preserve"> </w:t>
      </w:r>
      <w:r>
        <w:t>typów dokumentów</w:t>
      </w:r>
      <w:r w:rsidR="002807DB">
        <w:t>.</w:t>
      </w:r>
    </w:p>
    <w:p w14:paraId="19219836" w14:textId="77777777" w:rsidR="00E46697" w:rsidRPr="00E807D0" w:rsidRDefault="00E46697" w:rsidP="00E807D0">
      <w:pPr>
        <w:jc w:val="center"/>
      </w:pPr>
    </w:p>
    <w:p w14:paraId="6FA21032" w14:textId="345A22C1" w:rsidR="00226C8D" w:rsidRPr="001B633D" w:rsidRDefault="00A62BDA" w:rsidP="00673D7B">
      <w:pPr>
        <w:pStyle w:val="Nagwek2"/>
      </w:pPr>
      <w:bookmarkStart w:id="150" w:name="_Ref19709926"/>
      <w:bookmarkStart w:id="151" w:name="_Toc153972535"/>
      <w:proofErr w:type="spellStart"/>
      <w:r>
        <w:t>Token</w:t>
      </w:r>
      <w:proofErr w:type="spellEnd"/>
      <w:r>
        <w:t xml:space="preserve"> SAML</w:t>
      </w:r>
      <w:bookmarkEnd w:id="150"/>
      <w:bookmarkEnd w:id="151"/>
    </w:p>
    <w:p w14:paraId="5C9CBD2A" w14:textId="4D1435AF" w:rsidR="00B51B56" w:rsidRDefault="00A62BDA" w:rsidP="00B42FB9">
      <w:pPr>
        <w:rPr>
          <w:lang w:eastAsia="pl-PL"/>
        </w:rPr>
      </w:pPr>
      <w:proofErr w:type="spellStart"/>
      <w:r w:rsidRPr="5166843E">
        <w:rPr>
          <w:lang w:eastAsia="pl-PL"/>
        </w:rPr>
        <w:t>Token</w:t>
      </w:r>
      <w:proofErr w:type="spellEnd"/>
      <w:r w:rsidRPr="5166843E">
        <w:rPr>
          <w:lang w:eastAsia="pl-PL"/>
        </w:rPr>
        <w:t xml:space="preserve"> SAML (zwany również asercją SAML) jest wykorzystywany do przesyłania w bezpieczny sposób dodatkowych informacji </w:t>
      </w:r>
      <w:r w:rsidR="00B51B56" w:rsidRPr="5166843E">
        <w:rPr>
          <w:lang w:eastAsia="pl-PL"/>
        </w:rPr>
        <w:t>razem z danymi przekazywanymi w ramach transakcji ITI-18, ITI-4</w:t>
      </w:r>
      <w:r w:rsidR="124484AB" w:rsidRPr="5166843E">
        <w:rPr>
          <w:lang w:eastAsia="pl-PL"/>
        </w:rPr>
        <w:t>1</w:t>
      </w:r>
      <w:r w:rsidR="005A063A">
        <w:rPr>
          <w:lang w:eastAsia="pl-PL"/>
        </w:rPr>
        <w:t>, ITI-43</w:t>
      </w:r>
      <w:r w:rsidR="00B51B56" w:rsidRPr="5166843E">
        <w:rPr>
          <w:lang w:eastAsia="pl-PL"/>
        </w:rPr>
        <w:t>, ITI-57. Umożliwia on przekazanie atrybutów określających:</w:t>
      </w:r>
    </w:p>
    <w:p w14:paraId="232BDA51" w14:textId="05DB42BE" w:rsidR="00B51B56" w:rsidRDefault="00B51B56" w:rsidP="00A71DF6">
      <w:pPr>
        <w:pStyle w:val="Akapitzlist"/>
        <w:numPr>
          <w:ilvl w:val="0"/>
          <w:numId w:val="34"/>
        </w:numPr>
        <w:rPr>
          <w:lang w:eastAsia="pl-PL"/>
        </w:rPr>
      </w:pPr>
      <w:r>
        <w:rPr>
          <w:lang w:eastAsia="pl-PL"/>
        </w:rPr>
        <w:t xml:space="preserve">użytkownika wywołującego operację z poziomu systemu </w:t>
      </w:r>
      <w:r w:rsidR="00A62BDA">
        <w:rPr>
          <w:lang w:eastAsia="pl-PL"/>
        </w:rPr>
        <w:t>zewnętrznego</w:t>
      </w:r>
    </w:p>
    <w:p w14:paraId="09B3081F" w14:textId="09587C77" w:rsidR="00B51B56" w:rsidRDefault="00B51B56" w:rsidP="00A71DF6">
      <w:pPr>
        <w:pStyle w:val="Akapitzlist"/>
        <w:numPr>
          <w:ilvl w:val="0"/>
          <w:numId w:val="34"/>
        </w:numPr>
        <w:rPr>
          <w:lang w:eastAsia="pl-PL"/>
        </w:rPr>
      </w:pPr>
      <w:r w:rsidRPr="2070D1AE">
        <w:rPr>
          <w:lang w:eastAsia="pl-PL"/>
        </w:rPr>
        <w:lastRenderedPageBreak/>
        <w:t>podmiot, w ramach którego pracuje użytkownik</w:t>
      </w:r>
      <w:r w:rsidR="00B26F76">
        <w:rPr>
          <w:lang w:eastAsia="pl-PL"/>
        </w:rPr>
        <w:t xml:space="preserve"> lub podsystem, w ramach którego występuje Pacjent</w:t>
      </w:r>
    </w:p>
    <w:p w14:paraId="15DD4CA7" w14:textId="31062439" w:rsidR="000E5065" w:rsidRDefault="000E5065" w:rsidP="00A71DF6">
      <w:pPr>
        <w:pStyle w:val="Akapitzlist"/>
        <w:numPr>
          <w:ilvl w:val="0"/>
          <w:numId w:val="34"/>
        </w:numPr>
        <w:rPr>
          <w:lang w:eastAsia="pl-PL"/>
        </w:rPr>
      </w:pPr>
      <w:r w:rsidRPr="2070D1AE">
        <w:rPr>
          <w:lang w:eastAsia="pl-PL"/>
        </w:rPr>
        <w:t>miejsce udzielania świadczeń</w:t>
      </w:r>
      <w:r w:rsidR="147266F6" w:rsidRPr="2070D1AE">
        <w:rPr>
          <w:lang w:eastAsia="pl-PL"/>
        </w:rPr>
        <w:t>, w ramach którego udzielane jest świadczenie</w:t>
      </w:r>
    </w:p>
    <w:p w14:paraId="4E251817" w14:textId="46AFD577" w:rsidR="00B51B56" w:rsidRDefault="000D15D9" w:rsidP="00A71DF6">
      <w:pPr>
        <w:pStyle w:val="Akapitzlist"/>
        <w:numPr>
          <w:ilvl w:val="0"/>
          <w:numId w:val="34"/>
        </w:numPr>
        <w:rPr>
          <w:lang w:eastAsia="pl-PL"/>
        </w:rPr>
      </w:pPr>
      <w:r>
        <w:rPr>
          <w:lang w:eastAsia="pl-PL"/>
        </w:rPr>
        <w:t xml:space="preserve">rolę biznesową </w:t>
      </w:r>
      <w:r w:rsidR="00B51B56">
        <w:rPr>
          <w:lang w:eastAsia="pl-PL"/>
        </w:rPr>
        <w:t>użytkownika</w:t>
      </w:r>
    </w:p>
    <w:p w14:paraId="4383F101" w14:textId="60030896" w:rsidR="00A62BDA" w:rsidRDefault="00DA3B01" w:rsidP="00FA17B2">
      <w:pPr>
        <w:pStyle w:val="Akapitzlist"/>
        <w:numPr>
          <w:ilvl w:val="0"/>
          <w:numId w:val="34"/>
        </w:numPr>
        <w:rPr>
          <w:lang w:eastAsia="pl-PL"/>
        </w:rPr>
      </w:pPr>
      <w:r>
        <w:rPr>
          <w:lang w:eastAsia="pl-PL"/>
        </w:rPr>
        <w:t>powód wykorzystania danych</w:t>
      </w:r>
    </w:p>
    <w:p w14:paraId="36D72A19" w14:textId="3D515176" w:rsidR="000D15D9" w:rsidRDefault="000D15D9" w:rsidP="00A71DF6">
      <w:pPr>
        <w:pStyle w:val="Akapitzlist"/>
        <w:numPr>
          <w:ilvl w:val="0"/>
          <w:numId w:val="34"/>
        </w:numPr>
        <w:rPr>
          <w:lang w:eastAsia="pl-PL"/>
        </w:rPr>
      </w:pPr>
      <w:r>
        <w:rPr>
          <w:lang w:eastAsia="pl-PL"/>
        </w:rPr>
        <w:t>domenę XDS</w:t>
      </w:r>
    </w:p>
    <w:p w14:paraId="4C75716A" w14:textId="6F6D4D30" w:rsidR="008F38AF" w:rsidRDefault="00B540C0" w:rsidP="00A71DF6">
      <w:pPr>
        <w:pStyle w:val="Akapitzlist"/>
        <w:numPr>
          <w:ilvl w:val="0"/>
          <w:numId w:val="34"/>
        </w:numPr>
        <w:rPr>
          <w:lang w:eastAsia="pl-PL"/>
        </w:rPr>
      </w:pPr>
      <w:r>
        <w:rPr>
          <w:lang w:eastAsia="pl-PL"/>
        </w:rPr>
        <w:t>identyfikator lokalny podmiotu</w:t>
      </w:r>
    </w:p>
    <w:p w14:paraId="296FEF7D" w14:textId="77777777" w:rsidR="00B51B56" w:rsidRDefault="00B51B56" w:rsidP="00FA17B2">
      <w:pPr>
        <w:rPr>
          <w:lang w:eastAsia="pl-PL"/>
        </w:rPr>
      </w:pPr>
    </w:p>
    <w:p w14:paraId="1C549C37" w14:textId="5EAC9F81" w:rsidR="00A62BDA" w:rsidRPr="00673D7B" w:rsidRDefault="00C94CC5" w:rsidP="00B42FB9">
      <w:pPr>
        <w:rPr>
          <w:lang w:eastAsia="pl-PL"/>
        </w:rPr>
      </w:pPr>
      <w:r>
        <w:rPr>
          <w:lang w:eastAsia="pl-PL"/>
        </w:rPr>
        <w:t xml:space="preserve">W celu uzyskania </w:t>
      </w:r>
      <w:proofErr w:type="spellStart"/>
      <w:r>
        <w:rPr>
          <w:lang w:eastAsia="pl-PL"/>
        </w:rPr>
        <w:t>tokena</w:t>
      </w:r>
      <w:proofErr w:type="spellEnd"/>
      <w:r w:rsidR="00A62BDA">
        <w:rPr>
          <w:lang w:eastAsia="pl-PL"/>
        </w:rPr>
        <w:t>, system zewnętrzny będzie musiał wys</w:t>
      </w:r>
      <w:r>
        <w:rPr>
          <w:lang w:eastAsia="pl-PL"/>
        </w:rPr>
        <w:t xml:space="preserve">łać żądanie wygenerowania </w:t>
      </w:r>
      <w:proofErr w:type="spellStart"/>
      <w:r>
        <w:rPr>
          <w:lang w:eastAsia="pl-PL"/>
        </w:rPr>
        <w:t>tokena</w:t>
      </w:r>
      <w:proofErr w:type="spellEnd"/>
      <w:r w:rsidR="00A62BDA">
        <w:rPr>
          <w:lang w:eastAsia="pl-PL"/>
        </w:rPr>
        <w:t>, w którym przekaże następujące atrybuty:</w:t>
      </w:r>
    </w:p>
    <w:p w14:paraId="3C91E208" w14:textId="76618680" w:rsidR="00B51B56" w:rsidRPr="00B42FB9" w:rsidRDefault="65F0DE71" w:rsidP="00A71DF6">
      <w:pPr>
        <w:pStyle w:val="Akapitzlist"/>
        <w:numPr>
          <w:ilvl w:val="0"/>
          <w:numId w:val="34"/>
        </w:numPr>
        <w:rPr>
          <w:i/>
          <w:szCs w:val="22"/>
          <w:lang w:val="en-US" w:eastAsia="pl-PL"/>
        </w:rPr>
      </w:pPr>
      <w:r w:rsidRPr="6F15A4A3">
        <w:rPr>
          <w:i/>
          <w:iCs/>
          <w:lang w:val="en-US" w:eastAsia="pl-PL"/>
        </w:rPr>
        <w:t>urn:oasis:names:tc:xspa:1.0:subject:organization-id</w:t>
      </w:r>
    </w:p>
    <w:p w14:paraId="2D24D562" w14:textId="1671E240" w:rsidR="00B51B56" w:rsidRDefault="00B51B56" w:rsidP="00B42FB9">
      <w:pPr>
        <w:ind w:left="708"/>
        <w:rPr>
          <w:lang w:eastAsia="pl-PL"/>
        </w:rPr>
      </w:pPr>
      <w:r>
        <w:rPr>
          <w:lang w:eastAsia="pl-PL"/>
        </w:rPr>
        <w:t>Identyfikator podmiotu</w:t>
      </w:r>
      <w:r w:rsidR="00A62BDA">
        <w:rPr>
          <w:lang w:eastAsia="pl-PL"/>
        </w:rPr>
        <w:t xml:space="preserve"> składający się z części </w:t>
      </w:r>
      <w:proofErr w:type="spellStart"/>
      <w:r w:rsidR="00A62BDA">
        <w:rPr>
          <w:lang w:eastAsia="pl-PL"/>
        </w:rPr>
        <w:t>root</w:t>
      </w:r>
      <w:proofErr w:type="spellEnd"/>
      <w:r w:rsidR="00A62BDA">
        <w:rPr>
          <w:lang w:eastAsia="pl-PL"/>
        </w:rPr>
        <w:t xml:space="preserve"> oraz </w:t>
      </w:r>
      <w:proofErr w:type="spellStart"/>
      <w:r w:rsidR="00A62BDA">
        <w:rPr>
          <w:lang w:eastAsia="pl-PL"/>
        </w:rPr>
        <w:t>extension</w:t>
      </w:r>
      <w:proofErr w:type="spellEnd"/>
      <w:r w:rsidR="00DA3B01">
        <w:rPr>
          <w:lang w:eastAsia="pl-PL"/>
        </w:rPr>
        <w:t xml:space="preserve"> odseparowanych znakiem „#”</w:t>
      </w:r>
      <w:r>
        <w:rPr>
          <w:lang w:eastAsia="pl-PL"/>
        </w:rPr>
        <w:t>.</w:t>
      </w:r>
    </w:p>
    <w:p w14:paraId="527688B7" w14:textId="6B46F98A" w:rsidR="00B51B56" w:rsidRDefault="00B51B56" w:rsidP="00B42FB9">
      <w:pPr>
        <w:ind w:left="708"/>
        <w:rPr>
          <w:lang w:eastAsia="pl-PL"/>
        </w:rPr>
      </w:pPr>
      <w:r>
        <w:rPr>
          <w:lang w:eastAsia="pl-PL"/>
        </w:rPr>
        <w:t>Dopuszczalne wartości</w:t>
      </w:r>
      <w:r w:rsidR="00DA3B01">
        <w:rPr>
          <w:lang w:eastAsia="pl-PL"/>
        </w:rPr>
        <w:t xml:space="preserve"> części </w:t>
      </w:r>
      <w:proofErr w:type="spellStart"/>
      <w:r w:rsidR="00DA3B01">
        <w:rPr>
          <w:lang w:eastAsia="pl-PL"/>
        </w:rPr>
        <w:t>root</w:t>
      </w:r>
      <w:proofErr w:type="spellEnd"/>
      <w:r w:rsidR="008A018F">
        <w:rPr>
          <w:lang w:eastAsia="pl-PL"/>
        </w:rPr>
        <w:t xml:space="preserve"> to i</w:t>
      </w:r>
      <w:r>
        <w:rPr>
          <w:lang w:eastAsia="pl-PL"/>
        </w:rPr>
        <w:t>dentyfikatory przedsiębiorstw</w:t>
      </w:r>
      <w:r w:rsidR="00B26F76">
        <w:rPr>
          <w:lang w:eastAsia="pl-PL"/>
        </w:rPr>
        <w:t xml:space="preserve"> lub podsystemów</w:t>
      </w:r>
      <w:r>
        <w:rPr>
          <w:lang w:eastAsia="pl-PL"/>
        </w:rPr>
        <w:t xml:space="preserve"> zgodne z drzewem OID udostępnionym przez </w:t>
      </w:r>
      <w:proofErr w:type="spellStart"/>
      <w:r>
        <w:rPr>
          <w:lang w:eastAsia="pl-PL"/>
        </w:rPr>
        <w:t>C</w:t>
      </w:r>
      <w:r w:rsidR="00850ED8">
        <w:rPr>
          <w:lang w:eastAsia="pl-PL"/>
        </w:rPr>
        <w:t>e</w:t>
      </w:r>
      <w:r>
        <w:rPr>
          <w:lang w:eastAsia="pl-PL"/>
        </w:rPr>
        <w:t>Z</w:t>
      </w:r>
      <w:proofErr w:type="spellEnd"/>
      <w:r>
        <w:rPr>
          <w:lang w:eastAsia="pl-PL"/>
        </w:rPr>
        <w:t>. W szczególności:</w:t>
      </w:r>
    </w:p>
    <w:p w14:paraId="4DA6C5C0" w14:textId="4A2EBFCE" w:rsidR="00B51B56" w:rsidRDefault="00B51B56" w:rsidP="00A71DF6">
      <w:pPr>
        <w:pStyle w:val="Akapitzlist"/>
        <w:numPr>
          <w:ilvl w:val="1"/>
          <w:numId w:val="34"/>
        </w:numPr>
        <w:rPr>
          <w:lang w:eastAsia="pl-PL"/>
        </w:rPr>
      </w:pPr>
      <w:r w:rsidRPr="7863C06B">
        <w:rPr>
          <w:rFonts w:asciiTheme="minorHAnsi" w:hAnsiTheme="minorHAnsi" w:cstheme="minorBidi"/>
          <w:lang w:eastAsia="pl-PL"/>
        </w:rPr>
        <w:t>Numery księgi rejestrowej RPWDL (2.16.840.1.113883.3.4424.2.3.1</w:t>
      </w:r>
      <w:r w:rsidR="00A425B6" w:rsidRPr="7863C06B">
        <w:rPr>
          <w:rFonts w:asciiTheme="minorHAnsi" w:hAnsiTheme="minorHAnsi" w:cstheme="minorBidi"/>
          <w:lang w:eastAsia="pl-PL"/>
        </w:rPr>
        <w:t xml:space="preserve">; </w:t>
      </w:r>
      <w:r w:rsidR="00A425B6" w:rsidRPr="7863C06B">
        <w:rPr>
          <w:rFonts w:asciiTheme="minorHAnsi" w:hAnsiTheme="minorHAnsi" w:cstheme="minorBidi"/>
          <w:shd w:val="clear" w:color="auto" w:fill="FFFFFF"/>
        </w:rPr>
        <w:t xml:space="preserve">2.16.840.1.113883.3.4424.2.4.dd, gdzie </w:t>
      </w:r>
      <w:proofErr w:type="spellStart"/>
      <w:r w:rsidR="00A425B6" w:rsidRPr="7863C06B">
        <w:rPr>
          <w:rFonts w:asciiTheme="minorHAnsi" w:hAnsiTheme="minorHAnsi" w:cstheme="minorBidi"/>
          <w:shd w:val="clear" w:color="auto" w:fill="FFFFFF"/>
        </w:rPr>
        <w:t>dd</w:t>
      </w:r>
      <w:proofErr w:type="spellEnd"/>
      <w:r w:rsidR="00A425B6" w:rsidRPr="7863C06B">
        <w:rPr>
          <w:rFonts w:asciiTheme="minorHAnsi" w:hAnsiTheme="minorHAnsi" w:cstheme="minorBidi"/>
          <w:shd w:val="clear" w:color="auto" w:fill="FFFFFF"/>
        </w:rPr>
        <w:t xml:space="preserve"> = &lt;50 - 75&gt; praktyka zawodowa lekarska</w:t>
      </w:r>
      <w:r w:rsidR="00A425B6" w:rsidRPr="7863C06B">
        <w:rPr>
          <w:rFonts w:asciiTheme="minorHAnsi" w:hAnsiTheme="minorHAnsi" w:cstheme="minorBidi"/>
          <w:lang w:eastAsia="pl-PL"/>
        </w:rPr>
        <w:t xml:space="preserve">; </w:t>
      </w:r>
      <w:r w:rsidR="00A425B6" w:rsidRPr="7863C06B">
        <w:rPr>
          <w:rFonts w:asciiTheme="minorHAnsi" w:hAnsiTheme="minorHAnsi" w:cstheme="minorBidi"/>
          <w:shd w:val="clear" w:color="auto" w:fill="FFFFFF"/>
        </w:rPr>
        <w:t xml:space="preserve">2.16.840.1.113883.3.4424.2.5.nn, gdzie </w:t>
      </w:r>
      <w:proofErr w:type="spellStart"/>
      <w:r w:rsidR="00A425B6" w:rsidRPr="7863C06B">
        <w:rPr>
          <w:rFonts w:asciiTheme="minorHAnsi" w:hAnsiTheme="minorHAnsi" w:cstheme="minorBidi"/>
          <w:shd w:val="clear" w:color="auto" w:fill="FFFFFF"/>
        </w:rPr>
        <w:t>nn</w:t>
      </w:r>
      <w:proofErr w:type="spellEnd"/>
      <w:r w:rsidR="00A425B6" w:rsidRPr="7863C06B">
        <w:rPr>
          <w:rFonts w:asciiTheme="minorHAnsi" w:hAnsiTheme="minorHAnsi" w:cstheme="minorBidi"/>
          <w:shd w:val="clear" w:color="auto" w:fill="FFFFFF"/>
        </w:rPr>
        <w:t xml:space="preserve"> = &lt;1 - 45&gt; praktyka zawodowa pielęgniarska</w:t>
      </w:r>
      <w:r w:rsidR="28EDEFD8">
        <w:rPr>
          <w:lang w:eastAsia="pl-PL"/>
        </w:rPr>
        <w:t xml:space="preserve">; </w:t>
      </w:r>
      <w:r w:rsidR="28EDEFD8">
        <w:t>2.16.840.1.113883.3.4424.2.9.1  praktyka zawodowa  fizjoterapeuty)</w:t>
      </w:r>
    </w:p>
    <w:p w14:paraId="505A7334" w14:textId="3614AF64" w:rsidR="00B26F76" w:rsidRDefault="00B26F76" w:rsidP="00B26F76">
      <w:pPr>
        <w:pStyle w:val="Akapitzlist"/>
        <w:ind w:left="1440"/>
        <w:rPr>
          <w:lang w:eastAsia="pl-PL"/>
        </w:rPr>
      </w:pPr>
      <w:r>
        <w:rPr>
          <w:lang w:eastAsia="pl-PL"/>
        </w:rPr>
        <w:t>lub</w:t>
      </w:r>
    </w:p>
    <w:p w14:paraId="1699BFC4" w14:textId="488A47B1" w:rsidR="00B26F76" w:rsidRDefault="00B26F76" w:rsidP="00A71DF6">
      <w:pPr>
        <w:pStyle w:val="Akapitzlist"/>
        <w:numPr>
          <w:ilvl w:val="1"/>
          <w:numId w:val="34"/>
        </w:numPr>
        <w:rPr>
          <w:lang w:eastAsia="pl-PL"/>
        </w:rPr>
      </w:pPr>
      <w:r>
        <w:t>2.16.840.1.113883.3.4424.12.3 podsystem P1</w:t>
      </w:r>
    </w:p>
    <w:p w14:paraId="10499AD1" w14:textId="54535729" w:rsidR="2558C123" w:rsidRDefault="2558C123" w:rsidP="00A71DF6">
      <w:pPr>
        <w:pStyle w:val="Akapitzlist"/>
        <w:numPr>
          <w:ilvl w:val="1"/>
          <w:numId w:val="34"/>
        </w:numPr>
        <w:rPr>
          <w:lang w:eastAsia="pl-PL"/>
        </w:rPr>
      </w:pPr>
      <w:r w:rsidRPr="2771DD3E">
        <w:rPr>
          <w:lang w:eastAsia="pl-PL"/>
        </w:rPr>
        <w:t>2.16.840.1.113883.3.4424.14.2.2 Identyfikator systemu podmiotu NFZ</w:t>
      </w:r>
    </w:p>
    <w:p w14:paraId="7BED31F4" w14:textId="480A2F9A" w:rsidR="005D61F6" w:rsidRDefault="005D61F6" w:rsidP="005D61F6">
      <w:pPr>
        <w:ind w:left="708"/>
        <w:rPr>
          <w:lang w:eastAsia="pl-PL"/>
        </w:rPr>
      </w:pPr>
      <w:r>
        <w:rPr>
          <w:lang w:eastAsia="pl-PL"/>
        </w:rPr>
        <w:t>Atrybut wymagany.</w:t>
      </w:r>
    </w:p>
    <w:p w14:paraId="2BF2E852" w14:textId="77777777" w:rsidR="00715A3D" w:rsidRDefault="00715A3D" w:rsidP="00715A3D">
      <w:pPr>
        <w:rPr>
          <w:lang w:eastAsia="pl-PL"/>
        </w:rPr>
      </w:pPr>
    </w:p>
    <w:p w14:paraId="36065C4B" w14:textId="2F1A851D" w:rsidR="00715A3D" w:rsidRPr="00B42FB9" w:rsidRDefault="31A9BB7F" w:rsidP="00A71DF6">
      <w:pPr>
        <w:pStyle w:val="Akapitzlist"/>
        <w:numPr>
          <w:ilvl w:val="0"/>
          <w:numId w:val="34"/>
        </w:numPr>
        <w:rPr>
          <w:i/>
          <w:szCs w:val="22"/>
          <w:lang w:val="en-US" w:eastAsia="pl-PL"/>
        </w:rPr>
      </w:pPr>
      <w:r w:rsidRPr="6F15A4A3">
        <w:rPr>
          <w:i/>
          <w:iCs/>
          <w:lang w:val="en-US" w:eastAsia="pl-PL"/>
        </w:rPr>
        <w:t>urn:oasis:names:tc:xspa:1.0:subject:child-organization</w:t>
      </w:r>
    </w:p>
    <w:p w14:paraId="2D0F6A6F" w14:textId="45AD8F5F" w:rsidR="00715A3D" w:rsidRDefault="00715A3D" w:rsidP="00715A3D">
      <w:pPr>
        <w:ind w:left="708"/>
        <w:rPr>
          <w:lang w:eastAsia="pl-PL"/>
        </w:rPr>
      </w:pPr>
      <w:r>
        <w:rPr>
          <w:lang w:eastAsia="pl-PL"/>
        </w:rPr>
        <w:t xml:space="preserve">Identyfikator miejsca udzielania świadczeń składający się z części </w:t>
      </w:r>
      <w:proofErr w:type="spellStart"/>
      <w:r>
        <w:rPr>
          <w:lang w:eastAsia="pl-PL"/>
        </w:rPr>
        <w:t>root</w:t>
      </w:r>
      <w:proofErr w:type="spellEnd"/>
      <w:r>
        <w:rPr>
          <w:lang w:eastAsia="pl-PL"/>
        </w:rPr>
        <w:t xml:space="preserve"> oraz </w:t>
      </w:r>
      <w:proofErr w:type="spellStart"/>
      <w:r>
        <w:rPr>
          <w:lang w:eastAsia="pl-PL"/>
        </w:rPr>
        <w:t>extension</w:t>
      </w:r>
      <w:proofErr w:type="spellEnd"/>
      <w:r>
        <w:rPr>
          <w:lang w:eastAsia="pl-PL"/>
        </w:rPr>
        <w:t xml:space="preserve"> odseparowanych znakiem „#”.</w:t>
      </w:r>
    </w:p>
    <w:p w14:paraId="4372FF36" w14:textId="4097C26B" w:rsidR="00715A3D" w:rsidRDefault="00715A3D" w:rsidP="00715A3D">
      <w:pPr>
        <w:ind w:left="708"/>
        <w:rPr>
          <w:lang w:eastAsia="pl-PL"/>
        </w:rPr>
      </w:pPr>
      <w:r>
        <w:rPr>
          <w:lang w:eastAsia="pl-PL"/>
        </w:rPr>
        <w:t xml:space="preserve">Dopuszczalne wartości części </w:t>
      </w:r>
      <w:proofErr w:type="spellStart"/>
      <w:r>
        <w:rPr>
          <w:lang w:eastAsia="pl-PL"/>
        </w:rPr>
        <w:t>root</w:t>
      </w:r>
      <w:proofErr w:type="spellEnd"/>
      <w:r>
        <w:rPr>
          <w:lang w:eastAsia="pl-PL"/>
        </w:rPr>
        <w:t xml:space="preserve"> to numery księgi rejestrowej zgodne z drzewem OID udostępnionym przez </w:t>
      </w:r>
      <w:proofErr w:type="spellStart"/>
      <w:r>
        <w:rPr>
          <w:lang w:eastAsia="pl-PL"/>
        </w:rPr>
        <w:t>C</w:t>
      </w:r>
      <w:r w:rsidR="00850ED8">
        <w:rPr>
          <w:lang w:eastAsia="pl-PL"/>
        </w:rPr>
        <w:t>e</w:t>
      </w:r>
      <w:r>
        <w:rPr>
          <w:lang w:eastAsia="pl-PL"/>
        </w:rPr>
        <w:t>Z</w:t>
      </w:r>
      <w:proofErr w:type="spellEnd"/>
      <w:r>
        <w:rPr>
          <w:lang w:eastAsia="pl-PL"/>
        </w:rPr>
        <w:t>. W szczególności:</w:t>
      </w:r>
    </w:p>
    <w:p w14:paraId="499EFC20" w14:textId="77777777" w:rsidR="00715A3D" w:rsidRPr="00715A3D" w:rsidRDefault="00715A3D" w:rsidP="00A71DF6">
      <w:pPr>
        <w:pStyle w:val="Akapitzlist"/>
        <w:numPr>
          <w:ilvl w:val="1"/>
          <w:numId w:val="34"/>
        </w:numPr>
        <w:rPr>
          <w:lang w:eastAsia="pl-PL"/>
        </w:rPr>
      </w:pPr>
      <w:r w:rsidRPr="00971B0A">
        <w:rPr>
          <w:rFonts w:asciiTheme="minorHAnsi" w:hAnsiTheme="minorHAnsi" w:cstheme="minorHAnsi"/>
          <w:szCs w:val="22"/>
          <w:lang w:eastAsia="pl-PL"/>
        </w:rPr>
        <w:lastRenderedPageBreak/>
        <w:t>2.16.840.1.113883.3.4424.2.3.1;</w:t>
      </w:r>
    </w:p>
    <w:p w14:paraId="0B7FFD46" w14:textId="77777777" w:rsidR="00715A3D" w:rsidRPr="00715A3D" w:rsidRDefault="00715A3D" w:rsidP="00A71DF6">
      <w:pPr>
        <w:pStyle w:val="Akapitzlist"/>
        <w:numPr>
          <w:ilvl w:val="1"/>
          <w:numId w:val="34"/>
        </w:numPr>
        <w:rPr>
          <w:lang w:eastAsia="pl-PL"/>
        </w:rPr>
      </w:pPr>
      <w:r>
        <w:rPr>
          <w:rFonts w:asciiTheme="minorHAnsi" w:hAnsiTheme="minorHAnsi" w:cstheme="minorHAnsi"/>
          <w:szCs w:val="22"/>
          <w:lang w:eastAsia="pl-PL"/>
        </w:rPr>
        <w:t>2.16.840.1.113883.3.4424.2.3.2</w:t>
      </w:r>
      <w:r w:rsidRPr="00971B0A">
        <w:rPr>
          <w:rFonts w:asciiTheme="minorHAnsi" w:hAnsiTheme="minorHAnsi" w:cstheme="minorHAnsi"/>
          <w:szCs w:val="22"/>
          <w:lang w:eastAsia="pl-PL"/>
        </w:rPr>
        <w:t>;</w:t>
      </w:r>
    </w:p>
    <w:p w14:paraId="7E40BC4A" w14:textId="3240880F" w:rsidR="00715A3D" w:rsidRPr="00715A3D" w:rsidRDefault="00715A3D" w:rsidP="00A71DF6">
      <w:pPr>
        <w:pStyle w:val="Akapitzlist"/>
        <w:numPr>
          <w:ilvl w:val="1"/>
          <w:numId w:val="34"/>
        </w:numPr>
        <w:rPr>
          <w:lang w:eastAsia="pl-PL"/>
        </w:rPr>
      </w:pPr>
      <w:r>
        <w:rPr>
          <w:rFonts w:asciiTheme="minorHAnsi" w:hAnsiTheme="minorHAnsi" w:cstheme="minorHAnsi"/>
          <w:szCs w:val="22"/>
          <w:lang w:eastAsia="pl-PL"/>
        </w:rPr>
        <w:t>2.16.840.1.113883.3.4424.2.3.3</w:t>
      </w:r>
      <w:r w:rsidRPr="00971B0A">
        <w:rPr>
          <w:rFonts w:asciiTheme="minorHAnsi" w:hAnsiTheme="minorHAnsi" w:cstheme="minorHAnsi"/>
          <w:szCs w:val="22"/>
          <w:lang w:eastAsia="pl-PL"/>
        </w:rPr>
        <w:t xml:space="preserve">; </w:t>
      </w:r>
    </w:p>
    <w:p w14:paraId="32AF7936" w14:textId="77777777" w:rsidR="00715A3D" w:rsidRPr="00715A3D" w:rsidRDefault="00715A3D" w:rsidP="00A71DF6">
      <w:pPr>
        <w:pStyle w:val="Akapitzlist"/>
        <w:numPr>
          <w:ilvl w:val="1"/>
          <w:numId w:val="34"/>
        </w:numPr>
        <w:rPr>
          <w:lang w:eastAsia="pl-PL"/>
        </w:rPr>
      </w:pPr>
      <w:r w:rsidRPr="00971B0A">
        <w:rPr>
          <w:rFonts w:asciiTheme="minorHAnsi" w:hAnsiTheme="minorHAnsi" w:cstheme="minorHAnsi"/>
          <w:szCs w:val="22"/>
          <w:shd w:val="clear" w:color="auto" w:fill="FFFFFF"/>
        </w:rPr>
        <w:t xml:space="preserve">2.16.840.1.113883.3.4424.2.4.dd, gdzie </w:t>
      </w:r>
      <w:proofErr w:type="spellStart"/>
      <w:r w:rsidRPr="00971B0A">
        <w:rPr>
          <w:rFonts w:asciiTheme="minorHAnsi" w:hAnsiTheme="minorHAnsi" w:cstheme="minorHAnsi"/>
          <w:szCs w:val="22"/>
          <w:shd w:val="clear" w:color="auto" w:fill="FFFFFF"/>
        </w:rPr>
        <w:t>dd</w:t>
      </w:r>
      <w:proofErr w:type="spellEnd"/>
      <w:r w:rsidRPr="00971B0A">
        <w:rPr>
          <w:rFonts w:asciiTheme="minorHAnsi" w:hAnsiTheme="minorHAnsi" w:cstheme="minorHAnsi"/>
          <w:szCs w:val="22"/>
          <w:shd w:val="clear" w:color="auto" w:fill="FFFFFF"/>
        </w:rPr>
        <w:t xml:space="preserve"> = &lt;50 - 75&gt; praktyka zawodowa lekarska</w:t>
      </w:r>
      <w:r w:rsidRPr="00A425B6">
        <w:rPr>
          <w:rFonts w:asciiTheme="minorHAnsi" w:hAnsiTheme="minorHAnsi" w:cstheme="minorHAnsi"/>
          <w:szCs w:val="22"/>
          <w:lang w:eastAsia="pl-PL"/>
        </w:rPr>
        <w:t>;</w:t>
      </w:r>
    </w:p>
    <w:p w14:paraId="4A596699" w14:textId="77777777" w:rsidR="00D73C55" w:rsidRDefault="00715A3D" w:rsidP="00A71DF6">
      <w:pPr>
        <w:pStyle w:val="Akapitzlist"/>
        <w:numPr>
          <w:ilvl w:val="1"/>
          <w:numId w:val="34"/>
        </w:numPr>
        <w:rPr>
          <w:lang w:eastAsia="pl-PL"/>
        </w:rPr>
      </w:pPr>
      <w:r w:rsidRPr="7863C06B">
        <w:rPr>
          <w:rFonts w:asciiTheme="minorHAnsi" w:hAnsiTheme="minorHAnsi" w:cstheme="minorBidi"/>
          <w:shd w:val="clear" w:color="auto" w:fill="FFFFFF"/>
        </w:rPr>
        <w:t xml:space="preserve">2.16.840.1.113883.3.4424.2.5.nn, gdzie </w:t>
      </w:r>
      <w:proofErr w:type="spellStart"/>
      <w:r w:rsidRPr="7863C06B">
        <w:rPr>
          <w:rFonts w:asciiTheme="minorHAnsi" w:hAnsiTheme="minorHAnsi" w:cstheme="minorBidi"/>
          <w:shd w:val="clear" w:color="auto" w:fill="FFFFFF"/>
        </w:rPr>
        <w:t>nn</w:t>
      </w:r>
      <w:proofErr w:type="spellEnd"/>
      <w:r w:rsidRPr="7863C06B">
        <w:rPr>
          <w:rFonts w:asciiTheme="minorHAnsi" w:hAnsiTheme="minorHAnsi" w:cstheme="minorBidi"/>
          <w:shd w:val="clear" w:color="auto" w:fill="FFFFFF"/>
        </w:rPr>
        <w:t xml:space="preserve"> = &lt;1 - 45&gt; praktyka zawodowa pielęgniarska</w:t>
      </w:r>
      <w:r>
        <w:rPr>
          <w:lang w:eastAsia="pl-PL"/>
        </w:rPr>
        <w:t xml:space="preserve">) </w:t>
      </w:r>
    </w:p>
    <w:p w14:paraId="20C855EF" w14:textId="63F0B968" w:rsidR="2358A44F" w:rsidRDefault="2358A44F" w:rsidP="00A71DF6">
      <w:pPr>
        <w:pStyle w:val="Akapitzlist"/>
        <w:numPr>
          <w:ilvl w:val="1"/>
          <w:numId w:val="34"/>
        </w:numPr>
        <w:rPr>
          <w:lang w:eastAsia="pl-PL"/>
        </w:rPr>
      </w:pPr>
      <w:r w:rsidRPr="7863C06B">
        <w:rPr>
          <w:lang w:eastAsia="pl-PL"/>
        </w:rPr>
        <w:t>2.16.840.1.113883.3.4424.2.9.1.1 praktyki fizjoterapeutyczne</w:t>
      </w:r>
    </w:p>
    <w:p w14:paraId="2DB5A11F" w14:textId="128DCE9E" w:rsidR="00715A3D" w:rsidRDefault="00D73C55" w:rsidP="00D73C55">
      <w:pPr>
        <w:ind w:left="708"/>
        <w:rPr>
          <w:lang w:eastAsia="pl-PL"/>
        </w:rPr>
      </w:pPr>
      <w:r>
        <w:rPr>
          <w:lang w:eastAsia="pl-PL"/>
        </w:rPr>
        <w:t>Atrybut opcjonalny.</w:t>
      </w:r>
    </w:p>
    <w:p w14:paraId="769D0D3C" w14:textId="77777777" w:rsidR="00B51B56" w:rsidRPr="000C52A3" w:rsidRDefault="00B51B56" w:rsidP="00B42FB9">
      <w:pPr>
        <w:rPr>
          <w:lang w:eastAsia="pl-PL"/>
        </w:rPr>
      </w:pPr>
    </w:p>
    <w:p w14:paraId="264C746C" w14:textId="0C8C6FF6" w:rsidR="00B51B56" w:rsidRPr="00B42FB9" w:rsidRDefault="163CDE35" w:rsidP="00A71DF6">
      <w:pPr>
        <w:pStyle w:val="Akapitzlist"/>
        <w:numPr>
          <w:ilvl w:val="0"/>
          <w:numId w:val="34"/>
        </w:numPr>
        <w:rPr>
          <w:lang w:val="en-US" w:eastAsia="pl-PL"/>
        </w:rPr>
      </w:pPr>
      <w:proofErr w:type="spellStart"/>
      <w:r w:rsidRPr="6F15A4A3">
        <w:rPr>
          <w:i/>
          <w:iCs/>
          <w:lang w:val="en-US" w:eastAsia="pl-PL"/>
        </w:rPr>
        <w:t>urn:oasis:names:tc:SAML:attribute:subject-id</w:t>
      </w:r>
      <w:proofErr w:type="spellEnd"/>
    </w:p>
    <w:p w14:paraId="13195850" w14:textId="2F015B72" w:rsidR="00B51B56" w:rsidRDefault="00B51B56" w:rsidP="00B42FB9">
      <w:pPr>
        <w:ind w:left="708"/>
        <w:rPr>
          <w:lang w:eastAsia="pl-PL"/>
        </w:rPr>
      </w:pPr>
      <w:r>
        <w:rPr>
          <w:lang w:eastAsia="pl-PL"/>
        </w:rPr>
        <w:t xml:space="preserve">Identyfikator użytkownika </w:t>
      </w:r>
      <w:r w:rsidR="00DA3B01">
        <w:rPr>
          <w:lang w:eastAsia="pl-PL"/>
        </w:rPr>
        <w:t xml:space="preserve">składający się z części </w:t>
      </w:r>
      <w:proofErr w:type="spellStart"/>
      <w:r w:rsidR="00DA3B01">
        <w:rPr>
          <w:lang w:eastAsia="pl-PL"/>
        </w:rPr>
        <w:t>root</w:t>
      </w:r>
      <w:proofErr w:type="spellEnd"/>
      <w:r w:rsidR="00DA3B01">
        <w:rPr>
          <w:lang w:eastAsia="pl-PL"/>
        </w:rPr>
        <w:t xml:space="preserve"> oraz </w:t>
      </w:r>
      <w:proofErr w:type="spellStart"/>
      <w:r w:rsidR="00DA3B01">
        <w:rPr>
          <w:lang w:eastAsia="pl-PL"/>
        </w:rPr>
        <w:t>extension</w:t>
      </w:r>
      <w:proofErr w:type="spellEnd"/>
      <w:r w:rsidR="00DA3B01">
        <w:rPr>
          <w:lang w:eastAsia="pl-PL"/>
        </w:rPr>
        <w:t xml:space="preserve"> odseparowanych znakiem „#”</w:t>
      </w:r>
      <w:r>
        <w:rPr>
          <w:lang w:eastAsia="pl-PL"/>
        </w:rPr>
        <w:t>.</w:t>
      </w:r>
    </w:p>
    <w:p w14:paraId="4DFEF2E0" w14:textId="334345D7" w:rsidR="00B51B56" w:rsidRDefault="00B51B56" w:rsidP="00B42FB9">
      <w:pPr>
        <w:ind w:left="708"/>
        <w:rPr>
          <w:lang w:eastAsia="pl-PL"/>
        </w:rPr>
      </w:pPr>
      <w:r>
        <w:rPr>
          <w:lang w:eastAsia="pl-PL"/>
        </w:rPr>
        <w:t>Dopuszczalne wartości</w:t>
      </w:r>
      <w:r w:rsidR="00DA3B01">
        <w:rPr>
          <w:lang w:eastAsia="pl-PL"/>
        </w:rPr>
        <w:t xml:space="preserve"> części </w:t>
      </w:r>
      <w:proofErr w:type="spellStart"/>
      <w:r w:rsidR="00DA3B01">
        <w:rPr>
          <w:lang w:eastAsia="pl-PL"/>
        </w:rPr>
        <w:t>root</w:t>
      </w:r>
      <w:proofErr w:type="spellEnd"/>
      <w:r w:rsidR="008A018F">
        <w:rPr>
          <w:lang w:eastAsia="pl-PL"/>
        </w:rPr>
        <w:t xml:space="preserve"> to i</w:t>
      </w:r>
      <w:r>
        <w:rPr>
          <w:lang w:eastAsia="pl-PL"/>
        </w:rPr>
        <w:t xml:space="preserve">dentyfikatory osób zgodne z drzewem OID udostępnionym przez </w:t>
      </w:r>
      <w:proofErr w:type="spellStart"/>
      <w:r>
        <w:rPr>
          <w:lang w:eastAsia="pl-PL"/>
        </w:rPr>
        <w:t>C</w:t>
      </w:r>
      <w:r w:rsidR="00850ED8">
        <w:rPr>
          <w:lang w:eastAsia="pl-PL"/>
        </w:rPr>
        <w:t>e</w:t>
      </w:r>
      <w:r>
        <w:rPr>
          <w:lang w:eastAsia="pl-PL"/>
        </w:rPr>
        <w:t>Z</w:t>
      </w:r>
      <w:proofErr w:type="spellEnd"/>
      <w:r>
        <w:rPr>
          <w:lang w:eastAsia="pl-PL"/>
        </w:rPr>
        <w:t>:</w:t>
      </w:r>
    </w:p>
    <w:p w14:paraId="439ACAA9" w14:textId="77BEF195" w:rsidR="00B51B56" w:rsidRDefault="00B51B56" w:rsidP="00A71DF6">
      <w:pPr>
        <w:pStyle w:val="Akapitzlist"/>
        <w:numPr>
          <w:ilvl w:val="1"/>
          <w:numId w:val="34"/>
        </w:numPr>
        <w:jc w:val="left"/>
        <w:rPr>
          <w:rFonts w:eastAsia="Calibri" w:cs="Calibri"/>
          <w:szCs w:val="22"/>
          <w:lang w:eastAsia="pl-PL"/>
        </w:rPr>
      </w:pPr>
      <w:r w:rsidRPr="43A70E72">
        <w:rPr>
          <w:lang w:eastAsia="pl-PL"/>
        </w:rPr>
        <w:t>Numer Prawa Wykonywania Zawodu</w:t>
      </w:r>
      <w:r w:rsidR="71F96383" w:rsidRPr="43A70E72">
        <w:rPr>
          <w:lang w:eastAsia="pl-PL"/>
        </w:rPr>
        <w:t xml:space="preserve"> </w:t>
      </w:r>
      <w:r w:rsidR="00D555F7">
        <w:rPr>
          <w:lang w:eastAsia="pl-PL"/>
        </w:rPr>
        <w:t xml:space="preserve"> </w:t>
      </w:r>
    </w:p>
    <w:p w14:paraId="620AD535" w14:textId="257B01E5" w:rsidR="00B51B56" w:rsidRDefault="00B51B56" w:rsidP="00A71DF6">
      <w:pPr>
        <w:pStyle w:val="Akapitzlist"/>
        <w:numPr>
          <w:ilvl w:val="1"/>
          <w:numId w:val="34"/>
        </w:numPr>
        <w:jc w:val="left"/>
        <w:rPr>
          <w:szCs w:val="22"/>
          <w:lang w:eastAsia="pl-PL"/>
        </w:rPr>
      </w:pPr>
      <w:r w:rsidRPr="43A70E72">
        <w:rPr>
          <w:lang w:eastAsia="pl-PL"/>
        </w:rPr>
        <w:t xml:space="preserve">Krajowe identyfikatory osób w państwach UE i strefy </w:t>
      </w:r>
      <w:proofErr w:type="spellStart"/>
      <w:r w:rsidRPr="43A70E72">
        <w:rPr>
          <w:lang w:eastAsia="pl-PL"/>
        </w:rPr>
        <w:t>Schengen</w:t>
      </w:r>
      <w:proofErr w:type="spellEnd"/>
    </w:p>
    <w:p w14:paraId="714F83E1" w14:textId="77777777" w:rsidR="00B51B56" w:rsidRDefault="00B51B56" w:rsidP="00A71DF6">
      <w:pPr>
        <w:pStyle w:val="Akapitzlist"/>
        <w:numPr>
          <w:ilvl w:val="1"/>
          <w:numId w:val="34"/>
        </w:numPr>
        <w:rPr>
          <w:lang w:eastAsia="pl-PL"/>
        </w:rPr>
      </w:pPr>
      <w:r w:rsidRPr="00A755EC">
        <w:rPr>
          <w:lang w:eastAsia="pl-PL"/>
        </w:rPr>
        <w:t xml:space="preserve">Numery dowodów osobistych w państwach UE i strefy </w:t>
      </w:r>
      <w:proofErr w:type="spellStart"/>
      <w:r w:rsidRPr="00A755EC">
        <w:rPr>
          <w:lang w:eastAsia="pl-PL"/>
        </w:rPr>
        <w:t>Schengen</w:t>
      </w:r>
      <w:proofErr w:type="spellEnd"/>
    </w:p>
    <w:p w14:paraId="35B05146" w14:textId="77777777" w:rsidR="00B51B56" w:rsidRDefault="00B51B56" w:rsidP="00A71DF6">
      <w:pPr>
        <w:pStyle w:val="Akapitzlist"/>
        <w:numPr>
          <w:ilvl w:val="1"/>
          <w:numId w:val="34"/>
        </w:numPr>
        <w:rPr>
          <w:lang w:eastAsia="pl-PL"/>
        </w:rPr>
      </w:pPr>
      <w:r w:rsidRPr="00A755EC">
        <w:rPr>
          <w:lang w:eastAsia="pl-PL"/>
        </w:rPr>
        <w:t xml:space="preserve">Numery praw jazdy w państwach UE i strefy </w:t>
      </w:r>
      <w:proofErr w:type="spellStart"/>
      <w:r w:rsidRPr="00A755EC">
        <w:rPr>
          <w:lang w:eastAsia="pl-PL"/>
        </w:rPr>
        <w:t>Schengen</w:t>
      </w:r>
      <w:proofErr w:type="spellEnd"/>
    </w:p>
    <w:p w14:paraId="45FBA8CB" w14:textId="77777777" w:rsidR="00B51B56" w:rsidRDefault="00B51B56" w:rsidP="00A71DF6">
      <w:pPr>
        <w:pStyle w:val="Akapitzlist"/>
        <w:numPr>
          <w:ilvl w:val="1"/>
          <w:numId w:val="34"/>
        </w:numPr>
        <w:rPr>
          <w:lang w:eastAsia="pl-PL"/>
        </w:rPr>
      </w:pPr>
      <w:r w:rsidRPr="00680568">
        <w:rPr>
          <w:lang w:eastAsia="pl-PL"/>
        </w:rPr>
        <w:t>Numery książeczek żeglarskich</w:t>
      </w:r>
    </w:p>
    <w:p w14:paraId="409A6036" w14:textId="5F280C17" w:rsidR="00D73C55" w:rsidRDefault="00B51B56" w:rsidP="00A71DF6">
      <w:pPr>
        <w:pStyle w:val="Akapitzlist"/>
        <w:numPr>
          <w:ilvl w:val="1"/>
          <w:numId w:val="34"/>
        </w:numPr>
        <w:rPr>
          <w:lang w:eastAsia="pl-PL"/>
        </w:rPr>
      </w:pPr>
      <w:r w:rsidRPr="00680568">
        <w:rPr>
          <w:lang w:eastAsia="pl-PL"/>
        </w:rPr>
        <w:t>Paszporty obywateli</w:t>
      </w:r>
      <w:r w:rsidR="00D73C55" w:rsidRPr="00D73C55">
        <w:rPr>
          <w:lang w:eastAsia="pl-PL"/>
        </w:rPr>
        <w:t xml:space="preserve"> </w:t>
      </w:r>
    </w:p>
    <w:p w14:paraId="512BA2DF" w14:textId="0F8ED48D" w:rsidR="00B51B56" w:rsidRDefault="00D73C55" w:rsidP="00D73C55">
      <w:pPr>
        <w:ind w:left="708"/>
        <w:rPr>
          <w:lang w:eastAsia="pl-PL"/>
        </w:rPr>
      </w:pPr>
      <w:r>
        <w:rPr>
          <w:lang w:eastAsia="pl-PL"/>
        </w:rPr>
        <w:t>Atrybut wymagany.</w:t>
      </w:r>
    </w:p>
    <w:p w14:paraId="30D7AA69" w14:textId="77777777" w:rsidR="00B51B56" w:rsidRPr="000C52A3" w:rsidRDefault="00B51B56" w:rsidP="00B42FB9">
      <w:pPr>
        <w:rPr>
          <w:lang w:eastAsia="pl-PL"/>
        </w:rPr>
      </w:pPr>
    </w:p>
    <w:p w14:paraId="12C3B89A" w14:textId="7EE8DA1C" w:rsidR="00B51B56" w:rsidRPr="00971B0A" w:rsidRDefault="020968E3" w:rsidP="00A71DF6">
      <w:pPr>
        <w:pStyle w:val="Akapitzlist"/>
        <w:numPr>
          <w:ilvl w:val="0"/>
          <w:numId w:val="34"/>
        </w:numPr>
        <w:rPr>
          <w:rFonts w:asciiTheme="minorHAnsi" w:hAnsiTheme="minorHAnsi" w:cstheme="minorHAnsi"/>
          <w:i/>
          <w:szCs w:val="22"/>
          <w:lang w:val="en-US" w:eastAsia="pl-PL"/>
        </w:rPr>
      </w:pPr>
      <w:r w:rsidRPr="6F15A4A3">
        <w:rPr>
          <w:rFonts w:asciiTheme="minorHAnsi" w:hAnsiTheme="minorHAnsi" w:cstheme="minorBidi"/>
          <w:i/>
          <w:iCs/>
          <w:shd w:val="clear" w:color="auto" w:fill="FFFFFF"/>
          <w:lang w:val="en-US"/>
        </w:rPr>
        <w:t>urn:oasis:names:tc:xspa:1.0:subject:functional-role</w:t>
      </w:r>
    </w:p>
    <w:p w14:paraId="5F828CFA" w14:textId="77777777" w:rsidR="00B51B56" w:rsidRDefault="00B51B56" w:rsidP="00B42FB9">
      <w:pPr>
        <w:ind w:firstLine="708"/>
        <w:rPr>
          <w:lang w:eastAsia="pl-PL"/>
        </w:rPr>
      </w:pPr>
      <w:r>
        <w:rPr>
          <w:lang w:eastAsia="pl-PL"/>
        </w:rPr>
        <w:t>Rola biznesowa użytkownika, który jest inicjatorem operacji.</w:t>
      </w:r>
    </w:p>
    <w:p w14:paraId="0384BD24" w14:textId="77777777" w:rsidR="00B51B56" w:rsidRDefault="00B51B56" w:rsidP="00B42FB9">
      <w:pPr>
        <w:spacing w:before="0"/>
        <w:ind w:firstLine="708"/>
        <w:rPr>
          <w:lang w:eastAsia="pl-PL"/>
        </w:rPr>
      </w:pPr>
      <w:r>
        <w:rPr>
          <w:lang w:eastAsia="pl-PL"/>
        </w:rPr>
        <w:t>Dopuszczalne wartości:</w:t>
      </w:r>
    </w:p>
    <w:p w14:paraId="76BCDF78" w14:textId="77777777" w:rsidR="00DA3B01" w:rsidRDefault="00DA3B01" w:rsidP="00A71DF6">
      <w:pPr>
        <w:pStyle w:val="Akapitzlist"/>
        <w:numPr>
          <w:ilvl w:val="1"/>
          <w:numId w:val="34"/>
        </w:numPr>
        <w:spacing w:before="0"/>
        <w:rPr>
          <w:lang w:eastAsia="pl-PL"/>
        </w:rPr>
      </w:pPr>
      <w:proofErr w:type="spellStart"/>
      <w:r>
        <w:t>dentist</w:t>
      </w:r>
      <w:proofErr w:type="spellEnd"/>
    </w:p>
    <w:p w14:paraId="46D607A3" w14:textId="77777777" w:rsidR="00DA3B01" w:rsidRDefault="00DA3B01" w:rsidP="00A71DF6">
      <w:pPr>
        <w:pStyle w:val="Akapitzlist"/>
        <w:numPr>
          <w:ilvl w:val="1"/>
          <w:numId w:val="34"/>
        </w:numPr>
        <w:spacing w:before="0"/>
        <w:rPr>
          <w:lang w:eastAsia="pl-PL"/>
        </w:rPr>
      </w:pPr>
      <w:proofErr w:type="spellStart"/>
      <w:r>
        <w:t>medical</w:t>
      </w:r>
      <w:proofErr w:type="spellEnd"/>
      <w:r>
        <w:t xml:space="preserve"> </w:t>
      </w:r>
      <w:proofErr w:type="spellStart"/>
      <w:r>
        <w:t>doctor</w:t>
      </w:r>
      <w:proofErr w:type="spellEnd"/>
    </w:p>
    <w:p w14:paraId="1BEFDA99" w14:textId="77777777" w:rsidR="00DA3B01" w:rsidRDefault="00DA3B01" w:rsidP="00A71DF6">
      <w:pPr>
        <w:pStyle w:val="Akapitzlist"/>
        <w:numPr>
          <w:ilvl w:val="1"/>
          <w:numId w:val="34"/>
        </w:numPr>
        <w:spacing w:before="0"/>
        <w:rPr>
          <w:lang w:eastAsia="pl-PL"/>
        </w:rPr>
      </w:pPr>
      <w:proofErr w:type="spellStart"/>
      <w:r>
        <w:rPr>
          <w:lang w:eastAsia="pl-PL"/>
        </w:rPr>
        <w:t>f</w:t>
      </w:r>
      <w:r w:rsidRPr="000D6C6A">
        <w:rPr>
          <w:lang w:eastAsia="pl-PL"/>
        </w:rPr>
        <w:t>eldsher</w:t>
      </w:r>
      <w:proofErr w:type="spellEnd"/>
    </w:p>
    <w:p w14:paraId="5BA1E603" w14:textId="77777777" w:rsidR="00DA3B01" w:rsidRDefault="00DA3B01" w:rsidP="00A71DF6">
      <w:pPr>
        <w:pStyle w:val="Akapitzlist"/>
        <w:numPr>
          <w:ilvl w:val="1"/>
          <w:numId w:val="34"/>
        </w:numPr>
        <w:spacing w:before="0"/>
        <w:rPr>
          <w:lang w:eastAsia="pl-PL"/>
        </w:rPr>
      </w:pPr>
      <w:proofErr w:type="spellStart"/>
      <w:r>
        <w:rPr>
          <w:lang w:eastAsia="pl-PL"/>
        </w:rPr>
        <w:t>patient</w:t>
      </w:r>
      <w:proofErr w:type="spellEnd"/>
    </w:p>
    <w:p w14:paraId="6D01F766" w14:textId="77777777" w:rsidR="00DA3B01" w:rsidRDefault="00DA3B01" w:rsidP="00A71DF6">
      <w:pPr>
        <w:pStyle w:val="Akapitzlist"/>
        <w:numPr>
          <w:ilvl w:val="1"/>
          <w:numId w:val="34"/>
        </w:numPr>
        <w:spacing w:before="0"/>
        <w:rPr>
          <w:lang w:eastAsia="pl-PL"/>
        </w:rPr>
      </w:pPr>
      <w:proofErr w:type="spellStart"/>
      <w:r>
        <w:rPr>
          <w:lang w:eastAsia="pl-PL"/>
        </w:rPr>
        <w:t>legal</w:t>
      </w:r>
      <w:proofErr w:type="spellEnd"/>
      <w:r>
        <w:rPr>
          <w:lang w:eastAsia="pl-PL"/>
        </w:rPr>
        <w:t xml:space="preserve"> </w:t>
      </w:r>
      <w:proofErr w:type="spellStart"/>
      <w:r>
        <w:rPr>
          <w:lang w:eastAsia="pl-PL"/>
        </w:rPr>
        <w:t>guardian</w:t>
      </w:r>
      <w:proofErr w:type="spellEnd"/>
    </w:p>
    <w:p w14:paraId="7F7CFCFC" w14:textId="46044F82" w:rsidR="00DA3B01" w:rsidRDefault="1E9D03C6" w:rsidP="00A71DF6">
      <w:pPr>
        <w:pStyle w:val="Akapitzlist"/>
        <w:numPr>
          <w:ilvl w:val="1"/>
          <w:numId w:val="34"/>
        </w:numPr>
        <w:spacing w:before="0"/>
        <w:rPr>
          <w:lang w:eastAsia="pl-PL"/>
        </w:rPr>
      </w:pPr>
      <w:proofErr w:type="spellStart"/>
      <w:r w:rsidRPr="00971B0A">
        <w:rPr>
          <w:lang w:eastAsia="pl-PL"/>
        </w:rPr>
        <w:lastRenderedPageBreak/>
        <w:t>p</w:t>
      </w:r>
      <w:r w:rsidR="00DA3B01" w:rsidRPr="001F6893">
        <w:rPr>
          <w:lang w:eastAsia="pl-PL"/>
        </w:rPr>
        <w:t>lenipotentiary</w:t>
      </w:r>
      <w:proofErr w:type="spellEnd"/>
    </w:p>
    <w:p w14:paraId="15925029" w14:textId="0E0F41BF" w:rsidR="1C1C4707" w:rsidRPr="00971B0A" w:rsidRDefault="6C3730B2" w:rsidP="00A71DF6">
      <w:pPr>
        <w:pStyle w:val="Akapitzlist"/>
        <w:numPr>
          <w:ilvl w:val="1"/>
          <w:numId w:val="34"/>
        </w:numPr>
        <w:spacing w:before="0"/>
        <w:rPr>
          <w:lang w:eastAsia="pl-PL"/>
        </w:rPr>
      </w:pPr>
      <w:proofErr w:type="spellStart"/>
      <w:r w:rsidRPr="54A2C6CC">
        <w:rPr>
          <w:lang w:eastAsia="pl-PL"/>
        </w:rPr>
        <w:t>m</w:t>
      </w:r>
      <w:r w:rsidR="1C1C4707" w:rsidRPr="54A2C6CC">
        <w:rPr>
          <w:lang w:eastAsia="pl-PL"/>
        </w:rPr>
        <w:t>idwife</w:t>
      </w:r>
      <w:proofErr w:type="spellEnd"/>
    </w:p>
    <w:p w14:paraId="2550F7ED" w14:textId="02BD408C" w:rsidR="00D73C55" w:rsidRDefault="1E9D03C6" w:rsidP="00A71DF6">
      <w:pPr>
        <w:pStyle w:val="Akapitzlist"/>
        <w:numPr>
          <w:ilvl w:val="1"/>
          <w:numId w:val="34"/>
        </w:numPr>
        <w:rPr>
          <w:lang w:eastAsia="pl-PL"/>
        </w:rPr>
      </w:pPr>
      <w:proofErr w:type="spellStart"/>
      <w:r w:rsidRPr="2A378030">
        <w:rPr>
          <w:lang w:eastAsia="pl-PL"/>
        </w:rPr>
        <w:t>n</w:t>
      </w:r>
      <w:r w:rsidR="1C1C4707" w:rsidRPr="2A378030">
        <w:rPr>
          <w:lang w:eastAsia="pl-PL"/>
        </w:rPr>
        <w:t>urse</w:t>
      </w:r>
      <w:proofErr w:type="spellEnd"/>
      <w:r w:rsidR="00D73C55" w:rsidRPr="2A378030">
        <w:rPr>
          <w:lang w:eastAsia="pl-PL"/>
        </w:rPr>
        <w:t xml:space="preserve"> </w:t>
      </w:r>
    </w:p>
    <w:p w14:paraId="66AC0400" w14:textId="26D9DC0D" w:rsidR="44323B0A" w:rsidRDefault="44323B0A" w:rsidP="00A71DF6">
      <w:pPr>
        <w:pStyle w:val="Akapitzlist"/>
        <w:numPr>
          <w:ilvl w:val="1"/>
          <w:numId w:val="34"/>
        </w:numPr>
        <w:rPr>
          <w:rFonts w:eastAsia="Calibri" w:cs="Calibri"/>
          <w:color w:val="000000" w:themeColor="text1"/>
          <w:szCs w:val="22"/>
        </w:rPr>
      </w:pPr>
      <w:proofErr w:type="spellStart"/>
      <w:r w:rsidRPr="2A378030">
        <w:rPr>
          <w:rFonts w:eastAsia="Calibri" w:cs="Calibri"/>
          <w:color w:val="000000" w:themeColor="text1"/>
          <w:szCs w:val="22"/>
        </w:rPr>
        <w:t>document</w:t>
      </w:r>
      <w:proofErr w:type="spellEnd"/>
      <w:r w:rsidRPr="2A378030">
        <w:rPr>
          <w:rFonts w:eastAsia="Calibri" w:cs="Calibri"/>
          <w:color w:val="000000" w:themeColor="text1"/>
          <w:szCs w:val="22"/>
        </w:rPr>
        <w:t xml:space="preserve"> administrator </w:t>
      </w:r>
    </w:p>
    <w:p w14:paraId="11B40822" w14:textId="7738851F" w:rsidR="44323B0A" w:rsidRDefault="44323B0A" w:rsidP="00A71DF6">
      <w:pPr>
        <w:pStyle w:val="Akapitzlist"/>
        <w:numPr>
          <w:ilvl w:val="1"/>
          <w:numId w:val="34"/>
        </w:numPr>
        <w:rPr>
          <w:rFonts w:eastAsia="Calibri" w:cs="Calibri"/>
          <w:color w:val="000000" w:themeColor="text1"/>
          <w:szCs w:val="22"/>
        </w:rPr>
      </w:pPr>
      <w:proofErr w:type="spellStart"/>
      <w:r w:rsidRPr="2A378030">
        <w:rPr>
          <w:rFonts w:eastAsia="Calibri" w:cs="Calibri"/>
          <w:color w:val="000000" w:themeColor="text1"/>
          <w:szCs w:val="22"/>
        </w:rPr>
        <w:t>pharmacist</w:t>
      </w:r>
      <w:proofErr w:type="spellEnd"/>
      <w:r w:rsidRPr="2A378030">
        <w:rPr>
          <w:rFonts w:eastAsia="Calibri" w:cs="Calibri"/>
          <w:color w:val="000000" w:themeColor="text1"/>
          <w:szCs w:val="22"/>
        </w:rPr>
        <w:t xml:space="preserve"> </w:t>
      </w:r>
    </w:p>
    <w:p w14:paraId="297F127D" w14:textId="27968CCE" w:rsidR="44323B0A" w:rsidRDefault="44323B0A" w:rsidP="00A71DF6">
      <w:pPr>
        <w:pStyle w:val="Akapitzlist"/>
        <w:numPr>
          <w:ilvl w:val="1"/>
          <w:numId w:val="34"/>
        </w:numPr>
        <w:rPr>
          <w:rFonts w:eastAsia="Calibri" w:cs="Calibri"/>
          <w:color w:val="000000" w:themeColor="text1"/>
          <w:szCs w:val="22"/>
        </w:rPr>
      </w:pPr>
      <w:proofErr w:type="spellStart"/>
      <w:r w:rsidRPr="2A378030">
        <w:rPr>
          <w:rFonts w:eastAsia="Calibri" w:cs="Calibri"/>
          <w:color w:val="000000" w:themeColor="text1"/>
          <w:szCs w:val="22"/>
        </w:rPr>
        <w:t>paramedic</w:t>
      </w:r>
      <w:proofErr w:type="spellEnd"/>
      <w:r w:rsidRPr="2A378030">
        <w:rPr>
          <w:rFonts w:eastAsia="Calibri" w:cs="Calibri"/>
          <w:color w:val="000000" w:themeColor="text1"/>
          <w:szCs w:val="22"/>
        </w:rPr>
        <w:t xml:space="preserve"> </w:t>
      </w:r>
    </w:p>
    <w:p w14:paraId="4D29EECA" w14:textId="21CA4F26" w:rsidR="44323B0A" w:rsidRDefault="44323B0A" w:rsidP="00A71DF6">
      <w:pPr>
        <w:pStyle w:val="Akapitzlist"/>
        <w:numPr>
          <w:ilvl w:val="1"/>
          <w:numId w:val="34"/>
        </w:numPr>
        <w:rPr>
          <w:rFonts w:eastAsia="Calibri" w:cs="Calibri"/>
          <w:color w:val="000000" w:themeColor="text1"/>
          <w:szCs w:val="22"/>
        </w:rPr>
      </w:pPr>
      <w:proofErr w:type="spellStart"/>
      <w:r w:rsidRPr="2A378030">
        <w:rPr>
          <w:rFonts w:eastAsia="Calibri" w:cs="Calibri"/>
          <w:color w:val="000000" w:themeColor="text1"/>
          <w:szCs w:val="22"/>
        </w:rPr>
        <w:t>medical</w:t>
      </w:r>
      <w:proofErr w:type="spellEnd"/>
      <w:r w:rsidRPr="2A378030">
        <w:rPr>
          <w:rFonts w:eastAsia="Calibri" w:cs="Calibri"/>
          <w:color w:val="000000" w:themeColor="text1"/>
          <w:szCs w:val="22"/>
        </w:rPr>
        <w:t xml:space="preserve"> </w:t>
      </w:r>
      <w:proofErr w:type="spellStart"/>
      <w:r w:rsidRPr="2A378030">
        <w:rPr>
          <w:rFonts w:eastAsia="Calibri" w:cs="Calibri"/>
          <w:color w:val="000000" w:themeColor="text1"/>
          <w:szCs w:val="22"/>
        </w:rPr>
        <w:t>professional</w:t>
      </w:r>
      <w:proofErr w:type="spellEnd"/>
      <w:r w:rsidRPr="2A378030">
        <w:rPr>
          <w:rFonts w:eastAsia="Calibri" w:cs="Calibri"/>
          <w:color w:val="000000" w:themeColor="text1"/>
          <w:szCs w:val="22"/>
        </w:rPr>
        <w:t xml:space="preserve"> </w:t>
      </w:r>
    </w:p>
    <w:p w14:paraId="7CA7CDE3" w14:textId="053632FB" w:rsidR="44323B0A" w:rsidRDefault="44323B0A" w:rsidP="00A71DF6">
      <w:pPr>
        <w:pStyle w:val="Akapitzlist"/>
        <w:numPr>
          <w:ilvl w:val="1"/>
          <w:numId w:val="34"/>
        </w:numPr>
        <w:rPr>
          <w:rFonts w:eastAsia="Calibri" w:cs="Calibri"/>
          <w:color w:val="000000" w:themeColor="text1"/>
          <w:szCs w:val="22"/>
        </w:rPr>
      </w:pPr>
      <w:proofErr w:type="spellStart"/>
      <w:r w:rsidRPr="2A378030">
        <w:rPr>
          <w:rFonts w:eastAsia="Calibri" w:cs="Calibri"/>
          <w:color w:val="000000" w:themeColor="text1"/>
          <w:szCs w:val="22"/>
        </w:rPr>
        <w:t>administrative</w:t>
      </w:r>
      <w:proofErr w:type="spellEnd"/>
      <w:r w:rsidRPr="2A378030">
        <w:rPr>
          <w:rFonts w:eastAsia="Calibri" w:cs="Calibri"/>
          <w:color w:val="000000" w:themeColor="text1"/>
          <w:szCs w:val="22"/>
        </w:rPr>
        <w:t xml:space="preserve"> </w:t>
      </w:r>
      <w:proofErr w:type="spellStart"/>
      <w:r w:rsidRPr="2A378030">
        <w:rPr>
          <w:rFonts w:eastAsia="Calibri" w:cs="Calibri"/>
          <w:color w:val="000000" w:themeColor="text1"/>
          <w:szCs w:val="22"/>
        </w:rPr>
        <w:t>employee</w:t>
      </w:r>
      <w:proofErr w:type="spellEnd"/>
      <w:r w:rsidRPr="2A378030">
        <w:rPr>
          <w:rFonts w:eastAsia="Calibri" w:cs="Calibri"/>
          <w:color w:val="000000" w:themeColor="text1"/>
          <w:szCs w:val="22"/>
        </w:rPr>
        <w:t xml:space="preserve"> </w:t>
      </w:r>
    </w:p>
    <w:p w14:paraId="515DAA13" w14:textId="3C5B70D3" w:rsidR="44323B0A" w:rsidRDefault="44323B0A" w:rsidP="00A71DF6">
      <w:pPr>
        <w:pStyle w:val="Akapitzlist"/>
        <w:numPr>
          <w:ilvl w:val="1"/>
          <w:numId w:val="34"/>
        </w:numPr>
        <w:rPr>
          <w:rFonts w:eastAsia="Calibri" w:cs="Calibri"/>
          <w:color w:val="000000" w:themeColor="text1"/>
          <w:szCs w:val="22"/>
        </w:rPr>
      </w:pPr>
      <w:proofErr w:type="spellStart"/>
      <w:r w:rsidRPr="2A378030">
        <w:rPr>
          <w:rFonts w:eastAsia="Calibri" w:cs="Calibri"/>
          <w:color w:val="000000" w:themeColor="text1"/>
          <w:szCs w:val="22"/>
        </w:rPr>
        <w:t>medical</w:t>
      </w:r>
      <w:proofErr w:type="spellEnd"/>
      <w:r w:rsidRPr="2A378030">
        <w:rPr>
          <w:rFonts w:eastAsia="Calibri" w:cs="Calibri"/>
          <w:color w:val="000000" w:themeColor="text1"/>
          <w:szCs w:val="22"/>
        </w:rPr>
        <w:t xml:space="preserve"> </w:t>
      </w:r>
      <w:proofErr w:type="spellStart"/>
      <w:r w:rsidRPr="2A378030">
        <w:rPr>
          <w:rFonts w:eastAsia="Calibri" w:cs="Calibri"/>
          <w:color w:val="000000" w:themeColor="text1"/>
          <w:szCs w:val="22"/>
        </w:rPr>
        <w:t>assistant</w:t>
      </w:r>
      <w:proofErr w:type="spellEnd"/>
      <w:r w:rsidRPr="2A378030">
        <w:rPr>
          <w:rFonts w:eastAsia="Calibri" w:cs="Calibri"/>
          <w:color w:val="000000" w:themeColor="text1"/>
          <w:szCs w:val="22"/>
        </w:rPr>
        <w:t xml:space="preserve"> </w:t>
      </w:r>
    </w:p>
    <w:p w14:paraId="45F2847D" w14:textId="683D95AA" w:rsidR="44323B0A" w:rsidRDefault="44323B0A" w:rsidP="00A71DF6">
      <w:pPr>
        <w:pStyle w:val="Akapitzlist"/>
        <w:numPr>
          <w:ilvl w:val="1"/>
          <w:numId w:val="34"/>
        </w:numPr>
        <w:rPr>
          <w:rFonts w:eastAsia="Calibri" w:cs="Calibri"/>
          <w:color w:val="000000" w:themeColor="text1"/>
          <w:szCs w:val="22"/>
        </w:rPr>
      </w:pPr>
      <w:proofErr w:type="spellStart"/>
      <w:r w:rsidRPr="2A378030">
        <w:rPr>
          <w:rFonts w:eastAsia="Calibri" w:cs="Calibri"/>
          <w:color w:val="000000" w:themeColor="text1"/>
          <w:szCs w:val="22"/>
        </w:rPr>
        <w:t>physiotherapist</w:t>
      </w:r>
      <w:proofErr w:type="spellEnd"/>
      <w:r w:rsidRPr="2A378030">
        <w:rPr>
          <w:rFonts w:eastAsia="Calibri" w:cs="Calibri"/>
          <w:color w:val="000000" w:themeColor="text1"/>
          <w:szCs w:val="22"/>
        </w:rPr>
        <w:t xml:space="preserve"> </w:t>
      </w:r>
    </w:p>
    <w:p w14:paraId="5575C259" w14:textId="3C1FD122" w:rsidR="44323B0A" w:rsidRDefault="44323B0A" w:rsidP="00A71DF6">
      <w:pPr>
        <w:pStyle w:val="Akapitzlist"/>
        <w:numPr>
          <w:ilvl w:val="1"/>
          <w:numId w:val="34"/>
        </w:numPr>
        <w:rPr>
          <w:rFonts w:eastAsia="Calibri" w:cs="Calibri"/>
          <w:color w:val="000000" w:themeColor="text1"/>
          <w:szCs w:val="22"/>
        </w:rPr>
      </w:pPr>
      <w:proofErr w:type="spellStart"/>
      <w:r w:rsidRPr="2A378030">
        <w:rPr>
          <w:rFonts w:eastAsia="Calibri" w:cs="Calibri"/>
          <w:color w:val="000000" w:themeColor="text1"/>
          <w:szCs w:val="22"/>
        </w:rPr>
        <w:t>laboratory</w:t>
      </w:r>
      <w:proofErr w:type="spellEnd"/>
      <w:r w:rsidRPr="2A378030">
        <w:rPr>
          <w:rFonts w:eastAsia="Calibri" w:cs="Calibri"/>
          <w:color w:val="000000" w:themeColor="text1"/>
          <w:szCs w:val="22"/>
        </w:rPr>
        <w:t xml:space="preserve"> </w:t>
      </w:r>
      <w:proofErr w:type="spellStart"/>
      <w:r w:rsidRPr="2A378030">
        <w:rPr>
          <w:rFonts w:eastAsia="Calibri" w:cs="Calibri"/>
          <w:color w:val="000000" w:themeColor="text1"/>
          <w:szCs w:val="22"/>
        </w:rPr>
        <w:t>diagnostician</w:t>
      </w:r>
      <w:proofErr w:type="spellEnd"/>
      <w:r w:rsidRPr="2A378030">
        <w:rPr>
          <w:rFonts w:eastAsia="Calibri" w:cs="Calibri"/>
          <w:color w:val="000000" w:themeColor="text1"/>
          <w:szCs w:val="22"/>
        </w:rPr>
        <w:t xml:space="preserve"> </w:t>
      </w:r>
    </w:p>
    <w:p w14:paraId="57E4E1A1" w14:textId="65B35F42" w:rsidR="44323B0A" w:rsidRDefault="44323B0A" w:rsidP="00A71DF6">
      <w:pPr>
        <w:pStyle w:val="Akapitzlist"/>
        <w:numPr>
          <w:ilvl w:val="1"/>
          <w:numId w:val="34"/>
        </w:numPr>
        <w:rPr>
          <w:rFonts w:eastAsia="Calibri" w:cs="Calibri"/>
          <w:color w:val="000000" w:themeColor="text1"/>
          <w:szCs w:val="22"/>
        </w:rPr>
      </w:pPr>
      <w:proofErr w:type="spellStart"/>
      <w:r w:rsidRPr="2A378030">
        <w:rPr>
          <w:rFonts w:eastAsia="Calibri" w:cs="Calibri"/>
          <w:color w:val="000000" w:themeColor="text1"/>
          <w:szCs w:val="22"/>
        </w:rPr>
        <w:t>school</w:t>
      </w:r>
      <w:proofErr w:type="spellEnd"/>
      <w:r w:rsidRPr="2A378030">
        <w:rPr>
          <w:rFonts w:eastAsia="Calibri" w:cs="Calibri"/>
          <w:color w:val="000000" w:themeColor="text1"/>
          <w:szCs w:val="22"/>
        </w:rPr>
        <w:t xml:space="preserve"> </w:t>
      </w:r>
      <w:proofErr w:type="spellStart"/>
      <w:r w:rsidRPr="2A378030">
        <w:rPr>
          <w:rFonts w:eastAsia="Calibri" w:cs="Calibri"/>
          <w:color w:val="000000" w:themeColor="text1"/>
          <w:szCs w:val="22"/>
        </w:rPr>
        <w:t>hygienist</w:t>
      </w:r>
      <w:proofErr w:type="spellEnd"/>
    </w:p>
    <w:p w14:paraId="291D1C36" w14:textId="0004130F" w:rsidR="1C1C4707" w:rsidRPr="00971B0A" w:rsidRDefault="00D73C55" w:rsidP="00D73C55">
      <w:pPr>
        <w:ind w:left="708"/>
        <w:rPr>
          <w:lang w:eastAsia="pl-PL"/>
        </w:rPr>
      </w:pPr>
      <w:r>
        <w:rPr>
          <w:lang w:eastAsia="pl-PL"/>
        </w:rPr>
        <w:t>Atrybut wymagany.</w:t>
      </w:r>
    </w:p>
    <w:p w14:paraId="7196D064" w14:textId="77777777" w:rsidR="00B51B56" w:rsidRPr="000C52A3" w:rsidRDefault="00B51B56" w:rsidP="00B42FB9">
      <w:pPr>
        <w:rPr>
          <w:lang w:eastAsia="pl-PL"/>
        </w:rPr>
      </w:pPr>
    </w:p>
    <w:p w14:paraId="1B69E363" w14:textId="6D66AE0F" w:rsidR="00B51B56" w:rsidRPr="00B42FB9" w:rsidRDefault="6AC5B3C9" w:rsidP="00A71DF6">
      <w:pPr>
        <w:pStyle w:val="Akapitzlist"/>
        <w:numPr>
          <w:ilvl w:val="0"/>
          <w:numId w:val="34"/>
        </w:numPr>
        <w:rPr>
          <w:lang w:val="en-US" w:eastAsia="pl-PL"/>
        </w:rPr>
      </w:pPr>
      <w:r w:rsidRPr="6F15A4A3">
        <w:rPr>
          <w:i/>
          <w:iCs/>
          <w:lang w:val="en-US" w:eastAsia="pl-PL"/>
        </w:rPr>
        <w:t>urn:oasis:names:tc:xacml:2.0:action:purpose</w:t>
      </w:r>
    </w:p>
    <w:p w14:paraId="540F3C5A" w14:textId="173065C5" w:rsidR="00B51B56" w:rsidRDefault="00B51B56" w:rsidP="00B42FB9">
      <w:pPr>
        <w:ind w:left="708"/>
        <w:rPr>
          <w:lang w:eastAsia="pl-PL"/>
        </w:rPr>
      </w:pPr>
      <w:r>
        <w:rPr>
          <w:lang w:eastAsia="pl-PL"/>
        </w:rPr>
        <w:t>Atrybut</w:t>
      </w:r>
      <w:r w:rsidR="00765A1B">
        <w:rPr>
          <w:lang w:eastAsia="pl-PL"/>
        </w:rPr>
        <w:t xml:space="preserve"> określający powód wykorzystania danych.</w:t>
      </w:r>
      <w:r>
        <w:rPr>
          <w:lang w:eastAsia="pl-PL"/>
        </w:rPr>
        <w:t xml:space="preserve"> </w:t>
      </w:r>
      <w:r w:rsidR="00765A1B">
        <w:rPr>
          <w:lang w:eastAsia="pl-PL"/>
        </w:rPr>
        <w:t xml:space="preserve">W szczególności </w:t>
      </w:r>
      <w:r>
        <w:rPr>
          <w:lang w:eastAsia="pl-PL"/>
        </w:rPr>
        <w:t xml:space="preserve">umożliwia przekazanie informacji czy dostęp jest realizowany w trybie </w:t>
      </w:r>
      <w:r w:rsidR="002F237A">
        <w:rPr>
          <w:lang w:eastAsia="pl-PL"/>
        </w:rPr>
        <w:t>„</w:t>
      </w:r>
      <w:r>
        <w:rPr>
          <w:lang w:eastAsia="pl-PL"/>
        </w:rPr>
        <w:t>kontynuacj</w:t>
      </w:r>
      <w:r w:rsidR="002F237A">
        <w:rPr>
          <w:lang w:eastAsia="pl-PL"/>
        </w:rPr>
        <w:t>a</w:t>
      </w:r>
      <w:r>
        <w:rPr>
          <w:lang w:eastAsia="pl-PL"/>
        </w:rPr>
        <w:t xml:space="preserve"> leczenia</w:t>
      </w:r>
      <w:r w:rsidR="002F237A">
        <w:rPr>
          <w:lang w:eastAsia="pl-PL"/>
        </w:rPr>
        <w:t>”</w:t>
      </w:r>
      <w:r>
        <w:rPr>
          <w:lang w:eastAsia="pl-PL"/>
        </w:rPr>
        <w:t xml:space="preserve"> albo w trybie „</w:t>
      </w:r>
      <w:r w:rsidR="00F55456">
        <w:t>ratowanie</w:t>
      </w:r>
      <w:r w:rsidR="00A445AD">
        <w:t xml:space="preserve"> życia</w:t>
      </w:r>
      <w:r>
        <w:rPr>
          <w:lang w:eastAsia="pl-PL"/>
        </w:rPr>
        <w:t>”.</w:t>
      </w:r>
    </w:p>
    <w:p w14:paraId="203C189E" w14:textId="59E2DB43" w:rsidR="00765A1B" w:rsidRDefault="00765A1B" w:rsidP="00B42FB9">
      <w:pPr>
        <w:ind w:left="708"/>
        <w:rPr>
          <w:lang w:eastAsia="pl-PL"/>
        </w:rPr>
      </w:pPr>
      <w:r>
        <w:rPr>
          <w:lang w:eastAsia="pl-PL"/>
        </w:rPr>
        <w:t>W atrybucie przekazywany jest kod zgodny</w:t>
      </w:r>
      <w:r w:rsidRPr="00AB4BFF">
        <w:rPr>
          <w:lang w:eastAsia="pl-PL"/>
        </w:rPr>
        <w:t xml:space="preserve"> ze słownikiem</w:t>
      </w:r>
      <w:r>
        <w:rPr>
          <w:lang w:eastAsia="pl-PL"/>
        </w:rPr>
        <w:t xml:space="preserve"> </w:t>
      </w:r>
      <w:hyperlink r:id="rId13" w:history="1">
        <w:r w:rsidRPr="00875E09">
          <w:rPr>
            <w:rStyle w:val="Hipercze"/>
            <w:rFonts w:ascii="Arial" w:hAnsi="Arial"/>
            <w:lang w:eastAsia="pl-PL"/>
          </w:rPr>
          <w:t>https://www.hl7.org/fhir/v3/PurposeOfUse/vs.html</w:t>
        </w:r>
      </w:hyperlink>
      <w:r>
        <w:rPr>
          <w:lang w:eastAsia="pl-PL"/>
        </w:rPr>
        <w:t xml:space="preserve"> lub kod CONTT (</w:t>
      </w:r>
      <w:proofErr w:type="spellStart"/>
      <w:r w:rsidRPr="00E8013F">
        <w:rPr>
          <w:lang w:eastAsia="pl-PL"/>
        </w:rPr>
        <w:t>continuing</w:t>
      </w:r>
      <w:proofErr w:type="spellEnd"/>
      <w:r w:rsidRPr="00E8013F">
        <w:rPr>
          <w:lang w:eastAsia="pl-PL"/>
        </w:rPr>
        <w:t xml:space="preserve"> </w:t>
      </w:r>
      <w:proofErr w:type="spellStart"/>
      <w:r>
        <w:rPr>
          <w:lang w:eastAsia="pl-PL"/>
        </w:rPr>
        <w:t>treatment</w:t>
      </w:r>
      <w:proofErr w:type="spellEnd"/>
      <w:r>
        <w:rPr>
          <w:lang w:eastAsia="pl-PL"/>
        </w:rPr>
        <w:t>).</w:t>
      </w:r>
    </w:p>
    <w:p w14:paraId="1F250406" w14:textId="3C7F61C6" w:rsidR="00765A1B" w:rsidRDefault="00765A1B" w:rsidP="00B42FB9">
      <w:pPr>
        <w:ind w:firstLine="708"/>
        <w:rPr>
          <w:lang w:eastAsia="pl-PL"/>
        </w:rPr>
      </w:pPr>
      <w:r>
        <w:rPr>
          <w:lang w:eastAsia="pl-PL"/>
        </w:rPr>
        <w:t>Przez system P1 będą w szczególny sposób interpretowane wartości:</w:t>
      </w:r>
    </w:p>
    <w:p w14:paraId="6A182CE6" w14:textId="69D9F79D" w:rsidR="00765A1B" w:rsidRDefault="00765A1B" w:rsidP="00A71DF6">
      <w:pPr>
        <w:pStyle w:val="Akapitzlist"/>
        <w:numPr>
          <w:ilvl w:val="1"/>
          <w:numId w:val="34"/>
        </w:numPr>
        <w:rPr>
          <w:lang w:eastAsia="pl-PL"/>
        </w:rPr>
      </w:pPr>
      <w:r>
        <w:rPr>
          <w:lang w:eastAsia="pl-PL"/>
        </w:rPr>
        <w:t>BTG (</w:t>
      </w:r>
      <w:proofErr w:type="spellStart"/>
      <w:r>
        <w:rPr>
          <w:lang w:eastAsia="pl-PL"/>
        </w:rPr>
        <w:t>break</w:t>
      </w:r>
      <w:proofErr w:type="spellEnd"/>
      <w:r>
        <w:rPr>
          <w:lang w:eastAsia="pl-PL"/>
        </w:rPr>
        <w:t xml:space="preserve"> the </w:t>
      </w:r>
      <w:proofErr w:type="spellStart"/>
      <w:r>
        <w:rPr>
          <w:lang w:eastAsia="pl-PL"/>
        </w:rPr>
        <w:t>glass</w:t>
      </w:r>
      <w:proofErr w:type="spellEnd"/>
      <w:r>
        <w:rPr>
          <w:lang w:eastAsia="pl-PL"/>
        </w:rPr>
        <w:t>) – oznacza dostęp w trybie ratowania życia</w:t>
      </w:r>
    </w:p>
    <w:p w14:paraId="6275F213" w14:textId="3898C824" w:rsidR="00D73C55" w:rsidRDefault="00765A1B" w:rsidP="00A71DF6">
      <w:pPr>
        <w:pStyle w:val="Akapitzlist"/>
        <w:numPr>
          <w:ilvl w:val="1"/>
          <w:numId w:val="34"/>
        </w:numPr>
        <w:rPr>
          <w:lang w:eastAsia="pl-PL"/>
        </w:rPr>
      </w:pPr>
      <w:r>
        <w:rPr>
          <w:lang w:eastAsia="pl-PL"/>
        </w:rPr>
        <w:t>CONTT (</w:t>
      </w:r>
      <w:proofErr w:type="spellStart"/>
      <w:r w:rsidRPr="00E8013F">
        <w:rPr>
          <w:lang w:eastAsia="pl-PL"/>
        </w:rPr>
        <w:t>continuing</w:t>
      </w:r>
      <w:proofErr w:type="spellEnd"/>
      <w:r w:rsidRPr="00E8013F">
        <w:rPr>
          <w:lang w:eastAsia="pl-PL"/>
        </w:rPr>
        <w:t xml:space="preserve"> </w:t>
      </w:r>
      <w:proofErr w:type="spellStart"/>
      <w:r>
        <w:rPr>
          <w:lang w:eastAsia="pl-PL"/>
        </w:rPr>
        <w:t>treatment</w:t>
      </w:r>
      <w:proofErr w:type="spellEnd"/>
      <w:r>
        <w:rPr>
          <w:lang w:eastAsia="pl-PL"/>
        </w:rPr>
        <w:t>) – oznacza dostęp w trybie kontynuacji leczenia</w:t>
      </w:r>
      <w:r w:rsidR="00D73C55" w:rsidRPr="00D73C55">
        <w:rPr>
          <w:lang w:eastAsia="pl-PL"/>
        </w:rPr>
        <w:t xml:space="preserve"> </w:t>
      </w:r>
    </w:p>
    <w:p w14:paraId="0102BF81" w14:textId="6BAB31DD" w:rsidR="00765A1B" w:rsidRDefault="00D73C55" w:rsidP="00095A82">
      <w:pPr>
        <w:ind w:left="708"/>
        <w:rPr>
          <w:lang w:eastAsia="pl-PL"/>
        </w:rPr>
      </w:pPr>
      <w:r>
        <w:rPr>
          <w:lang w:eastAsia="pl-PL"/>
        </w:rPr>
        <w:t>Atrybut wymagany.</w:t>
      </w:r>
    </w:p>
    <w:p w14:paraId="0DB5607C" w14:textId="77777777" w:rsidR="008859BB" w:rsidRPr="00673D7B" w:rsidRDefault="008859BB" w:rsidP="008859BB">
      <w:pPr>
        <w:rPr>
          <w:lang w:eastAsia="pl-PL"/>
        </w:rPr>
      </w:pPr>
    </w:p>
    <w:p w14:paraId="1F8CD298" w14:textId="77777777" w:rsidR="000D15D9" w:rsidRDefault="00765A1B" w:rsidP="00B42FB9">
      <w:pPr>
        <w:ind w:left="708"/>
        <w:rPr>
          <w:lang w:eastAsia="pl-PL"/>
        </w:rPr>
      </w:pPr>
      <w:r>
        <w:rPr>
          <w:lang w:eastAsia="pl-PL"/>
        </w:rPr>
        <w:t>Oprócz atrybutów system zewnętrzny będzie musiał</w:t>
      </w:r>
      <w:r w:rsidR="000D15D9">
        <w:rPr>
          <w:lang w:eastAsia="pl-PL"/>
        </w:rPr>
        <w:t xml:space="preserve"> przekazać informację w jaki sposób oraz kiedy został uwierzytelniony użytkownik, który żąda dostępu do danych.</w:t>
      </w:r>
    </w:p>
    <w:p w14:paraId="295C68D3" w14:textId="77777777" w:rsidR="000D15D9" w:rsidRDefault="000D15D9">
      <w:pPr>
        <w:rPr>
          <w:lang w:eastAsia="pl-PL"/>
        </w:rPr>
      </w:pPr>
    </w:p>
    <w:p w14:paraId="36C68DA1" w14:textId="54526A8E" w:rsidR="000D15D9" w:rsidRDefault="000D15D9">
      <w:pPr>
        <w:rPr>
          <w:lang w:eastAsia="pl-PL"/>
        </w:rPr>
      </w:pPr>
      <w:r>
        <w:rPr>
          <w:lang w:eastAsia="pl-PL"/>
        </w:rPr>
        <w:lastRenderedPageBreak/>
        <w:t xml:space="preserve">W odpowiedzi system P1 przekaże </w:t>
      </w:r>
      <w:proofErr w:type="spellStart"/>
      <w:r>
        <w:rPr>
          <w:lang w:eastAsia="pl-PL"/>
        </w:rPr>
        <w:t>token</w:t>
      </w:r>
      <w:proofErr w:type="spellEnd"/>
      <w:r>
        <w:rPr>
          <w:lang w:eastAsia="pl-PL"/>
        </w:rPr>
        <w:t xml:space="preserve"> SAML, który będzie zawierał przekazane przez system ze</w:t>
      </w:r>
      <w:r w:rsidR="00D73C55">
        <w:rPr>
          <w:lang w:eastAsia="pl-PL"/>
        </w:rPr>
        <w:t>wnętrzny atrybuty oraz dodatkowe</w:t>
      </w:r>
      <w:r>
        <w:rPr>
          <w:lang w:eastAsia="pl-PL"/>
        </w:rPr>
        <w:t xml:space="preserve"> atrybut</w:t>
      </w:r>
      <w:r w:rsidR="00D73C55">
        <w:rPr>
          <w:lang w:eastAsia="pl-PL"/>
        </w:rPr>
        <w:t>y</w:t>
      </w:r>
      <w:r>
        <w:rPr>
          <w:lang w:eastAsia="pl-PL"/>
        </w:rPr>
        <w:t>:</w:t>
      </w:r>
    </w:p>
    <w:p w14:paraId="2FECCA2A" w14:textId="491B775F" w:rsidR="00D73C55" w:rsidRPr="00D73C55" w:rsidRDefault="00B9AB98" w:rsidP="00A71DF6">
      <w:pPr>
        <w:pStyle w:val="Akapitzlist"/>
        <w:numPr>
          <w:ilvl w:val="0"/>
          <w:numId w:val="34"/>
        </w:numPr>
        <w:rPr>
          <w:i/>
          <w:szCs w:val="22"/>
          <w:lang w:val="en-US" w:eastAsia="pl-PL"/>
        </w:rPr>
      </w:pPr>
      <w:r w:rsidRPr="6F15A4A3">
        <w:rPr>
          <w:i/>
          <w:iCs/>
          <w:lang w:val="en-US" w:eastAsia="pl-PL"/>
        </w:rPr>
        <w:t>urn:p1:organization-local-id</w:t>
      </w:r>
    </w:p>
    <w:p w14:paraId="3DBF620F" w14:textId="15ACEA7E" w:rsidR="00D73C55" w:rsidRDefault="00D73C55" w:rsidP="00D73C55">
      <w:pPr>
        <w:pStyle w:val="Akapitzlist"/>
        <w:rPr>
          <w:rFonts w:ascii="Arial" w:hAnsi="Arial" w:cs="Arial"/>
          <w:lang w:eastAsia="pl-PL"/>
        </w:rPr>
      </w:pPr>
      <w:r w:rsidRPr="00D73C55">
        <w:rPr>
          <w:rFonts w:ascii="Arial" w:hAnsi="Arial" w:cs="Arial"/>
          <w:lang w:eastAsia="pl-PL"/>
        </w:rPr>
        <w:t>Identyfi</w:t>
      </w:r>
      <w:r>
        <w:rPr>
          <w:rFonts w:ascii="Arial" w:hAnsi="Arial" w:cs="Arial"/>
          <w:lang w:eastAsia="pl-PL"/>
        </w:rPr>
        <w:t xml:space="preserve">kator lokalny podmiotu, dla którego został wystawiony </w:t>
      </w:r>
      <w:proofErr w:type="spellStart"/>
      <w:r>
        <w:rPr>
          <w:rFonts w:ascii="Arial" w:hAnsi="Arial" w:cs="Arial"/>
          <w:lang w:eastAsia="pl-PL"/>
        </w:rPr>
        <w:t>token</w:t>
      </w:r>
      <w:proofErr w:type="spellEnd"/>
      <w:r>
        <w:rPr>
          <w:rFonts w:ascii="Arial" w:hAnsi="Arial" w:cs="Arial"/>
          <w:lang w:eastAsia="pl-PL"/>
        </w:rPr>
        <w:t>.</w:t>
      </w:r>
    </w:p>
    <w:p w14:paraId="27BB468C" w14:textId="77777777" w:rsidR="00D73C55" w:rsidRPr="00D73C55" w:rsidRDefault="00D73C55" w:rsidP="00D73C55">
      <w:pPr>
        <w:pStyle w:val="Akapitzlist"/>
        <w:rPr>
          <w:lang w:val="en-US" w:eastAsia="pl-PL"/>
        </w:rPr>
      </w:pPr>
    </w:p>
    <w:p w14:paraId="6645C0DF" w14:textId="3D77971B" w:rsidR="000D15D9" w:rsidRDefault="04ED9E1F" w:rsidP="00A71DF6">
      <w:pPr>
        <w:pStyle w:val="Akapitzlist"/>
        <w:numPr>
          <w:ilvl w:val="0"/>
          <w:numId w:val="34"/>
        </w:numPr>
        <w:rPr>
          <w:lang w:val="en-US" w:eastAsia="pl-PL"/>
        </w:rPr>
      </w:pPr>
      <w:r w:rsidRPr="6F15A4A3">
        <w:rPr>
          <w:i/>
          <w:iCs/>
          <w:lang w:val="en-US" w:eastAsia="pl-PL"/>
        </w:rPr>
        <w:t>urn:ihe:iti:xca:2010:homeCommunityId</w:t>
      </w:r>
      <w:r w:rsidRPr="6F15A4A3">
        <w:rPr>
          <w:lang w:val="en-US" w:eastAsia="pl-PL"/>
        </w:rPr>
        <w:t xml:space="preserve"> </w:t>
      </w:r>
    </w:p>
    <w:p w14:paraId="0AD9C6F4" w14:textId="24FA0A3D" w:rsidR="00E7346F" w:rsidRPr="0092425F" w:rsidRDefault="000D15D9" w:rsidP="00D73C55">
      <w:pPr>
        <w:spacing w:line="276" w:lineRule="auto"/>
        <w:ind w:left="708"/>
        <w:rPr>
          <w:lang w:eastAsia="pl-PL"/>
        </w:rPr>
      </w:pPr>
      <w:r w:rsidRPr="00B42FB9">
        <w:rPr>
          <w:lang w:eastAsia="pl-PL"/>
        </w:rPr>
        <w:t xml:space="preserve">Identyfikator domeny, który będzie posiadał wartość </w:t>
      </w:r>
      <w:r w:rsidR="00CE7D3C" w:rsidRPr="00CE7D3C">
        <w:rPr>
          <w:lang w:eastAsia="pl-PL"/>
        </w:rPr>
        <w:t>2.16.840.1.113883.3.4424.15</w:t>
      </w:r>
      <w:r w:rsidRPr="00673D7B" w:rsidDel="00765A1B">
        <w:rPr>
          <w:lang w:eastAsia="pl-PL"/>
        </w:rPr>
        <w:t xml:space="preserve"> </w:t>
      </w:r>
      <w:r>
        <w:rPr>
          <w:lang w:eastAsia="pl-PL"/>
        </w:rPr>
        <w:t>wskazującą na Krajową Domenę XDS.</w:t>
      </w:r>
    </w:p>
    <w:p w14:paraId="004A4523" w14:textId="77777777" w:rsidR="00226C8D" w:rsidRDefault="00226C8D" w:rsidP="00226C8D">
      <w:pPr>
        <w:pStyle w:val="Nagwek1"/>
      </w:pPr>
      <w:bookmarkStart w:id="152" w:name="_Toc153972536"/>
      <w:r>
        <w:lastRenderedPageBreak/>
        <w:t>Operacje uzupełniające</w:t>
      </w:r>
      <w:bookmarkEnd w:id="152"/>
    </w:p>
    <w:p w14:paraId="52FBD64A" w14:textId="05E04FA8" w:rsidR="008C2C33" w:rsidRPr="001B633D" w:rsidRDefault="00C90434" w:rsidP="008C2C33">
      <w:pPr>
        <w:pStyle w:val="Nagwek2"/>
      </w:pPr>
      <w:bookmarkStart w:id="153" w:name="_Toc153972537"/>
      <w:r>
        <w:t xml:space="preserve">Generowanie </w:t>
      </w:r>
      <w:proofErr w:type="spellStart"/>
      <w:r>
        <w:t>tokena</w:t>
      </w:r>
      <w:proofErr w:type="spellEnd"/>
      <w:r>
        <w:t xml:space="preserve"> dostępowego</w:t>
      </w:r>
      <w:bookmarkEnd w:id="153"/>
    </w:p>
    <w:p w14:paraId="42B3817D" w14:textId="3DA20DE8" w:rsidR="008C2C33" w:rsidRDefault="008C2C33" w:rsidP="008C2C33">
      <w:pPr>
        <w:rPr>
          <w:lang w:eastAsia="pl-PL"/>
        </w:rPr>
      </w:pPr>
      <w:r>
        <w:rPr>
          <w:lang w:eastAsia="pl-PL"/>
        </w:rPr>
        <w:t xml:space="preserve">Operacja </w:t>
      </w:r>
      <w:proofErr w:type="spellStart"/>
      <w:r w:rsidRPr="00AB043B">
        <w:rPr>
          <w:i/>
          <w:lang w:eastAsia="pl-PL"/>
        </w:rPr>
        <w:t>generujToken</w:t>
      </w:r>
      <w:proofErr w:type="spellEnd"/>
      <w:r w:rsidR="00715A3D">
        <w:rPr>
          <w:lang w:eastAsia="pl-PL"/>
        </w:rPr>
        <w:t xml:space="preserve"> pozwala na otrzymanie </w:t>
      </w:r>
      <w:proofErr w:type="spellStart"/>
      <w:r w:rsidR="00715A3D">
        <w:rPr>
          <w:lang w:eastAsia="pl-PL"/>
        </w:rPr>
        <w:t>tokena</w:t>
      </w:r>
      <w:proofErr w:type="spellEnd"/>
      <w:r>
        <w:rPr>
          <w:lang w:eastAsia="pl-PL"/>
        </w:rPr>
        <w:t xml:space="preserve"> na potrzeby bezpiecznego przekazywania informacji o stronie wykonującej operację na danych.</w:t>
      </w:r>
    </w:p>
    <w:p w14:paraId="7B7B83A1" w14:textId="35FA46F3" w:rsidR="008C2C33" w:rsidRDefault="008C2C33" w:rsidP="008C2C33">
      <w:pPr>
        <w:rPr>
          <w:lang w:eastAsia="pl-PL"/>
        </w:rPr>
      </w:pPr>
      <w:proofErr w:type="spellStart"/>
      <w:r w:rsidRPr="5166843E">
        <w:rPr>
          <w:lang w:eastAsia="pl-PL"/>
        </w:rPr>
        <w:t>Token</w:t>
      </w:r>
      <w:proofErr w:type="spellEnd"/>
      <w:r w:rsidRPr="5166843E">
        <w:rPr>
          <w:lang w:eastAsia="pl-PL"/>
        </w:rPr>
        <w:t xml:space="preserve"> będzie przekazywany w ramach transakcji ITI-18, ITI-4</w:t>
      </w:r>
      <w:r w:rsidR="0252599C" w:rsidRPr="5166843E">
        <w:rPr>
          <w:lang w:eastAsia="pl-PL"/>
        </w:rPr>
        <w:t>1</w:t>
      </w:r>
      <w:r w:rsidR="00C90434">
        <w:rPr>
          <w:lang w:eastAsia="pl-PL"/>
        </w:rPr>
        <w:t>, ITI-43</w:t>
      </w:r>
      <w:r w:rsidRPr="5166843E">
        <w:rPr>
          <w:lang w:eastAsia="pl-PL"/>
        </w:rPr>
        <w:t xml:space="preserve"> oraz ITI-57</w:t>
      </w:r>
      <w:r w:rsidR="00C90434">
        <w:rPr>
          <w:lang w:eastAsia="pl-PL"/>
        </w:rPr>
        <w:t>.</w:t>
      </w:r>
    </w:p>
    <w:p w14:paraId="4C75B4EB" w14:textId="2DEA72D0" w:rsidR="008C2C33" w:rsidRDefault="00C90434" w:rsidP="008C2C33">
      <w:pPr>
        <w:rPr>
          <w:lang w:eastAsia="pl-PL"/>
        </w:rPr>
      </w:pPr>
      <w:r>
        <w:rPr>
          <w:lang w:eastAsia="pl-PL"/>
        </w:rPr>
        <w:t xml:space="preserve">Obszar RED w komunikacji w ramach Domeny Podmiotu, wykorzystuje </w:t>
      </w:r>
      <w:proofErr w:type="spellStart"/>
      <w:r>
        <w:rPr>
          <w:lang w:eastAsia="pl-PL"/>
        </w:rPr>
        <w:t>tokeny</w:t>
      </w:r>
      <w:proofErr w:type="spellEnd"/>
      <w:r>
        <w:rPr>
          <w:lang w:eastAsia="pl-PL"/>
        </w:rPr>
        <w:t xml:space="preserve"> generowane dla Domeny Krajowej.</w:t>
      </w:r>
    </w:p>
    <w:p w14:paraId="5AAA77E8" w14:textId="6170A5BD" w:rsidR="008C2C33" w:rsidRDefault="00C94CC5" w:rsidP="008C2C33">
      <w:r>
        <w:rPr>
          <w:lang w:eastAsia="pl-PL"/>
        </w:rPr>
        <w:t xml:space="preserve">W żądaniu wygenerowania </w:t>
      </w:r>
      <w:proofErr w:type="spellStart"/>
      <w:r>
        <w:rPr>
          <w:lang w:eastAsia="pl-PL"/>
        </w:rPr>
        <w:t>tokena</w:t>
      </w:r>
      <w:proofErr w:type="spellEnd"/>
      <w:r w:rsidR="008C2C33">
        <w:rPr>
          <w:lang w:eastAsia="pl-PL"/>
        </w:rPr>
        <w:t xml:space="preserve"> będą przesyłane następujące informacje:</w:t>
      </w:r>
    </w:p>
    <w:p w14:paraId="58C6E5A2" w14:textId="77777777" w:rsidR="008C2C33" w:rsidRDefault="3619F47D" w:rsidP="00A71DF6">
      <w:pPr>
        <w:pStyle w:val="Akapitzlist"/>
        <w:numPr>
          <w:ilvl w:val="0"/>
          <w:numId w:val="34"/>
        </w:numPr>
      </w:pPr>
      <w:r w:rsidRPr="6F15A4A3">
        <w:rPr>
          <w:lang w:eastAsia="pl-PL"/>
        </w:rPr>
        <w:t xml:space="preserve">rodzaj żądania </w:t>
      </w:r>
    </w:p>
    <w:p w14:paraId="61645656" w14:textId="77777777" w:rsidR="008C2C33" w:rsidRDefault="008C2C33" w:rsidP="00B42FB9">
      <w:pPr>
        <w:ind w:left="708"/>
      </w:pPr>
      <w:r>
        <w:rPr>
          <w:lang w:eastAsia="pl-PL"/>
        </w:rPr>
        <w:t xml:space="preserve">Do wskazania rodzaju żądania służy element </w:t>
      </w:r>
      <w:r w:rsidRPr="001B633D">
        <w:rPr>
          <w:i/>
          <w:iCs/>
          <w:color w:val="000000"/>
          <w:szCs w:val="22"/>
        </w:rPr>
        <w:t>/</w:t>
      </w:r>
      <w:proofErr w:type="spellStart"/>
      <w:r w:rsidRPr="001B633D">
        <w:rPr>
          <w:i/>
          <w:iCs/>
          <w:color w:val="000000"/>
          <w:szCs w:val="22"/>
        </w:rPr>
        <w:t>wst:RequestSecurityToken</w:t>
      </w:r>
      <w:proofErr w:type="spellEnd"/>
      <w:r w:rsidRPr="001B633D">
        <w:rPr>
          <w:i/>
          <w:iCs/>
          <w:color w:val="000000"/>
          <w:szCs w:val="22"/>
        </w:rPr>
        <w:t>/</w:t>
      </w:r>
      <w:proofErr w:type="spellStart"/>
      <w:r w:rsidRPr="001B633D">
        <w:rPr>
          <w:i/>
          <w:iCs/>
          <w:color w:val="000000"/>
          <w:szCs w:val="22"/>
        </w:rPr>
        <w:t>wst:RequestType</w:t>
      </w:r>
      <w:proofErr w:type="spellEnd"/>
      <w:r>
        <w:rPr>
          <w:lang w:eastAsia="pl-PL"/>
        </w:rPr>
        <w:t xml:space="preserve"> w którym należy przekazać wartość: </w:t>
      </w:r>
      <w:hyperlink r:id="rId14" w:history="1">
        <w:r w:rsidRPr="001B633D">
          <w:rPr>
            <w:rStyle w:val="Hipercze"/>
            <w:rFonts w:ascii="Arial" w:hAnsi="Arial"/>
            <w:i/>
            <w:iCs/>
            <w:szCs w:val="22"/>
            <w:u w:val="none"/>
          </w:rPr>
          <w:t>http://docs.oasis-open.org/ws-sx/ws-trust/200512/Issue</w:t>
        </w:r>
      </w:hyperlink>
      <w:r>
        <w:rPr>
          <w:lang w:eastAsia="pl-PL"/>
        </w:rPr>
        <w:t xml:space="preserve">. </w:t>
      </w:r>
    </w:p>
    <w:p w14:paraId="6150FCF4" w14:textId="77777777" w:rsidR="008C2C33" w:rsidRDefault="008C2C33" w:rsidP="00B42FB9">
      <w:pPr>
        <w:ind w:firstLine="708"/>
      </w:pPr>
      <w:r>
        <w:rPr>
          <w:lang w:eastAsia="pl-PL"/>
        </w:rPr>
        <w:t>Element jest wymagany.</w:t>
      </w:r>
    </w:p>
    <w:p w14:paraId="7B050310" w14:textId="6298C0D4" w:rsidR="008C2C33" w:rsidRDefault="61DEEC7E" w:rsidP="00A71DF6">
      <w:pPr>
        <w:pStyle w:val="Akapitzlist"/>
        <w:numPr>
          <w:ilvl w:val="0"/>
          <w:numId w:val="34"/>
        </w:numPr>
      </w:pPr>
      <w:r w:rsidRPr="6F15A4A3">
        <w:rPr>
          <w:lang w:eastAsia="pl-PL"/>
        </w:rPr>
        <w:t xml:space="preserve">rodzaj </w:t>
      </w:r>
      <w:proofErr w:type="spellStart"/>
      <w:r w:rsidRPr="6F15A4A3">
        <w:rPr>
          <w:lang w:eastAsia="pl-PL"/>
        </w:rPr>
        <w:t>tokena</w:t>
      </w:r>
      <w:proofErr w:type="spellEnd"/>
    </w:p>
    <w:p w14:paraId="0A5388A2" w14:textId="6FD297FB" w:rsidR="008C2C33" w:rsidRDefault="00715A3D" w:rsidP="00B42FB9">
      <w:pPr>
        <w:ind w:left="708"/>
      </w:pPr>
      <w:r>
        <w:rPr>
          <w:lang w:eastAsia="pl-PL"/>
        </w:rPr>
        <w:t xml:space="preserve">Do wskazania rodzaju </w:t>
      </w:r>
      <w:proofErr w:type="spellStart"/>
      <w:r>
        <w:rPr>
          <w:lang w:eastAsia="pl-PL"/>
        </w:rPr>
        <w:t>tokena</w:t>
      </w:r>
      <w:proofErr w:type="spellEnd"/>
      <w:r w:rsidR="008C2C33">
        <w:rPr>
          <w:lang w:eastAsia="pl-PL"/>
        </w:rPr>
        <w:t xml:space="preserve"> jest wykorzystywany element </w:t>
      </w:r>
      <w:r w:rsidR="008C2C33" w:rsidRPr="001B633D">
        <w:rPr>
          <w:i/>
          <w:iCs/>
          <w:color w:val="000000"/>
          <w:szCs w:val="22"/>
        </w:rPr>
        <w:t>/</w:t>
      </w:r>
      <w:proofErr w:type="spellStart"/>
      <w:r w:rsidR="008C2C33" w:rsidRPr="001B633D">
        <w:rPr>
          <w:i/>
          <w:iCs/>
          <w:color w:val="000000"/>
          <w:szCs w:val="22"/>
        </w:rPr>
        <w:t>wst:RequestSecurityToken</w:t>
      </w:r>
      <w:proofErr w:type="spellEnd"/>
      <w:r w:rsidR="008C2C33" w:rsidRPr="001B633D">
        <w:rPr>
          <w:i/>
          <w:iCs/>
          <w:color w:val="000000"/>
          <w:szCs w:val="22"/>
        </w:rPr>
        <w:t>/</w:t>
      </w:r>
      <w:proofErr w:type="spellStart"/>
      <w:r w:rsidR="008C2C33" w:rsidRPr="001B633D">
        <w:rPr>
          <w:i/>
          <w:iCs/>
          <w:color w:val="000000"/>
          <w:szCs w:val="22"/>
        </w:rPr>
        <w:t>wst:TokenType</w:t>
      </w:r>
      <w:proofErr w:type="spellEnd"/>
      <w:r w:rsidR="008C2C33">
        <w:rPr>
          <w:lang w:eastAsia="pl-PL"/>
        </w:rPr>
        <w:t xml:space="preserve">. Dopuszczalną wartością jest </w:t>
      </w:r>
      <w:hyperlink r:id="rId15" w:anchor="SAMLV2.0" w:history="1">
        <w:r w:rsidR="008C2C33" w:rsidRPr="001B633D">
          <w:rPr>
            <w:rStyle w:val="Hipercze"/>
            <w:rFonts w:ascii="Arial" w:hAnsi="Arial"/>
            <w:i/>
            <w:iCs/>
            <w:szCs w:val="22"/>
            <w:u w:val="none"/>
          </w:rPr>
          <w:t>http://docs.oasis-open.org/wss/oasis-wss-saml-tokenprofile-1.1#SAMLV2.0</w:t>
        </w:r>
      </w:hyperlink>
      <w:r w:rsidR="008C2C33" w:rsidRPr="00092169">
        <w:t xml:space="preserve">. </w:t>
      </w:r>
    </w:p>
    <w:p w14:paraId="41AD603B" w14:textId="77777777" w:rsidR="008C2C33" w:rsidRDefault="008C2C33" w:rsidP="00B42FB9">
      <w:pPr>
        <w:ind w:firstLine="708"/>
      </w:pPr>
      <w:r>
        <w:t>Element jest opcjonalny.</w:t>
      </w:r>
    </w:p>
    <w:p w14:paraId="335185CF" w14:textId="2494998B" w:rsidR="008C2C33" w:rsidRDefault="31A9BB7F" w:rsidP="00A71DF6">
      <w:pPr>
        <w:pStyle w:val="Akapitzlist"/>
        <w:numPr>
          <w:ilvl w:val="0"/>
          <w:numId w:val="34"/>
        </w:numPr>
      </w:pPr>
      <w:r w:rsidRPr="6F15A4A3">
        <w:rPr>
          <w:lang w:eastAsia="pl-PL"/>
        </w:rPr>
        <w:t xml:space="preserve">przeznaczenie </w:t>
      </w:r>
      <w:proofErr w:type="spellStart"/>
      <w:r w:rsidRPr="6F15A4A3">
        <w:rPr>
          <w:lang w:eastAsia="pl-PL"/>
        </w:rPr>
        <w:t>tokena</w:t>
      </w:r>
      <w:proofErr w:type="spellEnd"/>
    </w:p>
    <w:p w14:paraId="59872FE3" w14:textId="43F5C558" w:rsidR="008C2C33" w:rsidRDefault="00715A3D" w:rsidP="00B42FB9">
      <w:pPr>
        <w:ind w:left="708"/>
        <w:rPr>
          <w:rFonts w:eastAsiaTheme="minorHAnsi"/>
          <w:iCs/>
          <w:color w:val="000000"/>
          <w:szCs w:val="22"/>
        </w:rPr>
      </w:pPr>
      <w:r>
        <w:rPr>
          <w:szCs w:val="22"/>
          <w:lang w:eastAsia="pl-PL"/>
        </w:rPr>
        <w:t xml:space="preserve">Przeznaczenie </w:t>
      </w:r>
      <w:proofErr w:type="spellStart"/>
      <w:r>
        <w:rPr>
          <w:szCs w:val="22"/>
          <w:lang w:eastAsia="pl-PL"/>
        </w:rPr>
        <w:t>tokena</w:t>
      </w:r>
      <w:proofErr w:type="spellEnd"/>
      <w:r w:rsidR="008C2C33" w:rsidRPr="001B633D">
        <w:rPr>
          <w:szCs w:val="22"/>
          <w:lang w:eastAsia="pl-PL"/>
        </w:rPr>
        <w:t xml:space="preserve"> można wskazać przy pomocy elementu </w:t>
      </w:r>
      <w:r w:rsidR="008C2C33" w:rsidRPr="001B633D">
        <w:rPr>
          <w:i/>
          <w:iCs/>
          <w:color w:val="000000"/>
          <w:szCs w:val="22"/>
        </w:rPr>
        <w:t>/</w:t>
      </w:r>
      <w:proofErr w:type="spellStart"/>
      <w:r w:rsidR="008C2C33" w:rsidRPr="001B633D">
        <w:rPr>
          <w:i/>
          <w:iCs/>
          <w:color w:val="000000"/>
          <w:szCs w:val="22"/>
        </w:rPr>
        <w:t>wst:RequestSecurityToken</w:t>
      </w:r>
      <w:proofErr w:type="spellEnd"/>
      <w:r w:rsidR="008C2C33" w:rsidRPr="001B633D">
        <w:rPr>
          <w:i/>
          <w:iCs/>
          <w:color w:val="000000"/>
          <w:szCs w:val="22"/>
        </w:rPr>
        <w:t>/</w:t>
      </w:r>
      <w:proofErr w:type="spellStart"/>
      <w:r w:rsidR="008C2C33" w:rsidRPr="001B633D">
        <w:rPr>
          <w:i/>
          <w:iCs/>
          <w:color w:val="000000"/>
          <w:szCs w:val="22"/>
        </w:rPr>
        <w:t>wsp:AppliesTo</w:t>
      </w:r>
      <w:proofErr w:type="spellEnd"/>
      <w:r w:rsidR="008C2C33" w:rsidRPr="001B633D">
        <w:rPr>
          <w:szCs w:val="22"/>
          <w:lang w:eastAsia="pl-PL"/>
        </w:rPr>
        <w:t xml:space="preserve">. Wewnątrz tego elementu należy umieścić element </w:t>
      </w:r>
      <w:r w:rsidR="008C2C33" w:rsidRPr="001B633D">
        <w:rPr>
          <w:i/>
          <w:iCs/>
          <w:color w:val="000000"/>
          <w:szCs w:val="22"/>
        </w:rPr>
        <w:t>/</w:t>
      </w:r>
      <w:proofErr w:type="spellStart"/>
      <w:r w:rsidR="008C2C33" w:rsidRPr="001B633D">
        <w:rPr>
          <w:rFonts w:eastAsiaTheme="minorHAnsi"/>
          <w:i/>
          <w:iCs/>
          <w:color w:val="000000"/>
          <w:szCs w:val="22"/>
        </w:rPr>
        <w:t>edm:WymianaEDM</w:t>
      </w:r>
      <w:proofErr w:type="spellEnd"/>
      <w:r w:rsidR="008C2C33" w:rsidRPr="001B633D">
        <w:rPr>
          <w:rFonts w:eastAsiaTheme="minorHAnsi"/>
          <w:iCs/>
          <w:color w:val="000000"/>
          <w:szCs w:val="22"/>
        </w:rPr>
        <w:t xml:space="preserve">. </w:t>
      </w:r>
    </w:p>
    <w:p w14:paraId="32450191" w14:textId="77777777" w:rsidR="008C2C33" w:rsidRDefault="008C2C33" w:rsidP="00B42FB9">
      <w:pPr>
        <w:ind w:firstLine="708"/>
        <w:rPr>
          <w:rFonts w:eastAsiaTheme="minorHAnsi"/>
          <w:iCs/>
          <w:color w:val="000000"/>
          <w:szCs w:val="22"/>
        </w:rPr>
      </w:pPr>
      <w:r>
        <w:rPr>
          <w:rFonts w:eastAsiaTheme="minorHAnsi"/>
          <w:iCs/>
          <w:color w:val="000000"/>
          <w:szCs w:val="22"/>
        </w:rPr>
        <w:lastRenderedPageBreak/>
        <w:t>Element opcjonalny.</w:t>
      </w:r>
    </w:p>
    <w:p w14:paraId="1C59D2F2" w14:textId="77777777" w:rsidR="008C2C33" w:rsidRDefault="3619F47D" w:rsidP="00A71DF6">
      <w:pPr>
        <w:pStyle w:val="Akapitzlist"/>
        <w:numPr>
          <w:ilvl w:val="0"/>
          <w:numId w:val="34"/>
        </w:numPr>
      </w:pPr>
      <w:r w:rsidRPr="6F15A4A3">
        <w:rPr>
          <w:lang w:eastAsia="pl-PL"/>
        </w:rPr>
        <w:t>informacje o sposobie oraz dacie uwierzytelnienia użytkownika</w:t>
      </w:r>
    </w:p>
    <w:p w14:paraId="3CFE5B64" w14:textId="2767803B" w:rsidR="008C2C33" w:rsidRDefault="008A018F" w:rsidP="00B42FB9">
      <w:pPr>
        <w:ind w:left="708"/>
        <w:rPr>
          <w:iCs/>
          <w:color w:val="000000"/>
          <w:szCs w:val="22"/>
        </w:rPr>
      </w:pPr>
      <w:r>
        <w:t>D</w:t>
      </w:r>
      <w:r w:rsidR="008C2C33">
        <w:t xml:space="preserve">o wskazania informacji dotyczących uwierzytelnienia użytkownika należy zastosować element </w:t>
      </w:r>
      <w:r w:rsidR="008C2C33" w:rsidRPr="001B633D">
        <w:rPr>
          <w:i/>
          <w:iCs/>
          <w:color w:val="000000"/>
          <w:szCs w:val="22"/>
        </w:rPr>
        <w:t>/</w:t>
      </w:r>
      <w:proofErr w:type="spellStart"/>
      <w:r w:rsidR="008C2C33" w:rsidRPr="001B633D">
        <w:rPr>
          <w:i/>
          <w:iCs/>
          <w:color w:val="000000"/>
          <w:szCs w:val="22"/>
        </w:rPr>
        <w:t>wst:RequestSecurityToken</w:t>
      </w:r>
      <w:proofErr w:type="spellEnd"/>
      <w:r w:rsidR="008C2C33" w:rsidRPr="001B633D">
        <w:rPr>
          <w:i/>
          <w:iCs/>
          <w:color w:val="000000"/>
          <w:szCs w:val="22"/>
        </w:rPr>
        <w:t>/</w:t>
      </w:r>
      <w:proofErr w:type="spellStart"/>
      <w:r w:rsidR="008C2C33">
        <w:rPr>
          <w:i/>
          <w:iCs/>
          <w:color w:val="000000"/>
          <w:szCs w:val="22"/>
        </w:rPr>
        <w:t>saml:AuthnStatement</w:t>
      </w:r>
      <w:proofErr w:type="spellEnd"/>
      <w:r w:rsidR="008C2C33">
        <w:rPr>
          <w:iCs/>
          <w:color w:val="000000"/>
          <w:szCs w:val="22"/>
        </w:rPr>
        <w:t xml:space="preserve">. </w:t>
      </w:r>
    </w:p>
    <w:p w14:paraId="0504DE21" w14:textId="77777777" w:rsidR="008C2C33" w:rsidRDefault="008C2C33" w:rsidP="00B42FB9">
      <w:pPr>
        <w:ind w:left="708"/>
        <w:rPr>
          <w:iCs/>
          <w:color w:val="000000"/>
          <w:szCs w:val="22"/>
        </w:rPr>
      </w:pPr>
      <w:r>
        <w:rPr>
          <w:iCs/>
          <w:color w:val="000000"/>
          <w:szCs w:val="22"/>
        </w:rPr>
        <w:t xml:space="preserve">Przy pomocy atrybutu </w:t>
      </w:r>
      <w:proofErr w:type="spellStart"/>
      <w:r w:rsidRPr="00AB043B">
        <w:rPr>
          <w:i/>
          <w:iCs/>
          <w:color w:val="000000"/>
          <w:szCs w:val="22"/>
        </w:rPr>
        <w:t>AuthnInstant</w:t>
      </w:r>
      <w:proofErr w:type="spellEnd"/>
      <w:r>
        <w:rPr>
          <w:iCs/>
          <w:color w:val="000000"/>
          <w:szCs w:val="22"/>
        </w:rPr>
        <w:t xml:space="preserve"> przekazywana będzie data oraz czas uwierzytelnienia.</w:t>
      </w:r>
    </w:p>
    <w:p w14:paraId="26CA4074" w14:textId="77777777" w:rsidR="008C2C33" w:rsidRPr="00AB043B" w:rsidRDefault="008C2C33" w:rsidP="00B42FB9">
      <w:pPr>
        <w:ind w:left="708"/>
      </w:pPr>
      <w:r w:rsidRPr="00AB043B">
        <w:rPr>
          <w:iCs/>
          <w:color w:val="000000"/>
          <w:szCs w:val="22"/>
        </w:rPr>
        <w:t xml:space="preserve">W elemencie </w:t>
      </w:r>
      <w:r w:rsidRPr="00AB043B">
        <w:rPr>
          <w:i/>
          <w:iCs/>
          <w:color w:val="000000"/>
          <w:szCs w:val="22"/>
        </w:rPr>
        <w:t>/</w:t>
      </w:r>
      <w:proofErr w:type="spellStart"/>
      <w:r w:rsidRPr="00AB043B">
        <w:rPr>
          <w:i/>
          <w:iCs/>
          <w:color w:val="000000"/>
          <w:szCs w:val="22"/>
        </w:rPr>
        <w:t>saml:AuthnStatement</w:t>
      </w:r>
      <w:proofErr w:type="spellEnd"/>
      <w:r w:rsidRPr="00AB043B">
        <w:rPr>
          <w:i/>
          <w:iCs/>
          <w:color w:val="000000"/>
          <w:szCs w:val="22"/>
        </w:rPr>
        <w:t>/</w:t>
      </w:r>
      <w:proofErr w:type="spellStart"/>
      <w:r w:rsidRPr="00AB043B">
        <w:rPr>
          <w:i/>
          <w:iCs/>
          <w:color w:val="000000"/>
          <w:szCs w:val="22"/>
        </w:rPr>
        <w:t>saml:AuthnContextClassRef</w:t>
      </w:r>
      <w:proofErr w:type="spellEnd"/>
      <w:r w:rsidRPr="00AB043B">
        <w:rPr>
          <w:i/>
          <w:iCs/>
          <w:color w:val="000000"/>
          <w:szCs w:val="22"/>
        </w:rPr>
        <w:t xml:space="preserve"> </w:t>
      </w:r>
      <w:r w:rsidRPr="00AB043B">
        <w:rPr>
          <w:iCs/>
          <w:color w:val="000000"/>
          <w:szCs w:val="22"/>
        </w:rPr>
        <w:t>będzie znajdować się sposób uwierzytelnienia użytkownika.</w:t>
      </w:r>
    </w:p>
    <w:p w14:paraId="381758EA" w14:textId="680746C8" w:rsidR="008C2C33" w:rsidRDefault="3619F47D" w:rsidP="00A71DF6">
      <w:pPr>
        <w:pStyle w:val="Akapitzlist"/>
        <w:numPr>
          <w:ilvl w:val="0"/>
          <w:numId w:val="34"/>
        </w:numPr>
      </w:pPr>
      <w:r>
        <w:rPr>
          <w:lang w:eastAsia="pl-PL"/>
        </w:rPr>
        <w:t xml:space="preserve">atrybuty </w:t>
      </w:r>
      <w:r w:rsidRPr="2771DD3E">
        <w:rPr>
          <w:lang w:eastAsia="pl-PL"/>
        </w:rPr>
        <w:t xml:space="preserve">opisane w rozdziale </w:t>
      </w:r>
      <w:r w:rsidR="143DC643" w:rsidRPr="6F15A4A3">
        <w:rPr>
          <w:i/>
          <w:iCs/>
        </w:rPr>
        <w:t>„</w:t>
      </w:r>
      <w:proofErr w:type="spellStart"/>
      <w:r w:rsidR="00287A5F" w:rsidRPr="6F15A4A3">
        <w:rPr>
          <w:i/>
          <w:iCs/>
        </w:rPr>
        <w:fldChar w:fldCharType="begin"/>
      </w:r>
      <w:r w:rsidR="00287A5F" w:rsidRPr="6F15A4A3">
        <w:rPr>
          <w:i/>
          <w:iCs/>
        </w:rPr>
        <w:instrText xml:space="preserve"> REF _Ref19709926 \h  \* MERGEFORMAT </w:instrText>
      </w:r>
      <w:r w:rsidR="00287A5F" w:rsidRPr="6F15A4A3">
        <w:rPr>
          <w:i/>
          <w:iCs/>
        </w:rPr>
      </w:r>
      <w:r w:rsidR="00287A5F" w:rsidRPr="6F15A4A3">
        <w:rPr>
          <w:i/>
          <w:iCs/>
        </w:rPr>
        <w:fldChar w:fldCharType="separate"/>
      </w:r>
      <w:r w:rsidR="143DC643" w:rsidRPr="6F15A4A3">
        <w:rPr>
          <w:i/>
          <w:iCs/>
        </w:rPr>
        <w:t>Token</w:t>
      </w:r>
      <w:proofErr w:type="spellEnd"/>
      <w:r w:rsidR="143DC643" w:rsidRPr="6F15A4A3">
        <w:rPr>
          <w:i/>
          <w:iCs/>
        </w:rPr>
        <w:t xml:space="preserve"> SAML</w:t>
      </w:r>
      <w:r w:rsidR="00287A5F" w:rsidRPr="6F15A4A3">
        <w:rPr>
          <w:i/>
          <w:iCs/>
        </w:rPr>
        <w:fldChar w:fldCharType="end"/>
      </w:r>
      <w:r w:rsidR="143DC643" w:rsidRPr="6F15A4A3">
        <w:rPr>
          <w:i/>
          <w:iCs/>
        </w:rPr>
        <w:t>”</w:t>
      </w:r>
    </w:p>
    <w:p w14:paraId="72BADA61" w14:textId="77777777" w:rsidR="008C2C33" w:rsidRPr="00AB043B" w:rsidRDefault="008C2C33" w:rsidP="00B42FB9">
      <w:pPr>
        <w:ind w:left="708"/>
        <w:rPr>
          <w:lang w:eastAsia="pl-PL"/>
        </w:rPr>
      </w:pPr>
      <w:r>
        <w:rPr>
          <w:lang w:eastAsia="pl-PL"/>
        </w:rPr>
        <w:t xml:space="preserve">Do przekazania atrybutów zostanie wykorzystany element </w:t>
      </w:r>
      <w:r w:rsidRPr="001B633D">
        <w:rPr>
          <w:i/>
          <w:iCs/>
          <w:color w:val="000000"/>
          <w:szCs w:val="22"/>
        </w:rPr>
        <w:t>/</w:t>
      </w:r>
      <w:proofErr w:type="spellStart"/>
      <w:r w:rsidRPr="001B633D">
        <w:rPr>
          <w:i/>
          <w:iCs/>
          <w:color w:val="000000"/>
          <w:szCs w:val="22"/>
        </w:rPr>
        <w:t>wst:RequestSecurityToken</w:t>
      </w:r>
      <w:proofErr w:type="spellEnd"/>
      <w:r w:rsidRPr="001B633D">
        <w:rPr>
          <w:i/>
          <w:iCs/>
          <w:color w:val="000000"/>
          <w:szCs w:val="22"/>
        </w:rPr>
        <w:t>/</w:t>
      </w:r>
      <w:proofErr w:type="spellStart"/>
      <w:r>
        <w:rPr>
          <w:i/>
          <w:iCs/>
          <w:color w:val="000000"/>
          <w:szCs w:val="22"/>
        </w:rPr>
        <w:t>saml:AttributeStatement</w:t>
      </w:r>
      <w:proofErr w:type="spellEnd"/>
      <w:r>
        <w:rPr>
          <w:i/>
          <w:iCs/>
          <w:color w:val="000000"/>
          <w:szCs w:val="22"/>
        </w:rPr>
        <w:t xml:space="preserve"> </w:t>
      </w:r>
      <w:r>
        <w:rPr>
          <w:iCs/>
          <w:color w:val="000000"/>
          <w:szCs w:val="22"/>
        </w:rPr>
        <w:t xml:space="preserve">wewnątrz którego będzie wiele elementów </w:t>
      </w:r>
      <w:proofErr w:type="spellStart"/>
      <w:r>
        <w:rPr>
          <w:i/>
          <w:iCs/>
          <w:color w:val="000000"/>
          <w:szCs w:val="22"/>
        </w:rPr>
        <w:t>saml:Attribute</w:t>
      </w:r>
      <w:proofErr w:type="spellEnd"/>
      <w:r>
        <w:rPr>
          <w:iCs/>
          <w:color w:val="000000"/>
          <w:szCs w:val="22"/>
        </w:rPr>
        <w:t>.</w:t>
      </w:r>
      <w:r>
        <w:rPr>
          <w:i/>
          <w:iCs/>
          <w:color w:val="000000"/>
          <w:szCs w:val="22"/>
        </w:rPr>
        <w:t xml:space="preserve"> </w:t>
      </w:r>
    </w:p>
    <w:p w14:paraId="05589F1F" w14:textId="77777777" w:rsidR="008C2C33" w:rsidRDefault="008C2C33" w:rsidP="008C2C33">
      <w:pPr>
        <w:rPr>
          <w:lang w:eastAsia="pl-PL"/>
        </w:rPr>
      </w:pPr>
    </w:p>
    <w:p w14:paraId="33DD20AF" w14:textId="77777777" w:rsidR="008C2C33" w:rsidRDefault="008C2C33" w:rsidP="008C2C33">
      <w:r>
        <w:rPr>
          <w:lang w:eastAsia="pl-PL"/>
        </w:rPr>
        <w:t>W odpowiedzi zostaną przekazane następujące informacje:</w:t>
      </w:r>
    </w:p>
    <w:p w14:paraId="453BAACC" w14:textId="2AC27CB6" w:rsidR="008C2C33" w:rsidRDefault="31A9BB7F" w:rsidP="00A71DF6">
      <w:pPr>
        <w:pStyle w:val="Akapitzlist"/>
        <w:numPr>
          <w:ilvl w:val="0"/>
          <w:numId w:val="34"/>
        </w:numPr>
        <w:jc w:val="left"/>
      </w:pPr>
      <w:r w:rsidRPr="6F15A4A3">
        <w:rPr>
          <w:lang w:eastAsia="pl-PL"/>
        </w:rPr>
        <w:t xml:space="preserve">typ </w:t>
      </w:r>
      <w:proofErr w:type="spellStart"/>
      <w:r w:rsidRPr="6F15A4A3">
        <w:rPr>
          <w:lang w:eastAsia="pl-PL"/>
        </w:rPr>
        <w:t>tokena</w:t>
      </w:r>
      <w:proofErr w:type="spellEnd"/>
    </w:p>
    <w:p w14:paraId="1D142A0E" w14:textId="7B116DC0" w:rsidR="008C2C33" w:rsidRDefault="31A9BB7F" w:rsidP="00A71DF6">
      <w:pPr>
        <w:pStyle w:val="Akapitzlist"/>
        <w:numPr>
          <w:ilvl w:val="0"/>
          <w:numId w:val="34"/>
        </w:numPr>
        <w:jc w:val="left"/>
      </w:pPr>
      <w:r w:rsidRPr="6F15A4A3">
        <w:rPr>
          <w:lang w:eastAsia="pl-PL"/>
        </w:rPr>
        <w:t xml:space="preserve">przeznaczenie </w:t>
      </w:r>
      <w:proofErr w:type="spellStart"/>
      <w:r w:rsidRPr="6F15A4A3">
        <w:rPr>
          <w:lang w:eastAsia="pl-PL"/>
        </w:rPr>
        <w:t>tokena</w:t>
      </w:r>
      <w:proofErr w:type="spellEnd"/>
    </w:p>
    <w:p w14:paraId="299E1BAD" w14:textId="77777777" w:rsidR="008C2C33" w:rsidRDefault="3619F47D" w:rsidP="00A71DF6">
      <w:pPr>
        <w:pStyle w:val="Akapitzlist"/>
        <w:numPr>
          <w:ilvl w:val="0"/>
          <w:numId w:val="34"/>
        </w:numPr>
        <w:jc w:val="left"/>
      </w:pPr>
      <w:proofErr w:type="spellStart"/>
      <w:r w:rsidRPr="6F15A4A3">
        <w:rPr>
          <w:lang w:eastAsia="pl-PL"/>
        </w:rPr>
        <w:t>token</w:t>
      </w:r>
      <w:proofErr w:type="spellEnd"/>
    </w:p>
    <w:p w14:paraId="3198855B" w14:textId="77777777" w:rsidR="008C2C33" w:rsidRDefault="008C2C33" w:rsidP="008C2C33">
      <w:pPr>
        <w:jc w:val="left"/>
        <w:rPr>
          <w:szCs w:val="22"/>
        </w:rPr>
      </w:pPr>
      <w:r w:rsidRPr="001B633D">
        <w:rPr>
          <w:szCs w:val="22"/>
          <w:lang w:eastAsia="pl-PL"/>
        </w:rPr>
        <w:t xml:space="preserve">W elemencie </w:t>
      </w:r>
      <w:r w:rsidRPr="001B633D">
        <w:rPr>
          <w:i/>
          <w:iCs/>
          <w:color w:val="000000"/>
          <w:szCs w:val="22"/>
        </w:rPr>
        <w:t>/</w:t>
      </w:r>
      <w:proofErr w:type="spellStart"/>
      <w:r w:rsidRPr="001B633D">
        <w:rPr>
          <w:i/>
          <w:iCs/>
          <w:color w:val="000000"/>
          <w:szCs w:val="22"/>
        </w:rPr>
        <w:t>wst:RequestSecurityTokenResponse</w:t>
      </w:r>
      <w:proofErr w:type="spellEnd"/>
      <w:r w:rsidRPr="001B633D">
        <w:rPr>
          <w:i/>
          <w:iCs/>
          <w:color w:val="000000"/>
          <w:szCs w:val="22"/>
        </w:rPr>
        <w:t>/</w:t>
      </w:r>
      <w:proofErr w:type="spellStart"/>
      <w:r w:rsidRPr="001B633D">
        <w:rPr>
          <w:i/>
          <w:iCs/>
          <w:color w:val="000000"/>
          <w:szCs w:val="22"/>
        </w:rPr>
        <w:t>wst:RequestedSecurityToken</w:t>
      </w:r>
      <w:proofErr w:type="spellEnd"/>
      <w:r w:rsidRPr="001B633D">
        <w:rPr>
          <w:szCs w:val="22"/>
          <w:lang w:eastAsia="pl-PL"/>
        </w:rPr>
        <w:t xml:space="preserve"> zostanie przekazana asercja SAML będąca </w:t>
      </w:r>
      <w:proofErr w:type="spellStart"/>
      <w:r w:rsidRPr="001B633D">
        <w:rPr>
          <w:szCs w:val="22"/>
          <w:lang w:eastAsia="pl-PL"/>
        </w:rPr>
        <w:t>tokenem</w:t>
      </w:r>
      <w:proofErr w:type="spellEnd"/>
      <w:r w:rsidRPr="001B633D">
        <w:rPr>
          <w:szCs w:val="22"/>
          <w:lang w:eastAsia="pl-PL"/>
        </w:rPr>
        <w:t>, umożliwiającym bezpieczną wymianę EDM</w:t>
      </w:r>
      <w:r>
        <w:rPr>
          <w:szCs w:val="22"/>
          <w:lang w:eastAsia="pl-PL"/>
        </w:rPr>
        <w:t>. Asercja będzie zawierała m.in.:</w:t>
      </w:r>
    </w:p>
    <w:p w14:paraId="4340AECD" w14:textId="77777777" w:rsidR="008C2C33" w:rsidRDefault="008C2C33" w:rsidP="00A71DF6">
      <w:pPr>
        <w:pStyle w:val="Akapitzlist"/>
        <w:numPr>
          <w:ilvl w:val="1"/>
          <w:numId w:val="34"/>
        </w:numPr>
        <w:jc w:val="left"/>
        <w:rPr>
          <w:szCs w:val="22"/>
        </w:rPr>
      </w:pPr>
      <w:r>
        <w:rPr>
          <w:szCs w:val="22"/>
          <w:lang w:eastAsia="pl-PL"/>
        </w:rPr>
        <w:t>informacje o wystawcy</w:t>
      </w:r>
    </w:p>
    <w:p w14:paraId="237ED7E6" w14:textId="77777777" w:rsidR="008C2C33" w:rsidRDefault="008C2C33" w:rsidP="00A71DF6">
      <w:pPr>
        <w:pStyle w:val="Akapitzlist"/>
        <w:numPr>
          <w:ilvl w:val="1"/>
          <w:numId w:val="34"/>
        </w:numPr>
        <w:jc w:val="left"/>
        <w:rPr>
          <w:szCs w:val="22"/>
        </w:rPr>
      </w:pPr>
      <w:r>
        <w:rPr>
          <w:szCs w:val="22"/>
          <w:lang w:eastAsia="pl-PL"/>
        </w:rPr>
        <w:t>informacje o użytkowniku dla którego wystawiono asercję</w:t>
      </w:r>
    </w:p>
    <w:p w14:paraId="542D5BD5" w14:textId="77777777" w:rsidR="008C2C33" w:rsidRDefault="008C2C33" w:rsidP="00A71DF6">
      <w:pPr>
        <w:pStyle w:val="Akapitzlist"/>
        <w:numPr>
          <w:ilvl w:val="1"/>
          <w:numId w:val="34"/>
        </w:numPr>
        <w:jc w:val="left"/>
        <w:rPr>
          <w:szCs w:val="22"/>
        </w:rPr>
      </w:pPr>
      <w:r>
        <w:rPr>
          <w:szCs w:val="22"/>
          <w:lang w:eastAsia="pl-PL"/>
        </w:rPr>
        <w:t>podpis elektroniczny</w:t>
      </w:r>
    </w:p>
    <w:p w14:paraId="6B28ECF1" w14:textId="417E8C68" w:rsidR="008C2C33" w:rsidRDefault="008C2C33" w:rsidP="00A71DF6">
      <w:pPr>
        <w:pStyle w:val="Akapitzlist"/>
        <w:numPr>
          <w:ilvl w:val="1"/>
          <w:numId w:val="34"/>
        </w:numPr>
        <w:jc w:val="left"/>
        <w:rPr>
          <w:szCs w:val="22"/>
        </w:rPr>
      </w:pPr>
      <w:r>
        <w:rPr>
          <w:szCs w:val="22"/>
          <w:lang w:eastAsia="pl-PL"/>
        </w:rPr>
        <w:t>informacje o okres</w:t>
      </w:r>
      <w:r w:rsidR="00715A3D">
        <w:rPr>
          <w:szCs w:val="22"/>
          <w:lang w:eastAsia="pl-PL"/>
        </w:rPr>
        <w:t xml:space="preserve">ie ważności </w:t>
      </w:r>
      <w:proofErr w:type="spellStart"/>
      <w:r w:rsidR="00715A3D">
        <w:rPr>
          <w:szCs w:val="22"/>
          <w:lang w:eastAsia="pl-PL"/>
        </w:rPr>
        <w:t>tokena</w:t>
      </w:r>
      <w:proofErr w:type="spellEnd"/>
    </w:p>
    <w:p w14:paraId="1C16CF57" w14:textId="77777777" w:rsidR="008C2C33" w:rsidRDefault="008C2C33" w:rsidP="00A71DF6">
      <w:pPr>
        <w:pStyle w:val="Akapitzlist"/>
        <w:numPr>
          <w:ilvl w:val="1"/>
          <w:numId w:val="34"/>
        </w:numPr>
        <w:jc w:val="left"/>
        <w:rPr>
          <w:szCs w:val="22"/>
        </w:rPr>
      </w:pPr>
      <w:r>
        <w:rPr>
          <w:szCs w:val="22"/>
          <w:lang w:eastAsia="pl-PL"/>
        </w:rPr>
        <w:t>informacje o sposobie oraz dacie uwierzytelnienia</w:t>
      </w:r>
    </w:p>
    <w:p w14:paraId="321D04C3" w14:textId="48AF2881" w:rsidR="008C2C33" w:rsidRDefault="008C2C33" w:rsidP="00A71DF6">
      <w:pPr>
        <w:pStyle w:val="Akapitzlist"/>
        <w:numPr>
          <w:ilvl w:val="1"/>
          <w:numId w:val="34"/>
        </w:numPr>
        <w:jc w:val="left"/>
        <w:rPr>
          <w:szCs w:val="22"/>
        </w:rPr>
      </w:pPr>
      <w:r>
        <w:rPr>
          <w:szCs w:val="22"/>
          <w:lang w:eastAsia="pl-PL"/>
        </w:rPr>
        <w:t xml:space="preserve">atrybuty opisane w rozdziale </w:t>
      </w:r>
      <w:r w:rsidR="00287A5F" w:rsidRPr="00AB043B">
        <w:rPr>
          <w:i/>
        </w:rPr>
        <w:t>„</w:t>
      </w:r>
      <w:proofErr w:type="spellStart"/>
      <w:r w:rsidR="00287A5F" w:rsidRPr="00AB043B">
        <w:rPr>
          <w:i/>
        </w:rPr>
        <w:fldChar w:fldCharType="begin"/>
      </w:r>
      <w:r w:rsidR="00287A5F" w:rsidRPr="00AB043B">
        <w:rPr>
          <w:i/>
        </w:rPr>
        <w:instrText xml:space="preserve"> REF _Ref19709926 \h </w:instrText>
      </w:r>
      <w:r w:rsidR="00287A5F">
        <w:rPr>
          <w:i/>
        </w:rPr>
        <w:instrText xml:space="preserve"> \* MERGEFORMAT </w:instrText>
      </w:r>
      <w:r w:rsidR="00287A5F" w:rsidRPr="00AB043B">
        <w:rPr>
          <w:i/>
        </w:rPr>
      </w:r>
      <w:r w:rsidR="00287A5F" w:rsidRPr="00AB043B">
        <w:rPr>
          <w:i/>
        </w:rPr>
        <w:fldChar w:fldCharType="separate"/>
      </w:r>
      <w:r w:rsidR="00287A5F" w:rsidRPr="00AB043B">
        <w:rPr>
          <w:i/>
        </w:rPr>
        <w:t>Token</w:t>
      </w:r>
      <w:proofErr w:type="spellEnd"/>
      <w:r w:rsidR="00287A5F" w:rsidRPr="00AB043B">
        <w:rPr>
          <w:i/>
        </w:rPr>
        <w:t xml:space="preserve"> SAML</w:t>
      </w:r>
      <w:r w:rsidR="00287A5F" w:rsidRPr="00AB043B">
        <w:rPr>
          <w:i/>
        </w:rPr>
        <w:fldChar w:fldCharType="end"/>
      </w:r>
      <w:r w:rsidR="00287A5F" w:rsidRPr="00AB043B">
        <w:rPr>
          <w:i/>
        </w:rPr>
        <w:t>”</w:t>
      </w:r>
    </w:p>
    <w:p w14:paraId="1E4C839C" w14:textId="77777777" w:rsidR="008C2C33" w:rsidRPr="00591987" w:rsidRDefault="008C2C33" w:rsidP="008C2C33">
      <w:pPr>
        <w:pStyle w:val="Akapitzlist"/>
        <w:ind w:left="1440"/>
        <w:jc w:val="left"/>
        <w:rPr>
          <w:szCs w:val="22"/>
        </w:rPr>
      </w:pPr>
    </w:p>
    <w:p w14:paraId="7861B82F" w14:textId="51D78C37" w:rsidR="008C2C33" w:rsidRDefault="31A9BB7F" w:rsidP="00A71DF6">
      <w:pPr>
        <w:pStyle w:val="Akapitzlist"/>
        <w:numPr>
          <w:ilvl w:val="0"/>
          <w:numId w:val="34"/>
        </w:numPr>
        <w:jc w:val="left"/>
      </w:pPr>
      <w:r w:rsidRPr="6F15A4A3">
        <w:rPr>
          <w:lang w:eastAsia="pl-PL"/>
        </w:rPr>
        <w:t xml:space="preserve">okres ważności </w:t>
      </w:r>
      <w:proofErr w:type="spellStart"/>
      <w:r w:rsidRPr="6F15A4A3">
        <w:rPr>
          <w:lang w:eastAsia="pl-PL"/>
        </w:rPr>
        <w:t>tokena</w:t>
      </w:r>
      <w:proofErr w:type="spellEnd"/>
    </w:p>
    <w:p w14:paraId="57E3CBF9" w14:textId="03E4821B" w:rsidR="008C2C33" w:rsidRDefault="008C2C33" w:rsidP="00B42FB9">
      <w:pPr>
        <w:ind w:firstLine="708"/>
        <w:jc w:val="left"/>
      </w:pPr>
      <w:r w:rsidRPr="001B633D">
        <w:rPr>
          <w:lang w:eastAsia="pl-PL"/>
        </w:rPr>
        <w:lastRenderedPageBreak/>
        <w:t xml:space="preserve">W elemencie </w:t>
      </w:r>
      <w:r w:rsidRPr="001B633D">
        <w:rPr>
          <w:i/>
          <w:iCs/>
          <w:color w:val="000000"/>
          <w:szCs w:val="22"/>
        </w:rPr>
        <w:t>/</w:t>
      </w:r>
      <w:proofErr w:type="spellStart"/>
      <w:r w:rsidRPr="001B633D">
        <w:rPr>
          <w:i/>
          <w:iCs/>
          <w:color w:val="000000"/>
          <w:szCs w:val="22"/>
        </w:rPr>
        <w:t>wst:RequestSecurityTokenResponse</w:t>
      </w:r>
      <w:proofErr w:type="spellEnd"/>
      <w:r w:rsidRPr="001B633D">
        <w:rPr>
          <w:i/>
          <w:iCs/>
          <w:color w:val="000000"/>
          <w:szCs w:val="22"/>
        </w:rPr>
        <w:t>/</w:t>
      </w:r>
      <w:proofErr w:type="spellStart"/>
      <w:r w:rsidRPr="001B633D">
        <w:rPr>
          <w:i/>
          <w:iCs/>
          <w:color w:val="000000"/>
          <w:szCs w:val="22"/>
        </w:rPr>
        <w:t>wst:Lifetime</w:t>
      </w:r>
      <w:proofErr w:type="spellEnd"/>
      <w:r w:rsidRPr="001B633D">
        <w:rPr>
          <w:lang w:eastAsia="pl-PL"/>
        </w:rPr>
        <w:t xml:space="preserve"> zostaną zwrócone i</w:t>
      </w:r>
      <w:r w:rsidR="008A018F">
        <w:rPr>
          <w:lang w:eastAsia="pl-PL"/>
        </w:rPr>
        <w:tab/>
      </w:r>
      <w:proofErr w:type="spellStart"/>
      <w:r w:rsidRPr="001B633D">
        <w:rPr>
          <w:lang w:eastAsia="pl-PL"/>
        </w:rPr>
        <w:t>nformacje</w:t>
      </w:r>
      <w:proofErr w:type="spellEnd"/>
      <w:r w:rsidRPr="001B633D">
        <w:rPr>
          <w:lang w:eastAsia="pl-PL"/>
        </w:rPr>
        <w:t xml:space="preserve"> o poc</w:t>
      </w:r>
      <w:r w:rsidR="00715A3D">
        <w:rPr>
          <w:lang w:eastAsia="pl-PL"/>
        </w:rPr>
        <w:t xml:space="preserve">zątku oraz końcu ważności </w:t>
      </w:r>
      <w:proofErr w:type="spellStart"/>
      <w:r w:rsidR="00715A3D">
        <w:rPr>
          <w:lang w:eastAsia="pl-PL"/>
        </w:rPr>
        <w:t>tokena</w:t>
      </w:r>
      <w:proofErr w:type="spellEnd"/>
      <w:r w:rsidRPr="001B633D">
        <w:rPr>
          <w:lang w:eastAsia="pl-PL"/>
        </w:rPr>
        <w:t>.</w:t>
      </w:r>
    </w:p>
    <w:p w14:paraId="5914F4AF" w14:textId="77777777" w:rsidR="008C2C33" w:rsidRDefault="008C2C33" w:rsidP="008C2C33">
      <w:pPr>
        <w:jc w:val="left"/>
      </w:pPr>
    </w:p>
    <w:p w14:paraId="70A3B24B" w14:textId="4EFB5156" w:rsidR="008C2C33" w:rsidRDefault="008C2C33" w:rsidP="008C2C33">
      <w:pPr>
        <w:jc w:val="left"/>
        <w:rPr>
          <w:lang w:eastAsia="pl-PL"/>
        </w:rPr>
      </w:pPr>
      <w:r>
        <w:rPr>
          <w:lang w:eastAsia="pl-PL"/>
        </w:rPr>
        <w:t>W przyp</w:t>
      </w:r>
      <w:r w:rsidR="00715A3D">
        <w:rPr>
          <w:lang w:eastAsia="pl-PL"/>
        </w:rPr>
        <w:t xml:space="preserve">adku wygaśnięcia ważności </w:t>
      </w:r>
      <w:proofErr w:type="spellStart"/>
      <w:r w:rsidR="00715A3D">
        <w:rPr>
          <w:lang w:eastAsia="pl-PL"/>
        </w:rPr>
        <w:t>tokena</w:t>
      </w:r>
      <w:proofErr w:type="spellEnd"/>
      <w:r>
        <w:rPr>
          <w:lang w:eastAsia="pl-PL"/>
        </w:rPr>
        <w:t>, należy wygenerować nowy poprzez ponowne wysła</w:t>
      </w:r>
      <w:r w:rsidR="00715A3D">
        <w:rPr>
          <w:lang w:eastAsia="pl-PL"/>
        </w:rPr>
        <w:t xml:space="preserve">nie żądania wygenerowania </w:t>
      </w:r>
      <w:proofErr w:type="spellStart"/>
      <w:r w:rsidR="00715A3D">
        <w:rPr>
          <w:lang w:eastAsia="pl-PL"/>
        </w:rPr>
        <w:t>tokena</w:t>
      </w:r>
      <w:proofErr w:type="spellEnd"/>
      <w:r>
        <w:rPr>
          <w:lang w:eastAsia="pl-PL"/>
        </w:rPr>
        <w:t>.</w:t>
      </w:r>
    </w:p>
    <w:p w14:paraId="1CC95310" w14:textId="77777777" w:rsidR="00673D7B" w:rsidRDefault="00673D7B" w:rsidP="008C2C33">
      <w:pPr>
        <w:jc w:val="left"/>
        <w:rPr>
          <w:lang w:eastAsia="pl-PL"/>
        </w:rPr>
      </w:pPr>
    </w:p>
    <w:p w14:paraId="0F79BF86" w14:textId="3174F25A" w:rsidR="00F647ED" w:rsidRPr="00F36E1D" w:rsidRDefault="00673D7B" w:rsidP="00E76CB5">
      <w:pPr>
        <w:jc w:val="left"/>
      </w:pPr>
      <w:r>
        <w:rPr>
          <w:lang w:eastAsia="pl-PL"/>
        </w:rPr>
        <w:t>W przypadku nie udostępnienia na środowisku integracyjnym usługi umożliwiającej pobranie</w:t>
      </w:r>
      <w:r w:rsidR="00715A3D">
        <w:rPr>
          <w:lang w:eastAsia="pl-PL"/>
        </w:rPr>
        <w:t xml:space="preserve"> </w:t>
      </w:r>
      <w:proofErr w:type="spellStart"/>
      <w:r w:rsidR="00715A3D">
        <w:rPr>
          <w:lang w:eastAsia="pl-PL"/>
        </w:rPr>
        <w:t>tokena</w:t>
      </w:r>
      <w:proofErr w:type="spellEnd"/>
      <w:r>
        <w:rPr>
          <w:lang w:eastAsia="pl-PL"/>
        </w:rPr>
        <w:t xml:space="preserve"> SAML, można wykorzystać </w:t>
      </w:r>
      <w:proofErr w:type="spellStart"/>
      <w:r>
        <w:rPr>
          <w:lang w:eastAsia="pl-PL"/>
        </w:rPr>
        <w:t>token</w:t>
      </w:r>
      <w:proofErr w:type="spellEnd"/>
      <w:r>
        <w:rPr>
          <w:lang w:eastAsia="pl-PL"/>
        </w:rPr>
        <w:t xml:space="preserve"> znajdujący się w przykładzie </w:t>
      </w:r>
      <w:r w:rsidR="00097618" w:rsidRPr="5166843E">
        <w:rPr>
          <w:i/>
          <w:iCs/>
          <w:lang w:eastAsia="pl-PL"/>
        </w:rPr>
        <w:t>„</w:t>
      </w:r>
      <w:r w:rsidR="00097618" w:rsidRPr="5166843E">
        <w:rPr>
          <w:i/>
          <w:iCs/>
          <w:lang w:eastAsia="pl-PL"/>
        </w:rPr>
        <w:fldChar w:fldCharType="begin"/>
      </w:r>
      <w:r w:rsidR="00097618" w:rsidRPr="5166843E">
        <w:rPr>
          <w:i/>
          <w:iCs/>
          <w:lang w:eastAsia="pl-PL"/>
        </w:rPr>
        <w:instrText xml:space="preserve"> REF _Ref19773075 \h  \* MERGEFORMAT </w:instrText>
      </w:r>
      <w:r w:rsidR="00097618" w:rsidRPr="5166843E">
        <w:rPr>
          <w:i/>
          <w:iCs/>
          <w:lang w:eastAsia="pl-PL"/>
        </w:rPr>
      </w:r>
      <w:r w:rsidR="00097618" w:rsidRPr="5166843E">
        <w:rPr>
          <w:i/>
          <w:iCs/>
          <w:lang w:eastAsia="pl-PL"/>
        </w:rPr>
        <w:fldChar w:fldCharType="separate"/>
      </w:r>
      <w:r w:rsidR="00715A3D" w:rsidRPr="5166843E">
        <w:rPr>
          <w:i/>
          <w:iCs/>
        </w:rPr>
        <w:t xml:space="preserve">Treść </w:t>
      </w:r>
      <w:proofErr w:type="spellStart"/>
      <w:r w:rsidR="00715A3D" w:rsidRPr="5166843E">
        <w:rPr>
          <w:i/>
          <w:iCs/>
        </w:rPr>
        <w:t>tokena</w:t>
      </w:r>
      <w:proofErr w:type="spellEnd"/>
      <w:r w:rsidR="00715A3D">
        <w:t xml:space="preserve"> SAML</w:t>
      </w:r>
      <w:r w:rsidR="00097618" w:rsidRPr="5166843E">
        <w:rPr>
          <w:i/>
          <w:iCs/>
          <w:lang w:eastAsia="pl-PL"/>
        </w:rPr>
        <w:fldChar w:fldCharType="end"/>
      </w:r>
      <w:r w:rsidR="00097618" w:rsidRPr="5166843E">
        <w:rPr>
          <w:i/>
          <w:iCs/>
          <w:lang w:eastAsia="pl-PL"/>
        </w:rPr>
        <w:t>”</w:t>
      </w:r>
      <w:r>
        <w:rPr>
          <w:lang w:eastAsia="pl-PL"/>
        </w:rPr>
        <w:t>.</w:t>
      </w:r>
      <w:bookmarkStart w:id="154" w:name="_Toc17728793"/>
    </w:p>
    <w:p w14:paraId="6C60A514" w14:textId="06EB9043" w:rsidR="00C90434" w:rsidRDefault="00C90434" w:rsidP="00C90434">
      <w:pPr>
        <w:pStyle w:val="Nagwek2"/>
      </w:pPr>
      <w:bookmarkStart w:id="155" w:name="_Toc153972538"/>
      <w:r>
        <w:t>Zarejestrowanie repozytorium</w:t>
      </w:r>
      <w:bookmarkEnd w:id="155"/>
    </w:p>
    <w:p w14:paraId="1C16ED36" w14:textId="6B35F48F" w:rsidR="00363388" w:rsidRDefault="00363388" w:rsidP="00363388">
      <w:r>
        <w:rPr>
          <w:lang w:eastAsia="pl-PL"/>
        </w:rPr>
        <w:t xml:space="preserve">System P1 udostępnia usługę </w:t>
      </w:r>
      <w:proofErr w:type="spellStart"/>
      <w:r w:rsidRPr="00363388">
        <w:rPr>
          <w:i/>
          <w:lang w:eastAsia="pl-PL"/>
        </w:rPr>
        <w:t>RejestrowanieDanychDostepowychRepozytorium</w:t>
      </w:r>
      <w:proofErr w:type="spellEnd"/>
      <w:r>
        <w:rPr>
          <w:lang w:eastAsia="pl-PL"/>
        </w:rPr>
        <w:t xml:space="preserve"> wraz z operacją </w:t>
      </w:r>
      <w:proofErr w:type="spellStart"/>
      <w:r w:rsidRPr="003A7F9E">
        <w:rPr>
          <w:i/>
          <w:lang w:eastAsia="pl-PL"/>
        </w:rPr>
        <w:t>rejestrujRepozytorium</w:t>
      </w:r>
      <w:proofErr w:type="spellEnd"/>
      <w:r>
        <w:rPr>
          <w:lang w:eastAsia="pl-PL"/>
        </w:rPr>
        <w:t xml:space="preserve"> umożliwiającą zarejestrowanie przez system podmiotu leczniczego</w:t>
      </w:r>
      <w:r w:rsidDel="002F75E5">
        <w:rPr>
          <w:lang w:eastAsia="pl-PL"/>
        </w:rPr>
        <w:t xml:space="preserve"> </w:t>
      </w:r>
      <w:r>
        <w:rPr>
          <w:lang w:eastAsia="pl-PL"/>
        </w:rPr>
        <w:t>repozytorium. Usługa nadaje unikalny identyfikator dla repozytorium, który umożliwi wskazanie miejsca przechowywania treści dokumentów zaindeksowanych w Domenie Podmiotu oraz Domenie Krajowej.</w:t>
      </w:r>
    </w:p>
    <w:p w14:paraId="3696EBF6" w14:textId="77777777" w:rsidR="00363388" w:rsidRDefault="00363388" w:rsidP="00363388">
      <w:r>
        <w:rPr>
          <w:lang w:eastAsia="pl-PL"/>
        </w:rPr>
        <w:t>W celu zarejestrowania repozytorium, system podmiotu leczniczego</w:t>
      </w:r>
      <w:r w:rsidDel="002F75E5">
        <w:rPr>
          <w:lang w:eastAsia="pl-PL"/>
        </w:rPr>
        <w:t xml:space="preserve"> </w:t>
      </w:r>
      <w:r>
        <w:rPr>
          <w:lang w:eastAsia="pl-PL"/>
        </w:rPr>
        <w:t>musi wysłać żądanie do systemu P1, które będzie zawierało:</w:t>
      </w:r>
    </w:p>
    <w:p w14:paraId="56E710CF" w14:textId="77777777" w:rsidR="00363388" w:rsidRDefault="00363388" w:rsidP="00363388">
      <w:pPr>
        <w:pStyle w:val="Akapitzlist"/>
        <w:numPr>
          <w:ilvl w:val="0"/>
          <w:numId w:val="34"/>
        </w:numPr>
      </w:pPr>
      <w:r>
        <w:rPr>
          <w:lang w:eastAsia="pl-PL"/>
        </w:rPr>
        <w:t xml:space="preserve">opcjonalnie parametr </w:t>
      </w:r>
      <w:proofErr w:type="spellStart"/>
      <w:r w:rsidRPr="003A7F9E">
        <w:rPr>
          <w:i/>
          <w:lang w:eastAsia="pl-PL"/>
        </w:rPr>
        <w:t>wymusUtworzenieNowegoRepozytorium</w:t>
      </w:r>
      <w:proofErr w:type="spellEnd"/>
      <w:r>
        <w:rPr>
          <w:lang w:eastAsia="pl-PL"/>
        </w:rPr>
        <w:t>, który wymusi zarejestrowanie nowego repozytorium dla Usługodawcy</w:t>
      </w:r>
    </w:p>
    <w:p w14:paraId="160A16BC" w14:textId="797CCA3C" w:rsidR="00363388" w:rsidRPr="009958FB" w:rsidRDefault="00363388" w:rsidP="00C20761">
      <w:r>
        <w:t>Wartość parametru równa „</w:t>
      </w:r>
      <w:proofErr w:type="spellStart"/>
      <w:r>
        <w:t>true</w:t>
      </w:r>
      <w:proofErr w:type="spellEnd"/>
      <w:r>
        <w:t xml:space="preserve">” pozwala na zarejestrowanie kolejnego repozytorium dla </w:t>
      </w:r>
      <w:r>
        <w:rPr>
          <w:lang w:eastAsia="pl-PL"/>
        </w:rPr>
        <w:t>systemu podmiotu leczniczego</w:t>
      </w:r>
      <w:r>
        <w:t>.</w:t>
      </w:r>
    </w:p>
    <w:p w14:paraId="77930989" w14:textId="4D09AEF7" w:rsidR="00C90434" w:rsidRDefault="00C90434" w:rsidP="00C90434">
      <w:pPr>
        <w:pStyle w:val="Nagwek2"/>
      </w:pPr>
      <w:bookmarkStart w:id="156" w:name="_Toc153972539"/>
      <w:r>
        <w:lastRenderedPageBreak/>
        <w:t>Zarejestrowanie danych dostępowych repozytorium</w:t>
      </w:r>
      <w:bookmarkEnd w:id="156"/>
    </w:p>
    <w:p w14:paraId="57D8714E" w14:textId="32377311" w:rsidR="00363388" w:rsidRDefault="00363388" w:rsidP="00363388">
      <w:r>
        <w:rPr>
          <w:lang w:eastAsia="pl-PL"/>
        </w:rPr>
        <w:t xml:space="preserve">System P1 udostępnia usługę </w:t>
      </w:r>
      <w:proofErr w:type="spellStart"/>
      <w:r w:rsidRPr="00363388">
        <w:rPr>
          <w:i/>
          <w:lang w:eastAsia="pl-PL"/>
        </w:rPr>
        <w:t>RejestrowanieDanychDostepowychRepozytorium</w:t>
      </w:r>
      <w:proofErr w:type="spellEnd"/>
      <w:r>
        <w:rPr>
          <w:lang w:eastAsia="pl-PL"/>
        </w:rPr>
        <w:t xml:space="preserve"> wraz z</w:t>
      </w:r>
      <w:r w:rsidR="00520458">
        <w:rPr>
          <w:lang w:eastAsia="pl-PL"/>
        </w:rPr>
        <w:t> </w:t>
      </w:r>
      <w:r>
        <w:rPr>
          <w:lang w:eastAsia="pl-PL"/>
        </w:rPr>
        <w:t xml:space="preserve">operacją </w:t>
      </w:r>
      <w:proofErr w:type="spellStart"/>
      <w:r w:rsidRPr="001B633D">
        <w:rPr>
          <w:i/>
          <w:lang w:eastAsia="pl-PL"/>
        </w:rPr>
        <w:t>rejestrujDaneDostepowe</w:t>
      </w:r>
      <w:proofErr w:type="spellEnd"/>
      <w:r>
        <w:rPr>
          <w:lang w:eastAsia="pl-PL"/>
        </w:rPr>
        <w:t xml:space="preserve"> umożliwiającą zarejestrowanie danych dostępowych repozytorium. Usługa pozwoli repozytoriom dokumentacji medycznej umieszczenie w P1 informacji, które umożliwią pobranie dokumentacji przez systemy podmiotów leczniczych.</w:t>
      </w:r>
    </w:p>
    <w:p w14:paraId="257F9767" w14:textId="77777777" w:rsidR="00363388" w:rsidRDefault="00363388" w:rsidP="00363388">
      <w:r>
        <w:rPr>
          <w:lang w:eastAsia="pl-PL"/>
        </w:rPr>
        <w:t>W celu zarejestrowania danych dostępowych, system podmiotu leczniczego</w:t>
      </w:r>
      <w:r w:rsidDel="002F75E5">
        <w:rPr>
          <w:lang w:eastAsia="pl-PL"/>
        </w:rPr>
        <w:t xml:space="preserve"> </w:t>
      </w:r>
      <w:r>
        <w:rPr>
          <w:lang w:eastAsia="pl-PL"/>
        </w:rPr>
        <w:t>musi wysłać żądanie do systemu P1, które będzie zawierało:</w:t>
      </w:r>
    </w:p>
    <w:p w14:paraId="2AE00AA2" w14:textId="77777777" w:rsidR="00363388" w:rsidRDefault="00363388" w:rsidP="00363388">
      <w:pPr>
        <w:pStyle w:val="Akapitzlist"/>
        <w:numPr>
          <w:ilvl w:val="0"/>
          <w:numId w:val="34"/>
        </w:numPr>
      </w:pPr>
      <w:r>
        <w:rPr>
          <w:lang w:eastAsia="pl-PL"/>
        </w:rPr>
        <w:t>unikalny identyfikator repozytorium</w:t>
      </w:r>
    </w:p>
    <w:p w14:paraId="7004B5E0" w14:textId="77777777" w:rsidR="00363388" w:rsidRDefault="00363388" w:rsidP="00363388">
      <w:pPr>
        <w:pStyle w:val="Akapitzlist"/>
        <w:numPr>
          <w:ilvl w:val="0"/>
          <w:numId w:val="34"/>
        </w:numPr>
      </w:pPr>
      <w:r>
        <w:rPr>
          <w:lang w:eastAsia="pl-PL"/>
        </w:rPr>
        <w:t>parametry lub zestawy parametrów, które opisują wszystkie kluczowe informacje umożliwiające innym systemom dostęp do usługi repozytorium</w:t>
      </w:r>
    </w:p>
    <w:p w14:paraId="7FC24815" w14:textId="601B9115" w:rsidR="00363388" w:rsidRDefault="00363388" w:rsidP="00363388">
      <w:pPr>
        <w:rPr>
          <w:lang w:eastAsia="pl-PL"/>
        </w:rPr>
      </w:pPr>
      <w:r w:rsidRPr="4F6DB2C4">
        <w:rPr>
          <w:lang w:eastAsia="pl-PL"/>
        </w:rPr>
        <w:t xml:space="preserve">W szczególności system podmiotu leczniczego musi przekazać parametr określający adres usługi: </w:t>
      </w:r>
      <w:r>
        <w:rPr>
          <w:lang w:eastAsia="pl-PL"/>
        </w:rPr>
        <w:t>„</w:t>
      </w:r>
      <w:r w:rsidRPr="00ED3DBD">
        <w:rPr>
          <w:i/>
          <w:lang w:eastAsia="pl-PL"/>
        </w:rPr>
        <w:t>urn:csioz:p1:daneDostepowe:adresUslugi</w:t>
      </w:r>
      <w:r>
        <w:rPr>
          <w:lang w:eastAsia="pl-PL"/>
        </w:rPr>
        <w:t>”</w:t>
      </w:r>
      <w:r w:rsidRPr="4F6DB2C4">
        <w:rPr>
          <w:lang w:eastAsia="pl-PL"/>
        </w:rPr>
        <w:t>.</w:t>
      </w:r>
    </w:p>
    <w:p w14:paraId="5B545B9E" w14:textId="7E7F0D0E" w:rsidR="00363388" w:rsidRDefault="00363388" w:rsidP="00363388">
      <w:pPr>
        <w:rPr>
          <w:lang w:eastAsia="pl-PL"/>
        </w:rPr>
      </w:pPr>
      <w:r w:rsidRPr="4F6DB2C4">
        <w:rPr>
          <w:rFonts w:eastAsia="Arial"/>
          <w:szCs w:val="22"/>
        </w:rPr>
        <w:t xml:space="preserve">Zarejestrowany adres usługi </w:t>
      </w:r>
      <w:r>
        <w:rPr>
          <w:lang w:eastAsia="pl-PL"/>
        </w:rPr>
        <w:t>„</w:t>
      </w:r>
      <w:r w:rsidRPr="003214A1">
        <w:rPr>
          <w:i/>
          <w:lang w:eastAsia="pl-PL"/>
        </w:rPr>
        <w:t>urn:csioz:p1:daneDostepowe:adresUslugi</w:t>
      </w:r>
      <w:r>
        <w:rPr>
          <w:lang w:eastAsia="pl-PL"/>
        </w:rPr>
        <w:t>”</w:t>
      </w:r>
      <w:r w:rsidRPr="4F6DB2C4">
        <w:rPr>
          <w:rFonts w:eastAsia="Arial"/>
          <w:szCs w:val="22"/>
        </w:rPr>
        <w:t xml:space="preserve"> może zostać przypisany do wielu identyfikatorów repozytoriów w rejestrze P1</w:t>
      </w:r>
      <w:r w:rsidRPr="4F6DB2C4">
        <w:rPr>
          <w:lang w:eastAsia="pl-PL"/>
        </w:rPr>
        <w:t>. Adres usługi musi występować w sieci publicznej.</w:t>
      </w:r>
    </w:p>
    <w:p w14:paraId="6B24DBCD" w14:textId="0241AC8C" w:rsidR="00363388" w:rsidRDefault="00363388" w:rsidP="00363388">
      <w:r>
        <w:t>W przypadku korzystania z Systemu RED, systemy podmiotów leczniczych muszą wskazywać publiczny adres usługi pobrania treści</w:t>
      </w:r>
      <w:r w:rsidR="002F3A90">
        <w:t xml:space="preserve"> dokumentu (ITI-43), która jest udostępniana przez RED.</w:t>
      </w:r>
    </w:p>
    <w:p w14:paraId="4E4B9E54" w14:textId="607983CF" w:rsidR="00363388" w:rsidRDefault="00363388" w:rsidP="00363388">
      <w:r w:rsidRPr="4F6DB2C4">
        <w:rPr>
          <w:lang w:eastAsia="pl-PL"/>
        </w:rPr>
        <w:t xml:space="preserve">Dane dostępowe mogą być modyfikowane przy pomocy </w:t>
      </w:r>
      <w:r w:rsidR="00B230A8">
        <w:rPr>
          <w:lang w:eastAsia="pl-PL"/>
        </w:rPr>
        <w:t>opisywanej</w:t>
      </w:r>
      <w:r w:rsidRPr="4F6DB2C4">
        <w:rPr>
          <w:lang w:eastAsia="pl-PL"/>
        </w:rPr>
        <w:t xml:space="preserve"> </w:t>
      </w:r>
      <w:r w:rsidR="00B230A8">
        <w:rPr>
          <w:lang w:eastAsia="pl-PL"/>
        </w:rPr>
        <w:t>operacji</w:t>
      </w:r>
      <w:r w:rsidRPr="4F6DB2C4">
        <w:rPr>
          <w:lang w:eastAsia="pl-PL"/>
        </w:rPr>
        <w:t>.</w:t>
      </w:r>
    </w:p>
    <w:p w14:paraId="078A1872" w14:textId="4605E5DD" w:rsidR="00363388" w:rsidRPr="00AB47B7" w:rsidRDefault="00363388" w:rsidP="00AB47B7">
      <w:pPr>
        <w:rPr>
          <w:lang w:eastAsia="pl-PL"/>
        </w:rPr>
      </w:pPr>
      <w:r w:rsidRPr="4F6DB2C4">
        <w:rPr>
          <w:rFonts w:eastAsia="Arial"/>
          <w:szCs w:val="22"/>
        </w:rPr>
        <w:t>Dane dostępowe danego repozytorium mogą być modyfikowane tylko przez podmiot, który zarejestrował repozytorium</w:t>
      </w:r>
      <w:r w:rsidRPr="4F6DB2C4">
        <w:rPr>
          <w:lang w:eastAsia="pl-PL"/>
        </w:rPr>
        <w:t>.</w:t>
      </w:r>
    </w:p>
    <w:p w14:paraId="56E8A8A4" w14:textId="4DCE1F49" w:rsidR="000C4EDF" w:rsidRDefault="000C4EDF" w:rsidP="00A71DF6">
      <w:pPr>
        <w:pStyle w:val="Nagwek1"/>
        <w:numPr>
          <w:ilvl w:val="0"/>
          <w:numId w:val="19"/>
        </w:numPr>
        <w:spacing w:line="288" w:lineRule="auto"/>
      </w:pPr>
      <w:bookmarkStart w:id="157" w:name="_Toc153972540"/>
      <w:r>
        <w:lastRenderedPageBreak/>
        <w:t>Wymiana EDM</w:t>
      </w:r>
      <w:bookmarkEnd w:id="157"/>
    </w:p>
    <w:p w14:paraId="369A6D40" w14:textId="77777777" w:rsidR="000C4EDF" w:rsidRDefault="000C4EDF" w:rsidP="00A71DF6">
      <w:pPr>
        <w:pStyle w:val="Nagwek2"/>
        <w:numPr>
          <w:ilvl w:val="1"/>
          <w:numId w:val="19"/>
        </w:numPr>
      </w:pPr>
      <w:bookmarkStart w:id="158" w:name="_Toc153972541"/>
      <w:r>
        <w:t>Wymagania dla stron uczestniczących w wymianie</w:t>
      </w:r>
      <w:bookmarkEnd w:id="158"/>
    </w:p>
    <w:p w14:paraId="5D5E09A3" w14:textId="77777777" w:rsidR="000C4EDF" w:rsidRDefault="000C4EDF" w:rsidP="000C4EDF">
      <w:r>
        <w:t xml:space="preserve"> Systemy podmiotów leczniczych korzystające z obszaru RED powinny:</w:t>
      </w:r>
    </w:p>
    <w:p w14:paraId="7BA4A6CD" w14:textId="77777777" w:rsidR="000C4EDF" w:rsidRPr="001D3DA7" w:rsidRDefault="000C4EDF" w:rsidP="00A71DF6">
      <w:pPr>
        <w:pStyle w:val="Akapitzlist"/>
        <w:numPr>
          <w:ilvl w:val="0"/>
          <w:numId w:val="44"/>
        </w:numPr>
        <w:rPr>
          <w:rFonts w:eastAsia="Calibri" w:cs="Calibri"/>
          <w:szCs w:val="22"/>
        </w:rPr>
      </w:pPr>
      <w:r>
        <w:t>Zabezpieczyć komunikację zgodnie wymaganiami przedstawionymi w rozdziale „</w:t>
      </w:r>
      <w:r>
        <w:fldChar w:fldCharType="begin"/>
      </w:r>
      <w:r>
        <w:instrText xml:space="preserve"> REF _Ref18911745 \h </w:instrText>
      </w:r>
      <w:r>
        <w:fldChar w:fldCharType="separate"/>
      </w:r>
      <w:r>
        <w:t>Integralność danych</w:t>
      </w:r>
      <w:r>
        <w:fldChar w:fldCharType="end"/>
      </w:r>
      <w:r>
        <w:t>”.</w:t>
      </w:r>
    </w:p>
    <w:p w14:paraId="769FF896" w14:textId="77777777" w:rsidR="000C4EDF" w:rsidRPr="001D3DA7" w:rsidRDefault="000C4EDF" w:rsidP="00A71DF6">
      <w:pPr>
        <w:pStyle w:val="Akapitzlist"/>
        <w:numPr>
          <w:ilvl w:val="0"/>
          <w:numId w:val="44"/>
        </w:numPr>
        <w:rPr>
          <w:rFonts w:eastAsia="Calibri" w:cs="Calibri"/>
          <w:szCs w:val="22"/>
        </w:rPr>
      </w:pPr>
      <w:r>
        <w:t>Zarejestrować repozytorium logiczne zgodnie z procesem opisanym w rozdziale „</w:t>
      </w:r>
      <w:r>
        <w:fldChar w:fldCharType="begin"/>
      </w:r>
      <w:r>
        <w:instrText xml:space="preserve"> REF _Ref139014609 \h </w:instrText>
      </w:r>
      <w:r>
        <w:fldChar w:fldCharType="separate"/>
      </w:r>
      <w:r>
        <w:t>Zarejestrowanie repozytorium EDM</w:t>
      </w:r>
      <w:r>
        <w:fldChar w:fldCharType="end"/>
      </w:r>
      <w:r>
        <w:t>”.</w:t>
      </w:r>
    </w:p>
    <w:p w14:paraId="721084E8" w14:textId="6853750F" w:rsidR="000C4EDF" w:rsidRPr="001D3DA7" w:rsidRDefault="000C4EDF" w:rsidP="44B9C160">
      <w:pPr>
        <w:pStyle w:val="Akapitzlist"/>
        <w:numPr>
          <w:ilvl w:val="0"/>
          <w:numId w:val="44"/>
        </w:numPr>
        <w:rPr>
          <w:rFonts w:eastAsia="Calibri" w:cs="Calibri"/>
        </w:rPr>
      </w:pPr>
      <w:r>
        <w:t>Realizować procesy:</w:t>
      </w:r>
    </w:p>
    <w:p w14:paraId="7EC7A034" w14:textId="77777777" w:rsidR="000C4EDF" w:rsidRPr="001D3DA7" w:rsidRDefault="000C4EDF" w:rsidP="00A71DF6">
      <w:pPr>
        <w:pStyle w:val="Akapitzlist"/>
        <w:numPr>
          <w:ilvl w:val="1"/>
          <w:numId w:val="44"/>
        </w:numPr>
        <w:rPr>
          <w:rFonts w:eastAsia="Calibri" w:cs="Calibri"/>
          <w:szCs w:val="22"/>
        </w:rPr>
      </w:pPr>
      <w:r>
        <w:t>Przekazania dokumentu EDM wraz z metadanymi zgodnie z opisem w rozdziale „</w:t>
      </w:r>
      <w:r>
        <w:fldChar w:fldCharType="begin"/>
      </w:r>
      <w:r>
        <w:instrText xml:space="preserve"> REF _Ref139014686 \h </w:instrText>
      </w:r>
      <w:r>
        <w:fldChar w:fldCharType="separate"/>
      </w:r>
      <w:r>
        <w:t>Przekazanie dokumentu EDM razem z metadanymi</w:t>
      </w:r>
      <w:r>
        <w:fldChar w:fldCharType="end"/>
      </w:r>
      <w:r>
        <w:t xml:space="preserve">”. </w:t>
      </w:r>
    </w:p>
    <w:p w14:paraId="4B59E8B2" w14:textId="77777777" w:rsidR="000C4EDF" w:rsidRPr="001D3DA7" w:rsidRDefault="000C4EDF" w:rsidP="00A71DF6">
      <w:pPr>
        <w:pStyle w:val="Akapitzlist"/>
        <w:numPr>
          <w:ilvl w:val="1"/>
          <w:numId w:val="44"/>
        </w:numPr>
        <w:rPr>
          <w:rFonts w:eastAsia="Calibri" w:cs="Calibri"/>
          <w:szCs w:val="22"/>
        </w:rPr>
      </w:pPr>
      <w:r>
        <w:t>Wyszukiwania oraz pobierania dokumentu EDM z Domeny Podmiotu zgodnie z opisem w rozdziale „</w:t>
      </w:r>
      <w:r>
        <w:fldChar w:fldCharType="begin"/>
      </w:r>
      <w:r>
        <w:instrText xml:space="preserve"> REF _Ref139014739 \h </w:instrText>
      </w:r>
      <w:r>
        <w:fldChar w:fldCharType="separate"/>
      </w:r>
      <w:r>
        <w:t>Wyszukanie o pobranie EDM z Domeny Podmiotu</w:t>
      </w:r>
      <w:r>
        <w:fldChar w:fldCharType="end"/>
      </w:r>
      <w:r>
        <w:t>”.</w:t>
      </w:r>
    </w:p>
    <w:p w14:paraId="5340CD9A" w14:textId="77777777" w:rsidR="000C4EDF" w:rsidRDefault="000C4EDF" w:rsidP="00A71DF6">
      <w:pPr>
        <w:pStyle w:val="Akapitzlist"/>
        <w:numPr>
          <w:ilvl w:val="1"/>
          <w:numId w:val="44"/>
        </w:numPr>
        <w:rPr>
          <w:rFonts w:eastAsia="Calibri" w:cs="Calibri"/>
          <w:szCs w:val="22"/>
        </w:rPr>
      </w:pPr>
      <w:r>
        <w:t>Aktualizacji metadanych EDM zgodnie z opisem w rozdziale „</w:t>
      </w:r>
      <w:r>
        <w:fldChar w:fldCharType="begin"/>
      </w:r>
      <w:r>
        <w:instrText xml:space="preserve"> REF _Ref139014818 \h </w:instrText>
      </w:r>
      <w:r>
        <w:fldChar w:fldCharType="separate"/>
      </w:r>
      <w:r>
        <w:t>Aktualizacja metadanych EDM</w:t>
      </w:r>
      <w:r>
        <w:fldChar w:fldCharType="end"/>
      </w:r>
      <w:r>
        <w:t>”.</w:t>
      </w:r>
      <w:r>
        <w:fldChar w:fldCharType="begin"/>
      </w:r>
      <w:r>
        <w:instrText xml:space="preserve"> REF _Ref18911745 \r \h </w:instrText>
      </w:r>
      <w:r>
        <w:fldChar w:fldCharType="end"/>
      </w:r>
    </w:p>
    <w:p w14:paraId="781C7E15" w14:textId="77777777" w:rsidR="000C4EDF" w:rsidRDefault="000C4EDF" w:rsidP="00A71DF6">
      <w:pPr>
        <w:pStyle w:val="Nagwek2"/>
        <w:numPr>
          <w:ilvl w:val="1"/>
          <w:numId w:val="19"/>
        </w:numPr>
      </w:pPr>
      <w:bookmarkStart w:id="159" w:name="_Ref139014609"/>
      <w:bookmarkStart w:id="160" w:name="_Toc153972542"/>
      <w:r>
        <w:t>Zarejestrowanie repozytorium EDM</w:t>
      </w:r>
      <w:bookmarkEnd w:id="159"/>
      <w:bookmarkEnd w:id="160"/>
    </w:p>
    <w:p w14:paraId="781DF678" w14:textId="77777777" w:rsidR="000C4EDF" w:rsidRDefault="000C4EDF" w:rsidP="000C4EDF">
      <w:pPr>
        <w:rPr>
          <w:lang w:eastAsia="pl-PL"/>
        </w:rPr>
      </w:pPr>
      <w:r>
        <w:rPr>
          <w:lang w:eastAsia="pl-PL"/>
        </w:rPr>
        <w:t>Komunikacja między systemem podmiotu a P1 wygląda następująco:</w:t>
      </w:r>
    </w:p>
    <w:p w14:paraId="308549C3" w14:textId="77777777" w:rsidR="000C4EDF" w:rsidRDefault="000C4EDF" w:rsidP="00A71DF6">
      <w:pPr>
        <w:pStyle w:val="Akapitzlist"/>
        <w:numPr>
          <w:ilvl w:val="0"/>
          <w:numId w:val="48"/>
        </w:numPr>
        <w:rPr>
          <w:lang w:eastAsia="pl-PL"/>
        </w:rPr>
      </w:pPr>
      <w:r>
        <w:rPr>
          <w:lang w:eastAsia="pl-PL"/>
        </w:rPr>
        <w:t xml:space="preserve">System podmiotu leczniczego wysyła żądanie zarejestrowania repozytorium. </w:t>
      </w:r>
    </w:p>
    <w:p w14:paraId="046B9489" w14:textId="77777777" w:rsidR="000C4EDF" w:rsidRDefault="000C4EDF" w:rsidP="00A71DF6">
      <w:pPr>
        <w:pStyle w:val="Akapitzlist"/>
        <w:numPr>
          <w:ilvl w:val="0"/>
          <w:numId w:val="48"/>
        </w:numPr>
        <w:rPr>
          <w:lang w:eastAsia="pl-PL"/>
        </w:rPr>
      </w:pPr>
      <w:r>
        <w:rPr>
          <w:lang w:eastAsia="pl-PL"/>
        </w:rPr>
        <w:t>System P1 w odpowiedzi przekazuje wynik operacji oraz identyfikator repozytorium.</w:t>
      </w:r>
    </w:p>
    <w:p w14:paraId="2E2E0551" w14:textId="77777777" w:rsidR="000C4EDF" w:rsidRDefault="000C4EDF" w:rsidP="00A71DF6">
      <w:pPr>
        <w:pStyle w:val="Akapitzlist"/>
        <w:numPr>
          <w:ilvl w:val="0"/>
          <w:numId w:val="48"/>
        </w:numPr>
        <w:rPr>
          <w:lang w:eastAsia="pl-PL"/>
        </w:rPr>
      </w:pPr>
      <w:r>
        <w:rPr>
          <w:lang w:eastAsia="pl-PL"/>
        </w:rPr>
        <w:t>System podmiotu leczniczego wysyła żądanie zarejestrowania danych dostępowych. W żądaniu przekazuje otrzymany identyfikator repozytorium oraz publiczny adres usługi pobrania dokumentu EDM (ITI-43) udostępnianej przez obszar RED.</w:t>
      </w:r>
    </w:p>
    <w:p w14:paraId="368EBB16" w14:textId="77777777" w:rsidR="000C4EDF" w:rsidRDefault="000C4EDF" w:rsidP="00A71DF6">
      <w:pPr>
        <w:pStyle w:val="Akapitzlist"/>
        <w:numPr>
          <w:ilvl w:val="0"/>
          <w:numId w:val="48"/>
        </w:numPr>
        <w:rPr>
          <w:lang w:eastAsia="pl-PL"/>
        </w:rPr>
      </w:pPr>
      <w:r>
        <w:rPr>
          <w:lang w:eastAsia="pl-PL"/>
        </w:rPr>
        <w:t>System P1 w odpowiedzi przekazuje wynik operacji.</w:t>
      </w:r>
    </w:p>
    <w:p w14:paraId="0CAF63F6" w14:textId="77777777" w:rsidR="00922C49" w:rsidRDefault="000C4EDF" w:rsidP="00AB47B7">
      <w:pPr>
        <w:keepNext/>
      </w:pPr>
      <w:r>
        <w:rPr>
          <w:noProof/>
          <w:lang w:eastAsia="pl-PL"/>
        </w:rPr>
        <w:lastRenderedPageBreak/>
        <w:drawing>
          <wp:inline distT="0" distB="0" distL="0" distR="0" wp14:anchorId="7710F5B4" wp14:editId="60AF048F">
            <wp:extent cx="5760720" cy="423608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arejestrowanie repozytorium EDM.png"/>
                    <pic:cNvPicPr/>
                  </pic:nvPicPr>
                  <pic:blipFill>
                    <a:blip r:embed="rId16">
                      <a:extLst>
                        <a:ext uri="{28A0092B-C50C-407E-A947-70E740481C1C}">
                          <a14:useLocalDpi xmlns:a14="http://schemas.microsoft.com/office/drawing/2010/main" val="0"/>
                        </a:ext>
                      </a:extLst>
                    </a:blip>
                    <a:stretch>
                      <a:fillRect/>
                    </a:stretch>
                  </pic:blipFill>
                  <pic:spPr>
                    <a:xfrm>
                      <a:off x="0" y="0"/>
                      <a:ext cx="5760720" cy="4236085"/>
                    </a:xfrm>
                    <a:prstGeom prst="rect">
                      <a:avLst/>
                    </a:prstGeom>
                  </pic:spPr>
                </pic:pic>
              </a:graphicData>
            </a:graphic>
          </wp:inline>
        </w:drawing>
      </w:r>
    </w:p>
    <w:p w14:paraId="1CABF97C" w14:textId="2BC9C388" w:rsidR="000C4EDF" w:rsidRDefault="00922C49" w:rsidP="00AB47B7">
      <w:pPr>
        <w:pStyle w:val="Legenda"/>
        <w:jc w:val="both"/>
      </w:pPr>
      <w:bookmarkStart w:id="161" w:name="_Toc139543819"/>
      <w:r>
        <w:t xml:space="preserve">Rysunek </w:t>
      </w:r>
      <w:r>
        <w:fldChar w:fldCharType="begin"/>
      </w:r>
      <w:r>
        <w:instrText>SEQ Rysunek \* ARABIC</w:instrText>
      </w:r>
      <w:r>
        <w:fldChar w:fldCharType="separate"/>
      </w:r>
      <w:r w:rsidR="0000340A">
        <w:rPr>
          <w:noProof/>
        </w:rPr>
        <w:t>2</w:t>
      </w:r>
      <w:r>
        <w:fldChar w:fldCharType="end"/>
      </w:r>
      <w:r>
        <w:t>. Diagram sekwencji opisujący rejestrowanie repozytorium oraz danych dostępowych</w:t>
      </w:r>
      <w:bookmarkEnd w:id="161"/>
    </w:p>
    <w:p w14:paraId="0C8ED042" w14:textId="77777777" w:rsidR="000C4EDF" w:rsidRPr="00B20BE2" w:rsidRDefault="000C4EDF" w:rsidP="000C4EDF">
      <w:pPr>
        <w:rPr>
          <w:lang w:eastAsia="pl-PL"/>
        </w:rPr>
      </w:pPr>
    </w:p>
    <w:p w14:paraId="5DD82F05" w14:textId="77777777" w:rsidR="000C4EDF" w:rsidRDefault="000C4EDF" w:rsidP="00A71DF6">
      <w:pPr>
        <w:pStyle w:val="Nagwek2"/>
        <w:numPr>
          <w:ilvl w:val="1"/>
          <w:numId w:val="19"/>
        </w:numPr>
      </w:pPr>
      <w:bookmarkStart w:id="162" w:name="_Ref139014686"/>
      <w:bookmarkStart w:id="163" w:name="_Toc153972543"/>
      <w:r>
        <w:t>Przekazanie dokumentu EDM razem z metadanymi</w:t>
      </w:r>
      <w:bookmarkEnd w:id="162"/>
      <w:bookmarkEnd w:id="163"/>
    </w:p>
    <w:p w14:paraId="4990B1C0" w14:textId="77777777" w:rsidR="000C4EDF" w:rsidRDefault="000C4EDF" w:rsidP="000C4EDF">
      <w:pPr>
        <w:rPr>
          <w:lang w:eastAsia="pl-PL"/>
        </w:rPr>
      </w:pPr>
      <w:r>
        <w:rPr>
          <w:lang w:eastAsia="pl-PL"/>
        </w:rPr>
        <w:t>Komunikacja między systemem podmiotu a P1 i obszarem RED wygląda następująco:</w:t>
      </w:r>
    </w:p>
    <w:p w14:paraId="4EFFF1E9" w14:textId="77777777" w:rsidR="000C4EDF" w:rsidRDefault="000C4EDF" w:rsidP="00A71DF6">
      <w:pPr>
        <w:pStyle w:val="Akapitzlist"/>
        <w:numPr>
          <w:ilvl w:val="0"/>
          <w:numId w:val="49"/>
        </w:numPr>
        <w:rPr>
          <w:lang w:eastAsia="pl-PL"/>
        </w:rPr>
      </w:pPr>
      <w:r>
        <w:rPr>
          <w:lang w:eastAsia="pl-PL"/>
        </w:rPr>
        <w:t xml:space="preserve">W przypadku kiedy system podmiotu leczniczego nie posiada ważnego </w:t>
      </w:r>
      <w:proofErr w:type="spellStart"/>
      <w:r>
        <w:rPr>
          <w:lang w:eastAsia="pl-PL"/>
        </w:rPr>
        <w:t>tokena</w:t>
      </w:r>
      <w:proofErr w:type="spellEnd"/>
      <w:r>
        <w:rPr>
          <w:lang w:eastAsia="pl-PL"/>
        </w:rPr>
        <w:t xml:space="preserve"> dostępowego, wysyła żądanie wygenerowania </w:t>
      </w:r>
      <w:proofErr w:type="spellStart"/>
      <w:r>
        <w:rPr>
          <w:lang w:eastAsia="pl-PL"/>
        </w:rPr>
        <w:t>tokena</w:t>
      </w:r>
      <w:proofErr w:type="spellEnd"/>
      <w:r>
        <w:rPr>
          <w:lang w:eastAsia="pl-PL"/>
        </w:rPr>
        <w:t xml:space="preserve"> SAML. W żądaniu przekazuje atrybuty zgodnie z rozdziałem „</w:t>
      </w:r>
      <w:proofErr w:type="spellStart"/>
      <w:r>
        <w:rPr>
          <w:lang w:eastAsia="pl-PL"/>
        </w:rPr>
        <w:fldChar w:fldCharType="begin"/>
      </w:r>
      <w:r>
        <w:rPr>
          <w:lang w:eastAsia="pl-PL"/>
        </w:rPr>
        <w:instrText xml:space="preserve"> REF _Ref19709926 \h </w:instrText>
      </w:r>
      <w:r>
        <w:rPr>
          <w:lang w:eastAsia="pl-PL"/>
        </w:rPr>
      </w:r>
      <w:r>
        <w:rPr>
          <w:lang w:eastAsia="pl-PL"/>
        </w:rPr>
        <w:fldChar w:fldCharType="separate"/>
      </w:r>
      <w:r>
        <w:t>Token</w:t>
      </w:r>
      <w:proofErr w:type="spellEnd"/>
      <w:r>
        <w:t xml:space="preserve"> SAML</w:t>
      </w:r>
      <w:r>
        <w:rPr>
          <w:lang w:eastAsia="pl-PL"/>
        </w:rPr>
        <w:fldChar w:fldCharType="end"/>
      </w:r>
      <w:r>
        <w:rPr>
          <w:lang w:eastAsia="pl-PL"/>
        </w:rPr>
        <w:t>”.</w:t>
      </w:r>
    </w:p>
    <w:p w14:paraId="4BF04558" w14:textId="77777777" w:rsidR="000C4EDF" w:rsidRDefault="000C4EDF" w:rsidP="00A71DF6">
      <w:pPr>
        <w:pStyle w:val="Akapitzlist"/>
        <w:numPr>
          <w:ilvl w:val="0"/>
          <w:numId w:val="49"/>
        </w:numPr>
        <w:rPr>
          <w:lang w:eastAsia="pl-PL"/>
        </w:rPr>
      </w:pPr>
      <w:r>
        <w:rPr>
          <w:lang w:eastAsia="pl-PL"/>
        </w:rPr>
        <w:t xml:space="preserve">W odpowiedzi system P1 zwraca </w:t>
      </w:r>
      <w:proofErr w:type="spellStart"/>
      <w:r>
        <w:rPr>
          <w:lang w:eastAsia="pl-PL"/>
        </w:rPr>
        <w:t>token</w:t>
      </w:r>
      <w:proofErr w:type="spellEnd"/>
      <w:r>
        <w:rPr>
          <w:lang w:eastAsia="pl-PL"/>
        </w:rPr>
        <w:t xml:space="preserve"> dostępowy.</w:t>
      </w:r>
    </w:p>
    <w:p w14:paraId="5BA128AB" w14:textId="77777777" w:rsidR="000C4EDF" w:rsidRDefault="000C4EDF" w:rsidP="00A71DF6">
      <w:pPr>
        <w:pStyle w:val="Akapitzlist"/>
        <w:numPr>
          <w:ilvl w:val="0"/>
          <w:numId w:val="49"/>
        </w:numPr>
        <w:rPr>
          <w:lang w:eastAsia="pl-PL"/>
        </w:rPr>
      </w:pPr>
      <w:r>
        <w:rPr>
          <w:lang w:eastAsia="pl-PL"/>
        </w:rPr>
        <w:lastRenderedPageBreak/>
        <w:t>System podmiotu leczniczego przekazuje dokument EDM oraz jego metadane (możliwe jest przekazanie wielu dokumentów jednocześnie).</w:t>
      </w:r>
    </w:p>
    <w:p w14:paraId="50A210F2" w14:textId="77777777" w:rsidR="000C4EDF" w:rsidRDefault="000C4EDF" w:rsidP="00A71DF6">
      <w:pPr>
        <w:pStyle w:val="Akapitzlist"/>
        <w:numPr>
          <w:ilvl w:val="0"/>
          <w:numId w:val="49"/>
        </w:numPr>
        <w:rPr>
          <w:lang w:eastAsia="pl-PL"/>
        </w:rPr>
      </w:pPr>
      <w:r>
        <w:rPr>
          <w:lang w:eastAsia="pl-PL"/>
        </w:rPr>
        <w:t>Repozytorium EDM zapisuje dokument medyczny.</w:t>
      </w:r>
    </w:p>
    <w:p w14:paraId="7470F22C" w14:textId="77777777" w:rsidR="000C4EDF" w:rsidRDefault="000C4EDF" w:rsidP="00A71DF6">
      <w:pPr>
        <w:pStyle w:val="Akapitzlist"/>
        <w:numPr>
          <w:ilvl w:val="0"/>
          <w:numId w:val="49"/>
        </w:numPr>
        <w:rPr>
          <w:lang w:eastAsia="pl-PL"/>
        </w:rPr>
      </w:pPr>
      <w:r>
        <w:rPr>
          <w:lang w:eastAsia="pl-PL"/>
        </w:rPr>
        <w:t>Repozytorium EDM przekazuje metadane do Rejestru EDM Domeny Podmiotu.</w:t>
      </w:r>
    </w:p>
    <w:p w14:paraId="2C076F28" w14:textId="77777777" w:rsidR="000C4EDF" w:rsidRDefault="000C4EDF" w:rsidP="00A71DF6">
      <w:pPr>
        <w:pStyle w:val="Akapitzlist"/>
        <w:numPr>
          <w:ilvl w:val="0"/>
          <w:numId w:val="49"/>
        </w:numPr>
        <w:rPr>
          <w:lang w:eastAsia="pl-PL"/>
        </w:rPr>
      </w:pPr>
      <w:r>
        <w:rPr>
          <w:lang w:eastAsia="pl-PL"/>
        </w:rPr>
        <w:t>W przypadku dokumentów, które wymagają indeksacji w Centralnym Rejestrze EDM, Rejestr EDM Domeny Podmiotu tworzy zadanie asynchronicznego przekazania metadanych do Centralnego Rejestru EDM.</w:t>
      </w:r>
    </w:p>
    <w:p w14:paraId="34401E09" w14:textId="77777777" w:rsidR="000C4EDF" w:rsidRDefault="000C4EDF" w:rsidP="00A71DF6">
      <w:pPr>
        <w:pStyle w:val="Akapitzlist"/>
        <w:numPr>
          <w:ilvl w:val="0"/>
          <w:numId w:val="49"/>
        </w:numPr>
        <w:rPr>
          <w:lang w:eastAsia="pl-PL"/>
        </w:rPr>
      </w:pPr>
      <w:r>
        <w:rPr>
          <w:lang w:eastAsia="pl-PL"/>
        </w:rPr>
        <w:t>Rejestr EDM Domeny Podmiotu zwraca w odpowiedzi informację o zarejestrowaniu metadanych.</w:t>
      </w:r>
    </w:p>
    <w:p w14:paraId="1ACD0435" w14:textId="77777777" w:rsidR="000C4EDF" w:rsidRDefault="000C4EDF" w:rsidP="00A71DF6">
      <w:pPr>
        <w:pStyle w:val="Akapitzlist"/>
        <w:numPr>
          <w:ilvl w:val="0"/>
          <w:numId w:val="49"/>
        </w:numPr>
        <w:rPr>
          <w:lang w:eastAsia="pl-PL"/>
        </w:rPr>
      </w:pPr>
      <w:r>
        <w:rPr>
          <w:lang w:eastAsia="pl-PL"/>
        </w:rPr>
        <w:t>Repozytorium EDM zwraca informację o zapisaniu dokumentu i jego metadanych.</w:t>
      </w:r>
    </w:p>
    <w:p w14:paraId="430C8DE7" w14:textId="77777777" w:rsidR="00922C49" w:rsidRDefault="000C4EDF" w:rsidP="00DA4E91">
      <w:pPr>
        <w:keepNext/>
      </w:pPr>
      <w:r>
        <w:rPr>
          <w:noProof/>
          <w:lang w:eastAsia="pl-PL"/>
        </w:rPr>
        <w:drawing>
          <wp:inline distT="0" distB="0" distL="0" distR="0" wp14:anchorId="354EB9B1" wp14:editId="1B0A5307">
            <wp:extent cx="5760720" cy="3860165"/>
            <wp:effectExtent l="0" t="0" r="0"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zekazanie dokumentu EDM razem z metadanymi.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760720" cy="3860165"/>
                    </a:xfrm>
                    <a:prstGeom prst="rect">
                      <a:avLst/>
                    </a:prstGeom>
                  </pic:spPr>
                </pic:pic>
              </a:graphicData>
            </a:graphic>
          </wp:inline>
        </w:drawing>
      </w:r>
    </w:p>
    <w:p w14:paraId="46271CED" w14:textId="0D972272" w:rsidR="000C4EDF" w:rsidRDefault="00922C49" w:rsidP="00DB4FE9">
      <w:pPr>
        <w:pStyle w:val="Legenda"/>
        <w:jc w:val="both"/>
      </w:pPr>
      <w:bookmarkStart w:id="164" w:name="_Toc139543820"/>
      <w:r>
        <w:t xml:space="preserve">Rysunek </w:t>
      </w:r>
      <w:r>
        <w:fldChar w:fldCharType="begin"/>
      </w:r>
      <w:r>
        <w:instrText>SEQ Rysunek \* ARABIC</w:instrText>
      </w:r>
      <w:r>
        <w:fldChar w:fldCharType="separate"/>
      </w:r>
      <w:r w:rsidR="0000340A">
        <w:rPr>
          <w:noProof/>
        </w:rPr>
        <w:t>3</w:t>
      </w:r>
      <w:r>
        <w:fldChar w:fldCharType="end"/>
      </w:r>
      <w:r>
        <w:t>. Diagram sekwencji opisujący przekazania dokumentu EDM wraz z metadanymi</w:t>
      </w:r>
      <w:bookmarkEnd w:id="164"/>
    </w:p>
    <w:p w14:paraId="658D885C" w14:textId="77777777" w:rsidR="000C4EDF" w:rsidRPr="00EA567A" w:rsidRDefault="000C4EDF" w:rsidP="000C4EDF">
      <w:pPr>
        <w:rPr>
          <w:lang w:eastAsia="pl-PL"/>
        </w:rPr>
      </w:pPr>
    </w:p>
    <w:p w14:paraId="01B53094" w14:textId="77777777" w:rsidR="000C4EDF" w:rsidRDefault="000C4EDF" w:rsidP="00A71DF6">
      <w:pPr>
        <w:pStyle w:val="Nagwek2"/>
        <w:numPr>
          <w:ilvl w:val="1"/>
          <w:numId w:val="19"/>
        </w:numPr>
      </w:pPr>
      <w:bookmarkStart w:id="165" w:name="_Ref139014739"/>
      <w:bookmarkStart w:id="166" w:name="_Toc153972544"/>
      <w:r>
        <w:lastRenderedPageBreak/>
        <w:t>Wyszukanie i pobranie EDM z Domeny Podmiotu</w:t>
      </w:r>
      <w:bookmarkEnd w:id="165"/>
      <w:bookmarkEnd w:id="166"/>
    </w:p>
    <w:p w14:paraId="1F155A9C" w14:textId="77777777" w:rsidR="000C4EDF" w:rsidRDefault="000C4EDF" w:rsidP="000C4EDF">
      <w:pPr>
        <w:rPr>
          <w:lang w:eastAsia="pl-PL"/>
        </w:rPr>
      </w:pPr>
      <w:r>
        <w:rPr>
          <w:lang w:eastAsia="pl-PL"/>
        </w:rPr>
        <w:t>Komunikacja między systemem podmiotu a P1 i obszarem RED wygląda następująco:</w:t>
      </w:r>
    </w:p>
    <w:p w14:paraId="1141D909" w14:textId="77777777" w:rsidR="000C4EDF" w:rsidRDefault="000C4EDF" w:rsidP="00A71DF6">
      <w:pPr>
        <w:pStyle w:val="Akapitzlist"/>
        <w:numPr>
          <w:ilvl w:val="0"/>
          <w:numId w:val="50"/>
        </w:numPr>
        <w:rPr>
          <w:lang w:eastAsia="pl-PL"/>
        </w:rPr>
      </w:pPr>
      <w:r>
        <w:rPr>
          <w:lang w:eastAsia="pl-PL"/>
        </w:rPr>
        <w:t xml:space="preserve">W przypadku kiedy system podmiotu leczniczego nie posiada ważnego </w:t>
      </w:r>
      <w:proofErr w:type="spellStart"/>
      <w:r>
        <w:rPr>
          <w:lang w:eastAsia="pl-PL"/>
        </w:rPr>
        <w:t>tokena</w:t>
      </w:r>
      <w:proofErr w:type="spellEnd"/>
      <w:r>
        <w:rPr>
          <w:lang w:eastAsia="pl-PL"/>
        </w:rPr>
        <w:t xml:space="preserve"> dostępowego, wysyła żądanie wygenerowania </w:t>
      </w:r>
      <w:proofErr w:type="spellStart"/>
      <w:r>
        <w:rPr>
          <w:lang w:eastAsia="pl-PL"/>
        </w:rPr>
        <w:t>tokena</w:t>
      </w:r>
      <w:proofErr w:type="spellEnd"/>
      <w:r>
        <w:rPr>
          <w:lang w:eastAsia="pl-PL"/>
        </w:rPr>
        <w:t xml:space="preserve"> SAML. W żądaniu przekazuje atrybuty zgodnie z rozdziałem „</w:t>
      </w:r>
      <w:proofErr w:type="spellStart"/>
      <w:r>
        <w:rPr>
          <w:lang w:eastAsia="pl-PL"/>
        </w:rPr>
        <w:fldChar w:fldCharType="begin"/>
      </w:r>
      <w:r>
        <w:rPr>
          <w:lang w:eastAsia="pl-PL"/>
        </w:rPr>
        <w:instrText xml:space="preserve"> REF _Ref19709926 \h </w:instrText>
      </w:r>
      <w:r>
        <w:rPr>
          <w:lang w:eastAsia="pl-PL"/>
        </w:rPr>
      </w:r>
      <w:r>
        <w:rPr>
          <w:lang w:eastAsia="pl-PL"/>
        </w:rPr>
        <w:fldChar w:fldCharType="separate"/>
      </w:r>
      <w:r>
        <w:t>Token</w:t>
      </w:r>
      <w:proofErr w:type="spellEnd"/>
      <w:r>
        <w:t xml:space="preserve"> SAML</w:t>
      </w:r>
      <w:r>
        <w:rPr>
          <w:lang w:eastAsia="pl-PL"/>
        </w:rPr>
        <w:fldChar w:fldCharType="end"/>
      </w:r>
      <w:r>
        <w:rPr>
          <w:lang w:eastAsia="pl-PL"/>
        </w:rPr>
        <w:t>”.</w:t>
      </w:r>
    </w:p>
    <w:p w14:paraId="262FE7E4" w14:textId="77777777" w:rsidR="000C4EDF" w:rsidRDefault="000C4EDF" w:rsidP="00A71DF6">
      <w:pPr>
        <w:pStyle w:val="Akapitzlist"/>
        <w:numPr>
          <w:ilvl w:val="0"/>
          <w:numId w:val="50"/>
        </w:numPr>
        <w:rPr>
          <w:lang w:eastAsia="pl-PL"/>
        </w:rPr>
      </w:pPr>
      <w:r>
        <w:rPr>
          <w:lang w:eastAsia="pl-PL"/>
        </w:rPr>
        <w:t xml:space="preserve">W odpowiedzi system P1 zwraca </w:t>
      </w:r>
      <w:proofErr w:type="spellStart"/>
      <w:r>
        <w:rPr>
          <w:lang w:eastAsia="pl-PL"/>
        </w:rPr>
        <w:t>token</w:t>
      </w:r>
      <w:proofErr w:type="spellEnd"/>
      <w:r>
        <w:rPr>
          <w:lang w:eastAsia="pl-PL"/>
        </w:rPr>
        <w:t xml:space="preserve"> dostępowy.</w:t>
      </w:r>
    </w:p>
    <w:p w14:paraId="16DFE375" w14:textId="77777777" w:rsidR="000C4EDF" w:rsidRDefault="000C4EDF" w:rsidP="00A71DF6">
      <w:pPr>
        <w:pStyle w:val="Akapitzlist"/>
        <w:numPr>
          <w:ilvl w:val="0"/>
          <w:numId w:val="50"/>
        </w:numPr>
        <w:rPr>
          <w:lang w:eastAsia="pl-PL"/>
        </w:rPr>
      </w:pPr>
      <w:r>
        <w:rPr>
          <w:lang w:eastAsia="pl-PL"/>
        </w:rPr>
        <w:t>System podmiotu leczniczego przekazuje zapytanie wyszukania indeksów EDM.</w:t>
      </w:r>
    </w:p>
    <w:p w14:paraId="2625B9E0" w14:textId="77777777" w:rsidR="000C4EDF" w:rsidRDefault="000C4EDF" w:rsidP="00A71DF6">
      <w:pPr>
        <w:pStyle w:val="Akapitzlist"/>
        <w:numPr>
          <w:ilvl w:val="0"/>
          <w:numId w:val="50"/>
        </w:numPr>
        <w:rPr>
          <w:lang w:eastAsia="pl-PL"/>
        </w:rPr>
      </w:pPr>
      <w:r>
        <w:rPr>
          <w:lang w:eastAsia="pl-PL"/>
        </w:rPr>
        <w:t>W odpowiedzi zwracane są indeksy EDM.</w:t>
      </w:r>
    </w:p>
    <w:p w14:paraId="10588CF6" w14:textId="77777777" w:rsidR="000C4EDF" w:rsidRDefault="000C4EDF" w:rsidP="00A71DF6">
      <w:pPr>
        <w:pStyle w:val="Akapitzlist"/>
        <w:numPr>
          <w:ilvl w:val="0"/>
          <w:numId w:val="50"/>
        </w:numPr>
        <w:rPr>
          <w:lang w:eastAsia="pl-PL"/>
        </w:rPr>
      </w:pPr>
      <w:r>
        <w:rPr>
          <w:lang w:eastAsia="pl-PL"/>
        </w:rPr>
        <w:t>System podmiotu leczniczego przekazuje żądanie pobrania dokumentu EDM. W żądaniu przekazuje wybrane identyfikatory dokumentów, identyfikator repozytorium EDM oraz identyfikator Domeny Podmiotu.</w:t>
      </w:r>
    </w:p>
    <w:p w14:paraId="302470E4" w14:textId="77777777" w:rsidR="000C4EDF" w:rsidRDefault="000C4EDF" w:rsidP="00A71DF6">
      <w:pPr>
        <w:pStyle w:val="Akapitzlist"/>
        <w:numPr>
          <w:ilvl w:val="0"/>
          <w:numId w:val="50"/>
        </w:numPr>
        <w:rPr>
          <w:lang w:eastAsia="pl-PL"/>
        </w:rPr>
      </w:pPr>
      <w:r>
        <w:rPr>
          <w:lang w:eastAsia="pl-PL"/>
        </w:rPr>
        <w:t>RED w odpowiedzi zwraca wskazane dokumenty.</w:t>
      </w:r>
    </w:p>
    <w:p w14:paraId="235D3D2A" w14:textId="77777777" w:rsidR="00922C49" w:rsidRDefault="000C4EDF" w:rsidP="00DB4FE9">
      <w:pPr>
        <w:keepNext/>
      </w:pPr>
      <w:r>
        <w:rPr>
          <w:noProof/>
          <w:lang w:eastAsia="pl-PL"/>
        </w:rPr>
        <w:drawing>
          <wp:inline distT="0" distB="0" distL="0" distR="0" wp14:anchorId="4F4C8B89" wp14:editId="2A585D91">
            <wp:extent cx="5760720" cy="3862070"/>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yszukanie oraz pobranie EDM.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760720" cy="3862070"/>
                    </a:xfrm>
                    <a:prstGeom prst="rect">
                      <a:avLst/>
                    </a:prstGeom>
                  </pic:spPr>
                </pic:pic>
              </a:graphicData>
            </a:graphic>
          </wp:inline>
        </w:drawing>
      </w:r>
    </w:p>
    <w:p w14:paraId="010BA529" w14:textId="7C680877" w:rsidR="000C4EDF" w:rsidRPr="00307724" w:rsidRDefault="00922C49" w:rsidP="00DB4FE9">
      <w:pPr>
        <w:pStyle w:val="Legenda"/>
        <w:jc w:val="both"/>
      </w:pPr>
      <w:bookmarkStart w:id="167" w:name="_Toc139543821"/>
      <w:r>
        <w:t xml:space="preserve">Rysunek </w:t>
      </w:r>
      <w:r>
        <w:fldChar w:fldCharType="begin"/>
      </w:r>
      <w:r>
        <w:instrText>SEQ Rysunek \* ARABIC</w:instrText>
      </w:r>
      <w:r>
        <w:fldChar w:fldCharType="separate"/>
      </w:r>
      <w:r w:rsidR="0000340A">
        <w:rPr>
          <w:noProof/>
        </w:rPr>
        <w:t>4</w:t>
      </w:r>
      <w:r>
        <w:fldChar w:fldCharType="end"/>
      </w:r>
      <w:r>
        <w:t>. Diagram sekwencji opisujący wyszukiwanie</w:t>
      </w:r>
      <w:r w:rsidR="0000340A">
        <w:t xml:space="preserve"> metadanych</w:t>
      </w:r>
      <w:r>
        <w:t xml:space="preserve"> oraz pobieranie dokumentów EDM</w:t>
      </w:r>
      <w:bookmarkEnd w:id="167"/>
    </w:p>
    <w:p w14:paraId="36CBD090" w14:textId="77777777" w:rsidR="000C4EDF" w:rsidRDefault="000C4EDF" w:rsidP="00A71DF6">
      <w:pPr>
        <w:pStyle w:val="Nagwek2"/>
        <w:numPr>
          <w:ilvl w:val="1"/>
          <w:numId w:val="19"/>
        </w:numPr>
      </w:pPr>
      <w:bookmarkStart w:id="168" w:name="_Ref139014818"/>
      <w:bookmarkStart w:id="169" w:name="_Toc153972545"/>
      <w:r>
        <w:lastRenderedPageBreak/>
        <w:t>Aktualizacja metadanych EDM</w:t>
      </w:r>
      <w:bookmarkEnd w:id="168"/>
      <w:bookmarkEnd w:id="169"/>
    </w:p>
    <w:p w14:paraId="440D06C5" w14:textId="77777777" w:rsidR="000C4EDF" w:rsidRDefault="000C4EDF" w:rsidP="000C4EDF">
      <w:pPr>
        <w:rPr>
          <w:lang w:eastAsia="pl-PL"/>
        </w:rPr>
      </w:pPr>
      <w:r>
        <w:rPr>
          <w:lang w:eastAsia="pl-PL"/>
        </w:rPr>
        <w:t>Komunikacja między systemem podmiotu a P1 i obszarem RED wygląda następująco:</w:t>
      </w:r>
    </w:p>
    <w:p w14:paraId="42C98C6E" w14:textId="77777777" w:rsidR="000C4EDF" w:rsidRDefault="000C4EDF" w:rsidP="00A71DF6">
      <w:pPr>
        <w:pStyle w:val="Akapitzlist"/>
        <w:numPr>
          <w:ilvl w:val="0"/>
          <w:numId w:val="51"/>
        </w:numPr>
        <w:rPr>
          <w:lang w:eastAsia="pl-PL"/>
        </w:rPr>
      </w:pPr>
      <w:r>
        <w:rPr>
          <w:lang w:eastAsia="pl-PL"/>
        </w:rPr>
        <w:t xml:space="preserve">W przypadku kiedy system podmiotu leczniczego nie posiada ważnego </w:t>
      </w:r>
      <w:proofErr w:type="spellStart"/>
      <w:r>
        <w:rPr>
          <w:lang w:eastAsia="pl-PL"/>
        </w:rPr>
        <w:t>tokena</w:t>
      </w:r>
      <w:proofErr w:type="spellEnd"/>
      <w:r>
        <w:rPr>
          <w:lang w:eastAsia="pl-PL"/>
        </w:rPr>
        <w:t xml:space="preserve"> dostępowego, wysyła żądanie wygenerowania </w:t>
      </w:r>
      <w:proofErr w:type="spellStart"/>
      <w:r>
        <w:rPr>
          <w:lang w:eastAsia="pl-PL"/>
        </w:rPr>
        <w:t>tokena</w:t>
      </w:r>
      <w:proofErr w:type="spellEnd"/>
      <w:r>
        <w:rPr>
          <w:lang w:eastAsia="pl-PL"/>
        </w:rPr>
        <w:t xml:space="preserve"> SAML. W żądaniu przekazuje atrybuty zgodnie z rozdziałem „</w:t>
      </w:r>
      <w:proofErr w:type="spellStart"/>
      <w:r>
        <w:rPr>
          <w:lang w:eastAsia="pl-PL"/>
        </w:rPr>
        <w:fldChar w:fldCharType="begin"/>
      </w:r>
      <w:r>
        <w:rPr>
          <w:lang w:eastAsia="pl-PL"/>
        </w:rPr>
        <w:instrText xml:space="preserve"> REF _Ref19709926 \h </w:instrText>
      </w:r>
      <w:r>
        <w:rPr>
          <w:lang w:eastAsia="pl-PL"/>
        </w:rPr>
      </w:r>
      <w:r>
        <w:rPr>
          <w:lang w:eastAsia="pl-PL"/>
        </w:rPr>
        <w:fldChar w:fldCharType="separate"/>
      </w:r>
      <w:r>
        <w:t>Token</w:t>
      </w:r>
      <w:proofErr w:type="spellEnd"/>
      <w:r>
        <w:t xml:space="preserve"> SAML</w:t>
      </w:r>
      <w:r>
        <w:rPr>
          <w:lang w:eastAsia="pl-PL"/>
        </w:rPr>
        <w:fldChar w:fldCharType="end"/>
      </w:r>
      <w:r>
        <w:rPr>
          <w:lang w:eastAsia="pl-PL"/>
        </w:rPr>
        <w:t>”.</w:t>
      </w:r>
    </w:p>
    <w:p w14:paraId="491D4222" w14:textId="77777777" w:rsidR="000C4EDF" w:rsidRDefault="000C4EDF" w:rsidP="00A71DF6">
      <w:pPr>
        <w:pStyle w:val="Akapitzlist"/>
        <w:numPr>
          <w:ilvl w:val="0"/>
          <w:numId w:val="51"/>
        </w:numPr>
        <w:rPr>
          <w:lang w:eastAsia="pl-PL"/>
        </w:rPr>
      </w:pPr>
      <w:r>
        <w:rPr>
          <w:lang w:eastAsia="pl-PL"/>
        </w:rPr>
        <w:t xml:space="preserve">W odpowiedzi system P1 zwraca </w:t>
      </w:r>
      <w:proofErr w:type="spellStart"/>
      <w:r>
        <w:rPr>
          <w:lang w:eastAsia="pl-PL"/>
        </w:rPr>
        <w:t>token</w:t>
      </w:r>
      <w:proofErr w:type="spellEnd"/>
      <w:r>
        <w:rPr>
          <w:lang w:eastAsia="pl-PL"/>
        </w:rPr>
        <w:t xml:space="preserve"> dostępowy.</w:t>
      </w:r>
    </w:p>
    <w:p w14:paraId="027EFAF5" w14:textId="77777777" w:rsidR="000C4EDF" w:rsidRDefault="000C4EDF" w:rsidP="00A71DF6">
      <w:pPr>
        <w:pStyle w:val="Akapitzlist"/>
        <w:numPr>
          <w:ilvl w:val="0"/>
          <w:numId w:val="51"/>
        </w:numPr>
        <w:rPr>
          <w:lang w:eastAsia="pl-PL"/>
        </w:rPr>
      </w:pPr>
      <w:r>
        <w:rPr>
          <w:lang w:eastAsia="pl-PL"/>
        </w:rPr>
        <w:t>System podmiotu leczniczego przekazuje zapytanie wyszukania indeksów EDM.</w:t>
      </w:r>
    </w:p>
    <w:p w14:paraId="5C6E2BFE" w14:textId="77777777" w:rsidR="000C4EDF" w:rsidRDefault="000C4EDF" w:rsidP="00A71DF6">
      <w:pPr>
        <w:pStyle w:val="Akapitzlist"/>
        <w:numPr>
          <w:ilvl w:val="0"/>
          <w:numId w:val="51"/>
        </w:numPr>
        <w:rPr>
          <w:lang w:eastAsia="pl-PL"/>
        </w:rPr>
      </w:pPr>
      <w:r>
        <w:rPr>
          <w:lang w:eastAsia="pl-PL"/>
        </w:rPr>
        <w:t>W odpowiedzi zwracane są metadane EDM.</w:t>
      </w:r>
    </w:p>
    <w:p w14:paraId="099AA8D0" w14:textId="77777777" w:rsidR="000C4EDF" w:rsidRDefault="000C4EDF" w:rsidP="00A71DF6">
      <w:pPr>
        <w:pStyle w:val="Akapitzlist"/>
        <w:numPr>
          <w:ilvl w:val="0"/>
          <w:numId w:val="51"/>
        </w:numPr>
        <w:rPr>
          <w:lang w:eastAsia="pl-PL"/>
        </w:rPr>
      </w:pPr>
      <w:r>
        <w:rPr>
          <w:lang w:eastAsia="pl-PL"/>
        </w:rPr>
        <w:t>System podmiotu leczniczego przekazuje żądanie aktualizacji metadanych.</w:t>
      </w:r>
    </w:p>
    <w:p w14:paraId="0D4AEF82" w14:textId="77777777" w:rsidR="000C4EDF" w:rsidRDefault="000C4EDF" w:rsidP="00A71DF6">
      <w:pPr>
        <w:pStyle w:val="Akapitzlist"/>
        <w:numPr>
          <w:ilvl w:val="0"/>
          <w:numId w:val="51"/>
        </w:numPr>
        <w:rPr>
          <w:lang w:eastAsia="pl-PL"/>
        </w:rPr>
      </w:pPr>
      <w:r>
        <w:rPr>
          <w:lang w:eastAsia="pl-PL"/>
        </w:rPr>
        <w:t>W przypadku aktualizacji metadanych dokumentów, które wymagają indeksacji w Centralnym Rejestrze EDM, Rejestr EDM Domeny Podmiotu tworzy zadanie asynchronicznego przekazania aktualizacji metadanych do Centralnego Rejestru EDM.</w:t>
      </w:r>
    </w:p>
    <w:p w14:paraId="0ED30DB2" w14:textId="77777777" w:rsidR="000C4EDF" w:rsidRDefault="000C4EDF" w:rsidP="00A71DF6">
      <w:pPr>
        <w:pStyle w:val="Akapitzlist"/>
        <w:numPr>
          <w:ilvl w:val="0"/>
          <w:numId w:val="51"/>
        </w:numPr>
        <w:rPr>
          <w:lang w:eastAsia="pl-PL"/>
        </w:rPr>
      </w:pPr>
      <w:r>
        <w:rPr>
          <w:lang w:eastAsia="pl-PL"/>
        </w:rPr>
        <w:t>Rejestr EDM Domeny Podmiotu zwraca w odpowiedzi informację o aktualizacji metadanych.</w:t>
      </w:r>
    </w:p>
    <w:p w14:paraId="01B262F7" w14:textId="77777777" w:rsidR="0000340A" w:rsidRDefault="000C4EDF" w:rsidP="00DB4FE9">
      <w:pPr>
        <w:keepNext/>
      </w:pPr>
      <w:r>
        <w:rPr>
          <w:noProof/>
          <w:lang w:eastAsia="pl-PL"/>
        </w:rPr>
        <w:drawing>
          <wp:inline distT="0" distB="0" distL="0" distR="0" wp14:anchorId="67D25647" wp14:editId="7F27864E">
            <wp:extent cx="5760720" cy="3919220"/>
            <wp:effectExtent l="0" t="0" r="0" b="508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ktualizacja metadanych EDM.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760720" cy="3919220"/>
                    </a:xfrm>
                    <a:prstGeom prst="rect">
                      <a:avLst/>
                    </a:prstGeom>
                  </pic:spPr>
                </pic:pic>
              </a:graphicData>
            </a:graphic>
          </wp:inline>
        </w:drawing>
      </w:r>
    </w:p>
    <w:p w14:paraId="51C1135F" w14:textId="7FCE4965" w:rsidR="000C4EDF" w:rsidRDefault="0000340A" w:rsidP="00A75A99">
      <w:pPr>
        <w:pStyle w:val="Legenda"/>
        <w:jc w:val="both"/>
      </w:pPr>
      <w:bookmarkStart w:id="170" w:name="_Toc139543822"/>
      <w:r>
        <w:t xml:space="preserve">Rysunek </w:t>
      </w:r>
      <w:r>
        <w:fldChar w:fldCharType="begin"/>
      </w:r>
      <w:r>
        <w:instrText>SEQ Rysunek \* ARABIC</w:instrText>
      </w:r>
      <w:r>
        <w:fldChar w:fldCharType="separate"/>
      </w:r>
      <w:r>
        <w:rPr>
          <w:noProof/>
        </w:rPr>
        <w:t>5</w:t>
      </w:r>
      <w:r>
        <w:fldChar w:fldCharType="end"/>
      </w:r>
      <w:r>
        <w:t>. Diagram sekwencji opisujący aktualizację metadanych</w:t>
      </w:r>
      <w:bookmarkEnd w:id="170"/>
    </w:p>
    <w:p w14:paraId="078B02FD" w14:textId="4B637BC0" w:rsidR="00153EE4" w:rsidRDefault="782EFED4" w:rsidP="00153EE4">
      <w:pPr>
        <w:pStyle w:val="Nagwek1"/>
      </w:pPr>
      <w:bookmarkStart w:id="171" w:name="_Ref139443183"/>
      <w:bookmarkStart w:id="172" w:name="_Toc153972546"/>
      <w:r>
        <w:lastRenderedPageBreak/>
        <w:t>Pol</w:t>
      </w:r>
      <w:r w:rsidR="00153EE4">
        <w:t>i</w:t>
      </w:r>
      <w:r>
        <w:t>tyki dostępu do danych</w:t>
      </w:r>
      <w:bookmarkEnd w:id="171"/>
      <w:bookmarkEnd w:id="172"/>
    </w:p>
    <w:p w14:paraId="1915BBC4" w14:textId="3C5EE287" w:rsidR="174E2544" w:rsidRDefault="174E2544" w:rsidP="509C9F9B">
      <w:r w:rsidRPr="509C9F9B">
        <w:rPr>
          <w:rFonts w:eastAsia="Arial"/>
          <w:color w:val="000000" w:themeColor="text1"/>
          <w:szCs w:val="22"/>
        </w:rPr>
        <w:t>W systemie RED</w:t>
      </w:r>
      <w:r w:rsidRPr="509C9F9B">
        <w:rPr>
          <w:rFonts w:eastAsia="Arial"/>
          <w:szCs w:val="22"/>
        </w:rPr>
        <w:t xml:space="preserve"> funkcjonuje mechanizm polityk, które określają czy dany pacjent, pracownik medyczny czy podmiot ma dostęp do określonych danych</w:t>
      </w:r>
      <w:r w:rsidR="12EC89A8" w:rsidRPr="509C9F9B">
        <w:rPr>
          <w:rFonts w:eastAsia="Arial"/>
          <w:szCs w:val="22"/>
        </w:rPr>
        <w:t>,</w:t>
      </w:r>
      <w:r w:rsidRPr="509C9F9B">
        <w:rPr>
          <w:rFonts w:eastAsia="Arial"/>
          <w:szCs w:val="22"/>
        </w:rPr>
        <w:t xml:space="preserve"> czy nie.</w:t>
      </w:r>
    </w:p>
    <w:p w14:paraId="5561CE12" w14:textId="1493A339" w:rsidR="001119C4" w:rsidRDefault="001119C4" w:rsidP="509C9F9B">
      <w:r>
        <w:t xml:space="preserve">Polityki globalne/zgody automatyczne </w:t>
      </w:r>
      <w:r w:rsidR="6F58EBC6">
        <w:t>to polityki</w:t>
      </w:r>
      <w:r>
        <w:t xml:space="preserve"> niepodlegające modyfikacji przez pacjenta, domyślnie aktywne i „nieodwołalnie” obowiązujące na podstawie regulacji prawnych (możliwe do odwołania wyłącznie drogą legislacyjną). Polityki globalne nie podlegają wyłączeniu ze strony pacjenta (nie ma możliwości złożenia 'sprzeciwu' czy oznaczenia, że pacjent nie jest daną polityką objęty. Polityki globalne/zgody automatyczne określają uprawnienia dostępu niezależnie od wyrażonych Zgód będących oświadczeniem woli pacjenta złożonym poprzez IKP (Zgody Pacjenta). Polityki globalne/zgody automatyczne są nadrzędne względem zgód pacjenta. Polityki Globalne dotyczą wszystkich dokumentów medycznych zarejestrowanych w </w:t>
      </w:r>
      <w:r w:rsidR="7695BB7E">
        <w:t>s</w:t>
      </w:r>
      <w:r>
        <w:t xml:space="preserve">ystemie. </w:t>
      </w:r>
    </w:p>
    <w:p w14:paraId="5B34D8EC" w14:textId="77777777" w:rsidR="00345541" w:rsidRDefault="7AEEAD8C" w:rsidP="44B9C160">
      <w:pPr>
        <w:rPr>
          <w:rFonts w:eastAsia="Arial"/>
        </w:rPr>
      </w:pPr>
      <w:r w:rsidRPr="44B9C160">
        <w:rPr>
          <w:rFonts w:eastAsia="Arial"/>
        </w:rPr>
        <w:t xml:space="preserve">System RED </w:t>
      </w:r>
      <w:r w:rsidR="07039A06" w:rsidRPr="44B9C160">
        <w:rPr>
          <w:rFonts w:eastAsia="Arial"/>
        </w:rPr>
        <w:t>funkcjonuje w ramach dwóch domen XDS</w:t>
      </w:r>
      <w:r w:rsidR="00345541">
        <w:rPr>
          <w:rFonts w:eastAsia="Arial"/>
        </w:rPr>
        <w:t xml:space="preserve">. </w:t>
      </w:r>
    </w:p>
    <w:p w14:paraId="127B87DD" w14:textId="77777777" w:rsidR="00345541" w:rsidRDefault="00345541" w:rsidP="44B9C160">
      <w:pPr>
        <w:rPr>
          <w:rFonts w:eastAsia="Arial"/>
        </w:rPr>
      </w:pPr>
      <w:r>
        <w:rPr>
          <w:rFonts w:eastAsia="Arial"/>
        </w:rPr>
        <w:t xml:space="preserve">W przypadku Domeny Podmiotu, umożliwia: </w:t>
      </w:r>
    </w:p>
    <w:p w14:paraId="028DD9C9" w14:textId="34FD9971" w:rsidR="00345541" w:rsidRPr="00AB5DD5" w:rsidRDefault="00345541" w:rsidP="00345541">
      <w:pPr>
        <w:pStyle w:val="Akapitzlist"/>
        <w:numPr>
          <w:ilvl w:val="0"/>
          <w:numId w:val="34"/>
        </w:numPr>
        <w:rPr>
          <w:rFonts w:ascii="Segoe UI" w:eastAsia="Segoe UI" w:hAnsi="Segoe UI" w:cs="Segoe UI"/>
          <w:color w:val="172B4D"/>
          <w:sz w:val="21"/>
          <w:szCs w:val="21"/>
        </w:rPr>
      </w:pPr>
      <w:r>
        <w:rPr>
          <w:rFonts w:eastAsia="Arial"/>
        </w:rPr>
        <w:t>rejestrowanie</w:t>
      </w:r>
      <w:r w:rsidRPr="00FA17B2">
        <w:rPr>
          <w:rFonts w:eastAsia="Arial"/>
        </w:rPr>
        <w:t xml:space="preserve"> dokumentów E</w:t>
      </w:r>
      <w:r w:rsidRPr="005A1ADA">
        <w:rPr>
          <w:rFonts w:eastAsia="Arial"/>
        </w:rPr>
        <w:t>DM</w:t>
      </w:r>
      <w:r w:rsidRPr="00345541">
        <w:rPr>
          <w:rFonts w:eastAsia="Arial"/>
        </w:rPr>
        <w:t xml:space="preserve"> i ich metadanych</w:t>
      </w:r>
      <w:r>
        <w:rPr>
          <w:rFonts w:eastAsia="Arial"/>
        </w:rPr>
        <w:t>,</w:t>
      </w:r>
    </w:p>
    <w:p w14:paraId="7FF45F37" w14:textId="573D62AA" w:rsidR="00345541" w:rsidRPr="00FA17B2" w:rsidRDefault="00345541" w:rsidP="00345541">
      <w:pPr>
        <w:pStyle w:val="Akapitzlist"/>
        <w:numPr>
          <w:ilvl w:val="0"/>
          <w:numId w:val="34"/>
        </w:numPr>
        <w:rPr>
          <w:rFonts w:eastAsia="Arial"/>
        </w:rPr>
      </w:pPr>
      <w:r w:rsidRPr="00AB5DD5">
        <w:rPr>
          <w:rFonts w:eastAsia="Arial"/>
        </w:rPr>
        <w:t>pobieranie dokumentów EDM,</w:t>
      </w:r>
    </w:p>
    <w:p w14:paraId="751ECF2B" w14:textId="7B30F330" w:rsidR="00345541" w:rsidRPr="00345541" w:rsidRDefault="00345541" w:rsidP="00345541">
      <w:pPr>
        <w:pStyle w:val="Akapitzlist"/>
        <w:numPr>
          <w:ilvl w:val="0"/>
          <w:numId w:val="34"/>
        </w:numPr>
        <w:rPr>
          <w:rFonts w:eastAsia="Arial"/>
        </w:rPr>
      </w:pPr>
      <w:r w:rsidRPr="005A1ADA">
        <w:rPr>
          <w:rFonts w:eastAsia="Arial"/>
        </w:rPr>
        <w:t>wyszukiwani</w:t>
      </w:r>
      <w:r>
        <w:rPr>
          <w:rFonts w:eastAsia="Arial"/>
        </w:rPr>
        <w:t>e</w:t>
      </w:r>
      <w:r w:rsidRPr="00FA17B2">
        <w:rPr>
          <w:rFonts w:eastAsia="Arial"/>
        </w:rPr>
        <w:t xml:space="preserve"> </w:t>
      </w:r>
      <w:r>
        <w:rPr>
          <w:rFonts w:eastAsia="Arial"/>
        </w:rPr>
        <w:t>metadanych,</w:t>
      </w:r>
      <w:r w:rsidR="07039A06" w:rsidRPr="005A1ADA">
        <w:rPr>
          <w:rFonts w:eastAsia="Arial"/>
        </w:rPr>
        <w:t xml:space="preserve"> </w:t>
      </w:r>
    </w:p>
    <w:p w14:paraId="30BDA70D" w14:textId="3BEC5BCA" w:rsidR="00345541" w:rsidRPr="00AB5DD5" w:rsidRDefault="00345541" w:rsidP="00FA17B2">
      <w:pPr>
        <w:pStyle w:val="Akapitzlist"/>
        <w:numPr>
          <w:ilvl w:val="0"/>
          <w:numId w:val="34"/>
        </w:numPr>
        <w:rPr>
          <w:rFonts w:ascii="Segoe UI" w:eastAsia="Segoe UI" w:hAnsi="Segoe UI" w:cs="Segoe UI"/>
          <w:color w:val="172B4D"/>
          <w:sz w:val="21"/>
          <w:szCs w:val="21"/>
        </w:rPr>
      </w:pPr>
      <w:r w:rsidRPr="00AB5DD5">
        <w:rPr>
          <w:rFonts w:eastAsia="Arial"/>
        </w:rPr>
        <w:t>aktualizację metadanych.</w:t>
      </w:r>
    </w:p>
    <w:p w14:paraId="628F4145" w14:textId="349483B5" w:rsidR="00345541" w:rsidRDefault="00345541" w:rsidP="00345541">
      <w:pPr>
        <w:rPr>
          <w:rFonts w:eastAsia="Arial"/>
        </w:rPr>
      </w:pPr>
      <w:r>
        <w:rPr>
          <w:rFonts w:eastAsia="Arial"/>
        </w:rPr>
        <w:t>W przypadku Domeny Krajowej, umożliwia:</w:t>
      </w:r>
    </w:p>
    <w:p w14:paraId="408D7C5D" w14:textId="50D780C4" w:rsidR="00345541" w:rsidRDefault="00345541" w:rsidP="00345541">
      <w:pPr>
        <w:pStyle w:val="Akapitzlist"/>
        <w:numPr>
          <w:ilvl w:val="0"/>
          <w:numId w:val="34"/>
        </w:numPr>
        <w:rPr>
          <w:rFonts w:eastAsia="Arial"/>
        </w:rPr>
      </w:pPr>
      <w:r>
        <w:rPr>
          <w:rFonts w:eastAsia="Arial"/>
        </w:rPr>
        <w:t>pobieranie dokumentów EDM.</w:t>
      </w:r>
    </w:p>
    <w:p w14:paraId="171B3339" w14:textId="17100A2D" w:rsidR="7AEEAD8C" w:rsidRPr="00345541" w:rsidRDefault="00345541" w:rsidP="00FA17B2">
      <w:pPr>
        <w:rPr>
          <w:rFonts w:ascii="Segoe UI" w:eastAsia="Segoe UI" w:hAnsi="Segoe UI" w:cs="Segoe UI"/>
          <w:color w:val="172B4D"/>
          <w:sz w:val="21"/>
          <w:szCs w:val="21"/>
        </w:rPr>
      </w:pPr>
      <w:r>
        <w:rPr>
          <w:rFonts w:eastAsia="Arial"/>
        </w:rPr>
        <w:t>W ramach wyszukiwania metadanych i pobierania dokumentów EDM realizowana jest autoryzacja dostępu do danych, która weryfikuje dostęp na podstawie obowiązujących polityk.</w:t>
      </w:r>
      <w:r w:rsidR="5D4FC0AF" w:rsidRPr="00345541">
        <w:rPr>
          <w:rFonts w:eastAsia="Arial"/>
          <w:color w:val="000000" w:themeColor="text1"/>
          <w:szCs w:val="22"/>
        </w:rPr>
        <w:t xml:space="preserve"> </w:t>
      </w:r>
    </w:p>
    <w:p w14:paraId="2A794526" w14:textId="001C414E" w:rsidR="001119C4" w:rsidRDefault="00345541" w:rsidP="509C9F9B">
      <w:r>
        <w:t>Poniżej znajdują się listy polityk dla każdej domeny</w:t>
      </w:r>
      <w:r w:rsidR="38D36BEE">
        <w:t>.</w:t>
      </w:r>
    </w:p>
    <w:p w14:paraId="7E46CF1E" w14:textId="7E5303DC" w:rsidR="00345541" w:rsidRDefault="00345541" w:rsidP="00345541">
      <w:pPr>
        <w:pStyle w:val="Nagwek2"/>
      </w:pPr>
      <w:bookmarkStart w:id="173" w:name="_Toc153972547"/>
      <w:r>
        <w:lastRenderedPageBreak/>
        <w:t>Polityki obowiązujące w Domenie Podmiotu</w:t>
      </w:r>
      <w:bookmarkEnd w:id="173"/>
    </w:p>
    <w:tbl>
      <w:tblPr>
        <w:tblStyle w:val="Tabela-Siatka"/>
        <w:tblW w:w="9067" w:type="dxa"/>
        <w:jc w:val="center"/>
        <w:tblLook w:val="04A0" w:firstRow="1" w:lastRow="0" w:firstColumn="1" w:lastColumn="0" w:noHBand="0" w:noVBand="1"/>
      </w:tblPr>
      <w:tblGrid>
        <w:gridCol w:w="546"/>
        <w:gridCol w:w="2051"/>
        <w:gridCol w:w="2116"/>
        <w:gridCol w:w="4354"/>
      </w:tblGrid>
      <w:tr w:rsidR="00345541" w:rsidRPr="00AC41E2" w14:paraId="672A8B84" w14:textId="77777777" w:rsidTr="00363388">
        <w:trPr>
          <w:jc w:val="center"/>
        </w:trPr>
        <w:tc>
          <w:tcPr>
            <w:tcW w:w="546" w:type="dxa"/>
            <w:shd w:val="clear" w:color="auto" w:fill="D9D9D9" w:themeFill="background1" w:themeFillShade="D9"/>
          </w:tcPr>
          <w:p w14:paraId="02D0E91D" w14:textId="77777777" w:rsidR="00345541" w:rsidRPr="00AC41E2" w:rsidRDefault="00345541" w:rsidP="00363388">
            <w:pPr>
              <w:rPr>
                <w:b/>
              </w:rPr>
            </w:pPr>
            <w:r>
              <w:rPr>
                <w:b/>
              </w:rPr>
              <w:t>Lp.</w:t>
            </w:r>
          </w:p>
        </w:tc>
        <w:tc>
          <w:tcPr>
            <w:tcW w:w="2051" w:type="dxa"/>
            <w:shd w:val="clear" w:color="auto" w:fill="D9D9D9" w:themeFill="background1" w:themeFillShade="D9"/>
          </w:tcPr>
          <w:p w14:paraId="238BBAD4" w14:textId="77777777" w:rsidR="00345541" w:rsidRPr="00AC41E2" w:rsidRDefault="00345541" w:rsidP="00363388">
            <w:pPr>
              <w:rPr>
                <w:b/>
              </w:rPr>
            </w:pPr>
            <w:r>
              <w:rPr>
                <w:b/>
              </w:rPr>
              <w:t>Nazwa Polityki</w:t>
            </w:r>
          </w:p>
        </w:tc>
        <w:tc>
          <w:tcPr>
            <w:tcW w:w="2116" w:type="dxa"/>
            <w:shd w:val="clear" w:color="auto" w:fill="D9D9D9" w:themeFill="background1" w:themeFillShade="D9"/>
          </w:tcPr>
          <w:p w14:paraId="428B20D3" w14:textId="77777777" w:rsidR="00345541" w:rsidRPr="00AC41E2" w:rsidRDefault="00345541" w:rsidP="00363388">
            <w:pPr>
              <w:rPr>
                <w:b/>
              </w:rPr>
            </w:pPr>
            <w:r>
              <w:rPr>
                <w:b/>
              </w:rPr>
              <w:t>Uprawniony</w:t>
            </w:r>
          </w:p>
        </w:tc>
        <w:tc>
          <w:tcPr>
            <w:tcW w:w="4354" w:type="dxa"/>
            <w:shd w:val="clear" w:color="auto" w:fill="D9D9D9" w:themeFill="background1" w:themeFillShade="D9"/>
          </w:tcPr>
          <w:p w14:paraId="6E7705E8" w14:textId="77777777" w:rsidR="00345541" w:rsidRPr="00AC41E2" w:rsidRDefault="00345541" w:rsidP="00363388">
            <w:pPr>
              <w:rPr>
                <w:b/>
              </w:rPr>
            </w:pPr>
            <w:r>
              <w:rPr>
                <w:b/>
              </w:rPr>
              <w:t>Zakres indeksów EDM udostępnianych na mocy polityki</w:t>
            </w:r>
          </w:p>
        </w:tc>
      </w:tr>
      <w:tr w:rsidR="00345541" w14:paraId="63BE69FC" w14:textId="77777777" w:rsidTr="00363388">
        <w:trPr>
          <w:jc w:val="center"/>
        </w:trPr>
        <w:tc>
          <w:tcPr>
            <w:tcW w:w="546" w:type="dxa"/>
          </w:tcPr>
          <w:p w14:paraId="5F277C84" w14:textId="1A244EFF" w:rsidR="00345541" w:rsidRPr="00AB5DD5" w:rsidRDefault="00345541" w:rsidP="00363388">
            <w:pPr>
              <w:jc w:val="right"/>
              <w:rPr>
                <w:sz w:val="18"/>
                <w:szCs w:val="18"/>
              </w:rPr>
            </w:pPr>
            <w:r w:rsidRPr="00AB5DD5">
              <w:rPr>
                <w:sz w:val="18"/>
                <w:szCs w:val="18"/>
              </w:rPr>
              <w:t>1.</w:t>
            </w:r>
          </w:p>
        </w:tc>
        <w:tc>
          <w:tcPr>
            <w:tcW w:w="2051" w:type="dxa"/>
          </w:tcPr>
          <w:p w14:paraId="08E0AE52" w14:textId="77777777" w:rsidR="00345541" w:rsidRPr="00AB5DD5" w:rsidRDefault="00345541" w:rsidP="00363388">
            <w:pPr>
              <w:rPr>
                <w:sz w:val="18"/>
                <w:szCs w:val="18"/>
              </w:rPr>
            </w:pPr>
            <w:r w:rsidRPr="00AB5DD5">
              <w:rPr>
                <w:sz w:val="18"/>
                <w:szCs w:val="18"/>
              </w:rPr>
              <w:t>Kontynuacja leczenia</w:t>
            </w:r>
          </w:p>
        </w:tc>
        <w:tc>
          <w:tcPr>
            <w:tcW w:w="2116" w:type="dxa"/>
          </w:tcPr>
          <w:p w14:paraId="2E8C3584" w14:textId="77777777" w:rsidR="00345541" w:rsidRPr="00AB5DD5" w:rsidRDefault="00345541" w:rsidP="00363388">
            <w:pPr>
              <w:rPr>
                <w:sz w:val="18"/>
                <w:szCs w:val="18"/>
              </w:rPr>
            </w:pPr>
            <w:r w:rsidRPr="00AB5DD5">
              <w:rPr>
                <w:sz w:val="18"/>
                <w:szCs w:val="18"/>
              </w:rPr>
              <w:t>Wszyscy PM</w:t>
            </w:r>
          </w:p>
        </w:tc>
        <w:tc>
          <w:tcPr>
            <w:tcW w:w="4354" w:type="dxa"/>
          </w:tcPr>
          <w:p w14:paraId="53EDC57F" w14:textId="0EAC4D23" w:rsidR="00345541" w:rsidRPr="00AB5DD5" w:rsidRDefault="007830B5" w:rsidP="00363388">
            <w:pPr>
              <w:rPr>
                <w:rFonts w:eastAsia="Arial"/>
                <w:sz w:val="18"/>
                <w:szCs w:val="18"/>
              </w:rPr>
            </w:pPr>
            <w:r>
              <w:rPr>
                <w:sz w:val="18"/>
                <w:szCs w:val="18"/>
              </w:rPr>
              <w:t>W</w:t>
            </w:r>
            <w:r w:rsidR="00345541" w:rsidRPr="00AB5DD5">
              <w:rPr>
                <w:sz w:val="18"/>
                <w:szCs w:val="18"/>
              </w:rPr>
              <w:t xml:space="preserve">szystkie indeksy EDM danego pacjenta </w:t>
            </w:r>
            <w:r w:rsidR="00345541" w:rsidRPr="00AB5DD5">
              <w:rPr>
                <w:rFonts w:eastAsia="Arial"/>
                <w:sz w:val="18"/>
                <w:szCs w:val="18"/>
              </w:rPr>
              <w:t>o poziomie poufności ‘</w:t>
            </w:r>
            <w:proofErr w:type="spellStart"/>
            <w:r w:rsidR="00345541" w:rsidRPr="00AB5DD5">
              <w:rPr>
                <w:rFonts w:eastAsia="Arial"/>
                <w:sz w:val="18"/>
                <w:szCs w:val="18"/>
              </w:rPr>
              <w:t>Normal</w:t>
            </w:r>
            <w:proofErr w:type="spellEnd"/>
            <w:r w:rsidR="00345541" w:rsidRPr="00AB5DD5">
              <w:rPr>
                <w:rFonts w:eastAsia="Arial"/>
                <w:sz w:val="18"/>
                <w:szCs w:val="18"/>
              </w:rPr>
              <w:t>’</w:t>
            </w:r>
            <w:r w:rsidR="00345541" w:rsidRPr="00AB5DD5">
              <w:rPr>
                <w:sz w:val="18"/>
                <w:szCs w:val="18"/>
              </w:rPr>
              <w:t xml:space="preserve"> zarejestrowane w systemie</w:t>
            </w:r>
            <w:r w:rsidR="00345541" w:rsidRPr="00AB5DD5">
              <w:rPr>
                <w:rFonts w:eastAsia="Arial"/>
                <w:sz w:val="18"/>
                <w:szCs w:val="18"/>
              </w:rPr>
              <w:t>, w których zapisane miejsce udzielania świadczeń jest w strukturze podmiotu leczniczego, w kontekście którego PM pracuje</w:t>
            </w:r>
          </w:p>
        </w:tc>
      </w:tr>
      <w:tr w:rsidR="00345541" w14:paraId="4118A1AE" w14:textId="77777777" w:rsidTr="00363388">
        <w:trPr>
          <w:jc w:val="center"/>
        </w:trPr>
        <w:tc>
          <w:tcPr>
            <w:tcW w:w="546" w:type="dxa"/>
          </w:tcPr>
          <w:p w14:paraId="1AF4C204" w14:textId="15CFF741" w:rsidR="00345541" w:rsidRPr="00AB5DD5" w:rsidRDefault="00345541" w:rsidP="00363388">
            <w:pPr>
              <w:jc w:val="right"/>
              <w:rPr>
                <w:sz w:val="18"/>
                <w:szCs w:val="18"/>
              </w:rPr>
            </w:pPr>
            <w:r w:rsidRPr="00AB5DD5">
              <w:rPr>
                <w:sz w:val="18"/>
                <w:szCs w:val="18"/>
              </w:rPr>
              <w:t>2.</w:t>
            </w:r>
          </w:p>
        </w:tc>
        <w:tc>
          <w:tcPr>
            <w:tcW w:w="2051" w:type="dxa"/>
          </w:tcPr>
          <w:p w14:paraId="3AC3C249" w14:textId="77777777" w:rsidR="00345541" w:rsidRPr="00AB5DD5" w:rsidRDefault="00345541" w:rsidP="00363388">
            <w:pPr>
              <w:rPr>
                <w:sz w:val="18"/>
                <w:szCs w:val="18"/>
              </w:rPr>
            </w:pPr>
            <w:r w:rsidRPr="00AB5DD5">
              <w:rPr>
                <w:sz w:val="18"/>
                <w:szCs w:val="18"/>
              </w:rPr>
              <w:t>Prawo Autora dokumentu</w:t>
            </w:r>
          </w:p>
        </w:tc>
        <w:tc>
          <w:tcPr>
            <w:tcW w:w="2116" w:type="dxa"/>
          </w:tcPr>
          <w:p w14:paraId="03013228" w14:textId="77777777" w:rsidR="00345541" w:rsidRPr="00AB5DD5" w:rsidRDefault="00345541" w:rsidP="00363388">
            <w:pPr>
              <w:rPr>
                <w:sz w:val="18"/>
                <w:szCs w:val="18"/>
              </w:rPr>
            </w:pPr>
            <w:r w:rsidRPr="00AB5DD5">
              <w:rPr>
                <w:sz w:val="18"/>
                <w:szCs w:val="18"/>
              </w:rPr>
              <w:t>PM będący Autorem dokumentu</w:t>
            </w:r>
          </w:p>
        </w:tc>
        <w:tc>
          <w:tcPr>
            <w:tcW w:w="4354" w:type="dxa"/>
          </w:tcPr>
          <w:p w14:paraId="5FEDCE85" w14:textId="0317ED5E" w:rsidR="00345541" w:rsidRPr="00AB5DD5" w:rsidRDefault="007830B5" w:rsidP="00AB5DD5">
            <w:pPr>
              <w:keepNext/>
              <w:rPr>
                <w:sz w:val="18"/>
                <w:szCs w:val="18"/>
              </w:rPr>
            </w:pPr>
            <w:r>
              <w:rPr>
                <w:sz w:val="18"/>
                <w:szCs w:val="18"/>
              </w:rPr>
              <w:t>W</w:t>
            </w:r>
            <w:r w:rsidR="00345541" w:rsidRPr="00AB5DD5">
              <w:rPr>
                <w:sz w:val="18"/>
                <w:szCs w:val="18"/>
              </w:rPr>
              <w:t xml:space="preserve">szystkie indeksy EDM danego pacjenta </w:t>
            </w:r>
            <w:r w:rsidR="00345541" w:rsidRPr="00AB5DD5">
              <w:rPr>
                <w:rFonts w:eastAsia="Arial"/>
                <w:sz w:val="18"/>
                <w:szCs w:val="18"/>
              </w:rPr>
              <w:t>o dowolnym poziomie poufności</w:t>
            </w:r>
            <w:r w:rsidR="00345541" w:rsidRPr="00AB5DD5">
              <w:rPr>
                <w:sz w:val="18"/>
                <w:szCs w:val="18"/>
              </w:rPr>
              <w:t xml:space="preserve"> zarejestrowane w systemie przez Autora w kontekście tego samego usługodawcy</w:t>
            </w:r>
          </w:p>
        </w:tc>
      </w:tr>
    </w:tbl>
    <w:p w14:paraId="51C80E14" w14:textId="3DC71BFF" w:rsidR="00345541" w:rsidRPr="009958FB" w:rsidRDefault="004F1A71" w:rsidP="00AB5DD5">
      <w:pPr>
        <w:pStyle w:val="Legenda"/>
      </w:pPr>
      <w:bookmarkStart w:id="174" w:name="_Toc139543816"/>
      <w:r>
        <w:t xml:space="preserve">Tabela </w:t>
      </w:r>
      <w:r>
        <w:fldChar w:fldCharType="begin"/>
      </w:r>
      <w:r>
        <w:instrText>SEQ Tabela \* ARABIC</w:instrText>
      </w:r>
      <w:r>
        <w:fldChar w:fldCharType="separate"/>
      </w:r>
      <w:r>
        <w:rPr>
          <w:noProof/>
        </w:rPr>
        <w:t>5</w:t>
      </w:r>
      <w:r>
        <w:fldChar w:fldCharType="end"/>
      </w:r>
      <w:r>
        <w:t>. Lista polityk dla Domeny Podmiotu</w:t>
      </w:r>
      <w:bookmarkEnd w:id="174"/>
    </w:p>
    <w:p w14:paraId="2EE36D32" w14:textId="5AC62358" w:rsidR="00430FD5" w:rsidRDefault="00430FD5" w:rsidP="00AB5DD5">
      <w:pPr>
        <w:pStyle w:val="Nagwek2"/>
      </w:pPr>
      <w:bookmarkStart w:id="175" w:name="_Toc153972548"/>
      <w:r>
        <w:t>Polityki obowiązujące w Domenie Krajowej</w:t>
      </w:r>
      <w:bookmarkEnd w:id="175"/>
    </w:p>
    <w:p w14:paraId="29C7440F" w14:textId="77777777" w:rsidR="00430FD5" w:rsidRDefault="00430FD5" w:rsidP="509C9F9B"/>
    <w:tbl>
      <w:tblPr>
        <w:tblStyle w:val="Tabela-Siatka"/>
        <w:tblW w:w="9067" w:type="dxa"/>
        <w:jc w:val="center"/>
        <w:tblLook w:val="04A0" w:firstRow="1" w:lastRow="0" w:firstColumn="1" w:lastColumn="0" w:noHBand="0" w:noVBand="1"/>
      </w:tblPr>
      <w:tblGrid>
        <w:gridCol w:w="546"/>
        <w:gridCol w:w="2051"/>
        <w:gridCol w:w="2116"/>
        <w:gridCol w:w="4354"/>
      </w:tblGrid>
      <w:tr w:rsidR="001119C4" w:rsidRPr="00AC41E2" w14:paraId="3C498919" w14:textId="77777777" w:rsidTr="509C9F9B">
        <w:trPr>
          <w:jc w:val="center"/>
        </w:trPr>
        <w:tc>
          <w:tcPr>
            <w:tcW w:w="546" w:type="dxa"/>
            <w:shd w:val="clear" w:color="auto" w:fill="D9D9D9" w:themeFill="background1" w:themeFillShade="D9"/>
          </w:tcPr>
          <w:p w14:paraId="25A0A46A" w14:textId="77777777" w:rsidR="001119C4" w:rsidRPr="00AC41E2" w:rsidRDefault="001119C4" w:rsidP="00946694">
            <w:pPr>
              <w:rPr>
                <w:b/>
              </w:rPr>
            </w:pPr>
            <w:r>
              <w:rPr>
                <w:b/>
              </w:rPr>
              <w:t>Lp.</w:t>
            </w:r>
          </w:p>
        </w:tc>
        <w:tc>
          <w:tcPr>
            <w:tcW w:w="2051" w:type="dxa"/>
            <w:shd w:val="clear" w:color="auto" w:fill="D9D9D9" w:themeFill="background1" w:themeFillShade="D9"/>
          </w:tcPr>
          <w:p w14:paraId="1ED0342D" w14:textId="77777777" w:rsidR="001119C4" w:rsidRPr="00AC41E2" w:rsidRDefault="001119C4" w:rsidP="00946694">
            <w:pPr>
              <w:rPr>
                <w:b/>
              </w:rPr>
            </w:pPr>
            <w:r>
              <w:rPr>
                <w:b/>
              </w:rPr>
              <w:t>Nazwa Polityki</w:t>
            </w:r>
          </w:p>
        </w:tc>
        <w:tc>
          <w:tcPr>
            <w:tcW w:w="2116" w:type="dxa"/>
            <w:shd w:val="clear" w:color="auto" w:fill="D9D9D9" w:themeFill="background1" w:themeFillShade="D9"/>
          </w:tcPr>
          <w:p w14:paraId="346E68A2" w14:textId="77777777" w:rsidR="001119C4" w:rsidRPr="00AC41E2" w:rsidRDefault="001119C4" w:rsidP="00946694">
            <w:pPr>
              <w:rPr>
                <w:b/>
              </w:rPr>
            </w:pPr>
            <w:r>
              <w:rPr>
                <w:b/>
              </w:rPr>
              <w:t>Uprawniony</w:t>
            </w:r>
          </w:p>
        </w:tc>
        <w:tc>
          <w:tcPr>
            <w:tcW w:w="4354" w:type="dxa"/>
            <w:shd w:val="clear" w:color="auto" w:fill="D9D9D9" w:themeFill="background1" w:themeFillShade="D9"/>
          </w:tcPr>
          <w:p w14:paraId="0AB0D0DE" w14:textId="3427C8F3" w:rsidR="001119C4" w:rsidRPr="00AC41E2" w:rsidRDefault="001119C4" w:rsidP="00946694">
            <w:pPr>
              <w:rPr>
                <w:b/>
              </w:rPr>
            </w:pPr>
            <w:r>
              <w:rPr>
                <w:b/>
              </w:rPr>
              <w:t>Zakres indeksów EDM udostępnianych na mocy polityki</w:t>
            </w:r>
          </w:p>
        </w:tc>
      </w:tr>
      <w:tr w:rsidR="001119C4" w14:paraId="5CE4B431" w14:textId="77777777" w:rsidTr="509C9F9B">
        <w:trPr>
          <w:jc w:val="center"/>
        </w:trPr>
        <w:tc>
          <w:tcPr>
            <w:tcW w:w="546" w:type="dxa"/>
          </w:tcPr>
          <w:p w14:paraId="6C1D639D" w14:textId="77777777" w:rsidR="001119C4" w:rsidRPr="00AB5DD5" w:rsidRDefault="001119C4" w:rsidP="00946694">
            <w:pPr>
              <w:jc w:val="right"/>
              <w:rPr>
                <w:sz w:val="18"/>
                <w:szCs w:val="18"/>
              </w:rPr>
            </w:pPr>
            <w:r w:rsidRPr="00AB5DD5">
              <w:rPr>
                <w:sz w:val="18"/>
                <w:szCs w:val="18"/>
              </w:rPr>
              <w:t>1.</w:t>
            </w:r>
          </w:p>
        </w:tc>
        <w:tc>
          <w:tcPr>
            <w:tcW w:w="2051" w:type="dxa"/>
          </w:tcPr>
          <w:p w14:paraId="3E836E94" w14:textId="77777777" w:rsidR="001119C4" w:rsidRPr="00AB5DD5" w:rsidRDefault="001119C4" w:rsidP="00946694">
            <w:pPr>
              <w:rPr>
                <w:sz w:val="18"/>
                <w:szCs w:val="18"/>
              </w:rPr>
            </w:pPr>
            <w:r w:rsidRPr="00AB5DD5">
              <w:rPr>
                <w:sz w:val="18"/>
                <w:szCs w:val="18"/>
              </w:rPr>
              <w:t>Ratowanie życia</w:t>
            </w:r>
          </w:p>
        </w:tc>
        <w:tc>
          <w:tcPr>
            <w:tcW w:w="2116" w:type="dxa"/>
          </w:tcPr>
          <w:p w14:paraId="5335F703" w14:textId="77777777" w:rsidR="001119C4" w:rsidRPr="00AB5DD5" w:rsidRDefault="001119C4" w:rsidP="00946694">
            <w:pPr>
              <w:rPr>
                <w:sz w:val="18"/>
                <w:szCs w:val="18"/>
              </w:rPr>
            </w:pPr>
            <w:r w:rsidRPr="00AB5DD5">
              <w:rPr>
                <w:sz w:val="18"/>
                <w:szCs w:val="18"/>
              </w:rPr>
              <w:t>Wszyscy PM</w:t>
            </w:r>
          </w:p>
        </w:tc>
        <w:tc>
          <w:tcPr>
            <w:tcW w:w="4354" w:type="dxa"/>
          </w:tcPr>
          <w:p w14:paraId="5852005C" w14:textId="098D3E18" w:rsidR="001119C4" w:rsidRPr="00AB5DD5" w:rsidRDefault="007830B5" w:rsidP="001119C4">
            <w:pPr>
              <w:rPr>
                <w:sz w:val="18"/>
                <w:szCs w:val="18"/>
              </w:rPr>
            </w:pPr>
            <w:r>
              <w:rPr>
                <w:sz w:val="18"/>
                <w:szCs w:val="18"/>
              </w:rPr>
              <w:t>W</w:t>
            </w:r>
            <w:r w:rsidR="001119C4" w:rsidRPr="00AB5DD5">
              <w:rPr>
                <w:sz w:val="18"/>
                <w:szCs w:val="18"/>
              </w:rPr>
              <w:t>szystkie indeksy EDM danego pacjenta zarejestrowane w systemie</w:t>
            </w:r>
            <w:r w:rsidR="30ADD77F" w:rsidRPr="00AB5DD5">
              <w:rPr>
                <w:sz w:val="18"/>
                <w:szCs w:val="18"/>
              </w:rPr>
              <w:t xml:space="preserve"> o poziomie poufności ‘</w:t>
            </w:r>
            <w:proofErr w:type="spellStart"/>
            <w:r w:rsidR="30ADD77F" w:rsidRPr="00AB5DD5">
              <w:rPr>
                <w:sz w:val="18"/>
                <w:szCs w:val="18"/>
              </w:rPr>
              <w:t>Normal</w:t>
            </w:r>
            <w:proofErr w:type="spellEnd"/>
            <w:r w:rsidR="30ADD77F" w:rsidRPr="00AB5DD5">
              <w:rPr>
                <w:sz w:val="18"/>
                <w:szCs w:val="18"/>
              </w:rPr>
              <w:t>’</w:t>
            </w:r>
          </w:p>
        </w:tc>
      </w:tr>
      <w:tr w:rsidR="001119C4" w14:paraId="29BD5EE4" w14:textId="77777777" w:rsidTr="509C9F9B">
        <w:trPr>
          <w:jc w:val="center"/>
        </w:trPr>
        <w:tc>
          <w:tcPr>
            <w:tcW w:w="546" w:type="dxa"/>
          </w:tcPr>
          <w:p w14:paraId="4CE1B5C9" w14:textId="77777777" w:rsidR="001119C4" w:rsidRPr="00AB5DD5" w:rsidRDefault="001119C4" w:rsidP="00946694">
            <w:pPr>
              <w:jc w:val="right"/>
              <w:rPr>
                <w:sz w:val="18"/>
                <w:szCs w:val="18"/>
              </w:rPr>
            </w:pPr>
            <w:r w:rsidRPr="00AB5DD5">
              <w:rPr>
                <w:sz w:val="18"/>
                <w:szCs w:val="18"/>
              </w:rPr>
              <w:t>2.</w:t>
            </w:r>
          </w:p>
        </w:tc>
        <w:tc>
          <w:tcPr>
            <w:tcW w:w="2051" w:type="dxa"/>
          </w:tcPr>
          <w:p w14:paraId="0A07AEC6" w14:textId="77777777" w:rsidR="001119C4" w:rsidRPr="00AB5DD5" w:rsidRDefault="001119C4" w:rsidP="00946694">
            <w:pPr>
              <w:rPr>
                <w:sz w:val="18"/>
                <w:szCs w:val="18"/>
              </w:rPr>
            </w:pPr>
            <w:r w:rsidRPr="00AB5DD5">
              <w:rPr>
                <w:sz w:val="18"/>
                <w:szCs w:val="18"/>
              </w:rPr>
              <w:t>Kontynuacja leczenia</w:t>
            </w:r>
          </w:p>
        </w:tc>
        <w:tc>
          <w:tcPr>
            <w:tcW w:w="2116" w:type="dxa"/>
          </w:tcPr>
          <w:p w14:paraId="63C891BB" w14:textId="77777777" w:rsidR="001119C4" w:rsidRPr="00AB5DD5" w:rsidRDefault="001119C4" w:rsidP="00946694">
            <w:pPr>
              <w:rPr>
                <w:sz w:val="18"/>
                <w:szCs w:val="18"/>
              </w:rPr>
            </w:pPr>
            <w:r w:rsidRPr="00AB5DD5">
              <w:rPr>
                <w:sz w:val="18"/>
                <w:szCs w:val="18"/>
              </w:rPr>
              <w:t>Wszyscy PM</w:t>
            </w:r>
          </w:p>
        </w:tc>
        <w:tc>
          <w:tcPr>
            <w:tcW w:w="4354" w:type="dxa"/>
          </w:tcPr>
          <w:p w14:paraId="208BAECB" w14:textId="7617D6FE" w:rsidR="001119C4" w:rsidRPr="009F0E30" w:rsidRDefault="007830B5" w:rsidP="7206BA96">
            <w:pPr>
              <w:rPr>
                <w:rFonts w:eastAsia="Arial"/>
                <w:sz w:val="18"/>
                <w:szCs w:val="18"/>
              </w:rPr>
            </w:pPr>
            <w:r>
              <w:rPr>
                <w:sz w:val="18"/>
                <w:szCs w:val="18"/>
              </w:rPr>
              <w:t>W</w:t>
            </w:r>
            <w:r w:rsidR="001119C4" w:rsidRPr="009F0E30">
              <w:rPr>
                <w:sz w:val="18"/>
                <w:szCs w:val="18"/>
              </w:rPr>
              <w:t xml:space="preserve">szystkie indeksy EDM danego pacjenta </w:t>
            </w:r>
            <w:r w:rsidR="55D9910E" w:rsidRPr="009F0E30">
              <w:rPr>
                <w:rFonts w:eastAsia="Arial"/>
                <w:sz w:val="18"/>
                <w:szCs w:val="18"/>
              </w:rPr>
              <w:t>o poziomie poufności ‘</w:t>
            </w:r>
            <w:proofErr w:type="spellStart"/>
            <w:r w:rsidR="55D9910E" w:rsidRPr="009F0E30">
              <w:rPr>
                <w:rFonts w:eastAsia="Arial"/>
                <w:sz w:val="18"/>
                <w:szCs w:val="18"/>
              </w:rPr>
              <w:t>Normal</w:t>
            </w:r>
            <w:proofErr w:type="spellEnd"/>
            <w:r w:rsidR="55D9910E" w:rsidRPr="009F0E30">
              <w:rPr>
                <w:rFonts w:eastAsia="Arial"/>
                <w:sz w:val="18"/>
                <w:szCs w:val="18"/>
              </w:rPr>
              <w:t>’</w:t>
            </w:r>
            <w:r w:rsidR="55D9910E" w:rsidRPr="009F0E30">
              <w:rPr>
                <w:sz w:val="18"/>
                <w:szCs w:val="18"/>
              </w:rPr>
              <w:t xml:space="preserve"> </w:t>
            </w:r>
            <w:r w:rsidR="001119C4" w:rsidRPr="009F0E30">
              <w:rPr>
                <w:sz w:val="18"/>
                <w:szCs w:val="18"/>
              </w:rPr>
              <w:t>zarejestrowane w systemie</w:t>
            </w:r>
            <w:r w:rsidR="5231EFF8" w:rsidRPr="009F0E30">
              <w:rPr>
                <w:rFonts w:eastAsia="Arial"/>
                <w:sz w:val="18"/>
                <w:szCs w:val="18"/>
              </w:rPr>
              <w:t xml:space="preserve">, w których zapisane miejsce udzielania </w:t>
            </w:r>
            <w:r w:rsidR="5231EFF8" w:rsidRPr="009F0E30">
              <w:rPr>
                <w:rFonts w:eastAsia="Arial"/>
                <w:sz w:val="18"/>
                <w:szCs w:val="18"/>
              </w:rPr>
              <w:lastRenderedPageBreak/>
              <w:t>świadczeń jest w strukturze podmiotu leczniczego, w kontekście którego PM pracuje</w:t>
            </w:r>
          </w:p>
        </w:tc>
      </w:tr>
      <w:tr w:rsidR="001119C4" w14:paraId="6D7F6DB4" w14:textId="77777777" w:rsidTr="509C9F9B">
        <w:trPr>
          <w:jc w:val="center"/>
        </w:trPr>
        <w:tc>
          <w:tcPr>
            <w:tcW w:w="546" w:type="dxa"/>
          </w:tcPr>
          <w:p w14:paraId="60EE0CB2" w14:textId="77777777" w:rsidR="001119C4" w:rsidRPr="009F0E30" w:rsidRDefault="001119C4" w:rsidP="00946694">
            <w:pPr>
              <w:jc w:val="right"/>
              <w:rPr>
                <w:sz w:val="18"/>
                <w:szCs w:val="18"/>
              </w:rPr>
            </w:pPr>
            <w:r w:rsidRPr="009F0E30">
              <w:rPr>
                <w:sz w:val="18"/>
                <w:szCs w:val="18"/>
              </w:rPr>
              <w:lastRenderedPageBreak/>
              <w:t>3.</w:t>
            </w:r>
          </w:p>
        </w:tc>
        <w:tc>
          <w:tcPr>
            <w:tcW w:w="2051" w:type="dxa"/>
          </w:tcPr>
          <w:p w14:paraId="2769E786" w14:textId="77777777" w:rsidR="001119C4" w:rsidRPr="009F0E30" w:rsidRDefault="001119C4" w:rsidP="00946694">
            <w:pPr>
              <w:rPr>
                <w:sz w:val="18"/>
                <w:szCs w:val="18"/>
              </w:rPr>
            </w:pPr>
            <w:r w:rsidRPr="009F0E30">
              <w:rPr>
                <w:sz w:val="18"/>
                <w:szCs w:val="18"/>
              </w:rPr>
              <w:t>Prawo Autora dokumentu</w:t>
            </w:r>
          </w:p>
        </w:tc>
        <w:tc>
          <w:tcPr>
            <w:tcW w:w="2116" w:type="dxa"/>
          </w:tcPr>
          <w:p w14:paraId="24E3D7DF" w14:textId="77777777" w:rsidR="001119C4" w:rsidRPr="009F0E30" w:rsidRDefault="001119C4" w:rsidP="00946694">
            <w:pPr>
              <w:rPr>
                <w:sz w:val="18"/>
                <w:szCs w:val="18"/>
              </w:rPr>
            </w:pPr>
            <w:r w:rsidRPr="009F0E30">
              <w:rPr>
                <w:sz w:val="18"/>
                <w:szCs w:val="18"/>
              </w:rPr>
              <w:t>PM będący Autorem dokumentu</w:t>
            </w:r>
          </w:p>
        </w:tc>
        <w:tc>
          <w:tcPr>
            <w:tcW w:w="4354" w:type="dxa"/>
          </w:tcPr>
          <w:p w14:paraId="53DD57D5" w14:textId="03FB8E8B" w:rsidR="001119C4" w:rsidRPr="009F0E30" w:rsidRDefault="007830B5" w:rsidP="7206BA96">
            <w:pPr>
              <w:rPr>
                <w:sz w:val="18"/>
                <w:szCs w:val="18"/>
              </w:rPr>
            </w:pPr>
            <w:r>
              <w:rPr>
                <w:sz w:val="18"/>
                <w:szCs w:val="18"/>
              </w:rPr>
              <w:t>W</w:t>
            </w:r>
            <w:r w:rsidRPr="009F0E30">
              <w:rPr>
                <w:sz w:val="18"/>
                <w:szCs w:val="18"/>
              </w:rPr>
              <w:t xml:space="preserve">szystkie </w:t>
            </w:r>
            <w:r w:rsidR="001119C4" w:rsidRPr="009F0E30">
              <w:rPr>
                <w:sz w:val="18"/>
                <w:szCs w:val="18"/>
              </w:rPr>
              <w:t xml:space="preserve">indeksy EDM danego pacjenta </w:t>
            </w:r>
            <w:r w:rsidR="76871E75" w:rsidRPr="009F0E30">
              <w:rPr>
                <w:rFonts w:eastAsia="Arial"/>
                <w:sz w:val="18"/>
                <w:szCs w:val="18"/>
              </w:rPr>
              <w:t>o dowolnym poziomie poufności</w:t>
            </w:r>
            <w:r w:rsidR="76871E75" w:rsidRPr="009F0E30">
              <w:rPr>
                <w:sz w:val="18"/>
                <w:szCs w:val="18"/>
              </w:rPr>
              <w:t xml:space="preserve"> </w:t>
            </w:r>
            <w:r w:rsidR="001119C4" w:rsidRPr="009F0E30">
              <w:rPr>
                <w:sz w:val="18"/>
                <w:szCs w:val="18"/>
              </w:rPr>
              <w:t>zarejestrowane w systemie przez Autora w kontekście tego samego usługodawcy</w:t>
            </w:r>
          </w:p>
        </w:tc>
      </w:tr>
      <w:tr w:rsidR="00E37423" w14:paraId="4DA8E0B9" w14:textId="77777777" w:rsidTr="509C9F9B">
        <w:trPr>
          <w:jc w:val="center"/>
        </w:trPr>
        <w:tc>
          <w:tcPr>
            <w:tcW w:w="546" w:type="dxa"/>
          </w:tcPr>
          <w:p w14:paraId="2A261A56" w14:textId="58F6CFB5" w:rsidR="00E37423" w:rsidRPr="009F0E30" w:rsidRDefault="00E37423" w:rsidP="00E37423">
            <w:pPr>
              <w:jc w:val="right"/>
              <w:rPr>
                <w:sz w:val="18"/>
                <w:szCs w:val="18"/>
              </w:rPr>
            </w:pPr>
            <w:r w:rsidRPr="009F0E30">
              <w:rPr>
                <w:sz w:val="18"/>
                <w:szCs w:val="18"/>
              </w:rPr>
              <w:t>4.</w:t>
            </w:r>
          </w:p>
        </w:tc>
        <w:tc>
          <w:tcPr>
            <w:tcW w:w="2051" w:type="dxa"/>
          </w:tcPr>
          <w:p w14:paraId="12CD0C3E" w14:textId="12CEAAF0" w:rsidR="00E37423" w:rsidRPr="009F0E30" w:rsidRDefault="00E37423" w:rsidP="00E37423">
            <w:pPr>
              <w:rPr>
                <w:sz w:val="18"/>
                <w:szCs w:val="18"/>
              </w:rPr>
            </w:pPr>
            <w:r w:rsidRPr="009F0E30">
              <w:rPr>
                <w:sz w:val="18"/>
                <w:szCs w:val="18"/>
              </w:rPr>
              <w:t xml:space="preserve">Prawo Zlecającego </w:t>
            </w:r>
          </w:p>
        </w:tc>
        <w:tc>
          <w:tcPr>
            <w:tcW w:w="2116" w:type="dxa"/>
          </w:tcPr>
          <w:p w14:paraId="5F5B6670" w14:textId="34A3F4DC" w:rsidR="00E37423" w:rsidRPr="009F0E30" w:rsidRDefault="00E37423" w:rsidP="00E37423">
            <w:pPr>
              <w:rPr>
                <w:sz w:val="18"/>
                <w:szCs w:val="18"/>
              </w:rPr>
            </w:pPr>
            <w:r w:rsidRPr="009F0E30">
              <w:rPr>
                <w:sz w:val="18"/>
                <w:szCs w:val="18"/>
              </w:rPr>
              <w:t>Wszyscy PM placówki zlecającego (na poziomie podmiotu</w:t>
            </w:r>
            <w:r w:rsidR="00F93AD0" w:rsidRPr="009F0E30">
              <w:rPr>
                <w:sz w:val="18"/>
                <w:szCs w:val="18"/>
              </w:rPr>
              <w:t xml:space="preserve"> zlecającego</w:t>
            </w:r>
            <w:r w:rsidRPr="009F0E30">
              <w:rPr>
                <w:sz w:val="18"/>
                <w:szCs w:val="18"/>
              </w:rPr>
              <w:t xml:space="preserve"> oraz placówek podległych</w:t>
            </w:r>
            <w:r w:rsidR="00F93AD0" w:rsidRPr="009F0E30">
              <w:rPr>
                <w:sz w:val="18"/>
                <w:szCs w:val="18"/>
              </w:rPr>
              <w:t xml:space="preserve"> zlecającego</w:t>
            </w:r>
            <w:r w:rsidRPr="009F0E30">
              <w:rPr>
                <w:sz w:val="18"/>
                <w:szCs w:val="18"/>
              </w:rPr>
              <w:t>)</w:t>
            </w:r>
          </w:p>
        </w:tc>
        <w:tc>
          <w:tcPr>
            <w:tcW w:w="4354" w:type="dxa"/>
          </w:tcPr>
          <w:p w14:paraId="5075AE34" w14:textId="649817D3" w:rsidR="00E37423" w:rsidRPr="009F0E30" w:rsidRDefault="007830B5" w:rsidP="00F93AD0">
            <w:pPr>
              <w:rPr>
                <w:sz w:val="18"/>
                <w:szCs w:val="18"/>
              </w:rPr>
            </w:pPr>
            <w:r>
              <w:rPr>
                <w:sz w:val="18"/>
                <w:szCs w:val="18"/>
              </w:rPr>
              <w:t>W</w:t>
            </w:r>
            <w:r w:rsidRPr="009F0E30">
              <w:rPr>
                <w:sz w:val="18"/>
                <w:szCs w:val="18"/>
              </w:rPr>
              <w:t xml:space="preserve">szystkie </w:t>
            </w:r>
            <w:r w:rsidR="00E37423" w:rsidRPr="009F0E30">
              <w:rPr>
                <w:sz w:val="18"/>
                <w:szCs w:val="18"/>
              </w:rPr>
              <w:t xml:space="preserve">indeksy EDM </w:t>
            </w:r>
            <w:r w:rsidR="00E37423" w:rsidRPr="009F0E30">
              <w:rPr>
                <w:rFonts w:eastAsia="Arial"/>
                <w:sz w:val="18"/>
                <w:szCs w:val="18"/>
              </w:rPr>
              <w:t>o poziomie poufności ‘</w:t>
            </w:r>
            <w:proofErr w:type="spellStart"/>
            <w:r w:rsidR="00E37423" w:rsidRPr="009F0E30">
              <w:rPr>
                <w:rFonts w:eastAsia="Arial"/>
                <w:sz w:val="18"/>
                <w:szCs w:val="18"/>
              </w:rPr>
              <w:t>Normal</w:t>
            </w:r>
            <w:proofErr w:type="spellEnd"/>
            <w:r w:rsidR="00E37423" w:rsidRPr="009F0E30">
              <w:rPr>
                <w:rFonts w:eastAsia="Arial"/>
                <w:sz w:val="18"/>
                <w:szCs w:val="18"/>
              </w:rPr>
              <w:t>’</w:t>
            </w:r>
            <w:r w:rsidR="00F93AD0" w:rsidRPr="009F0E30">
              <w:rPr>
                <w:rFonts w:eastAsia="Arial"/>
                <w:sz w:val="18"/>
                <w:szCs w:val="18"/>
              </w:rPr>
              <w:t xml:space="preserve">, w których </w:t>
            </w:r>
            <w:r w:rsidR="00E37423" w:rsidRPr="009F0E30">
              <w:rPr>
                <w:rFonts w:eastAsia="Arial"/>
                <w:sz w:val="18"/>
                <w:szCs w:val="18"/>
              </w:rPr>
              <w:t>zare</w:t>
            </w:r>
            <w:r w:rsidR="00F93AD0" w:rsidRPr="009F0E30">
              <w:rPr>
                <w:rFonts w:eastAsia="Arial"/>
                <w:sz w:val="18"/>
                <w:szCs w:val="18"/>
              </w:rPr>
              <w:t>jestrowano w systemie dane Zlecającego</w:t>
            </w:r>
            <w:r w:rsidR="00E37423" w:rsidRPr="009F0E30">
              <w:rPr>
                <w:rFonts w:eastAsia="Arial"/>
                <w:sz w:val="18"/>
                <w:szCs w:val="18"/>
              </w:rPr>
              <w:t xml:space="preserve"> </w:t>
            </w:r>
            <w:r w:rsidR="00F93AD0" w:rsidRPr="009F0E30">
              <w:rPr>
                <w:sz w:val="18"/>
                <w:szCs w:val="18"/>
              </w:rPr>
              <w:t>kontekście tego samego usługodawcy</w:t>
            </w:r>
          </w:p>
        </w:tc>
      </w:tr>
      <w:tr w:rsidR="0423DB57" w14:paraId="1D3BBB9A" w14:textId="77777777" w:rsidTr="509C9F9B">
        <w:trPr>
          <w:jc w:val="center"/>
        </w:trPr>
        <w:tc>
          <w:tcPr>
            <w:tcW w:w="546" w:type="dxa"/>
          </w:tcPr>
          <w:p w14:paraId="6CA55F3D" w14:textId="7A2C5184" w:rsidR="73AD2496" w:rsidRPr="009F0E30" w:rsidRDefault="73AD2496" w:rsidP="0423DB57">
            <w:pPr>
              <w:jc w:val="right"/>
              <w:rPr>
                <w:sz w:val="18"/>
                <w:szCs w:val="18"/>
              </w:rPr>
            </w:pPr>
            <w:r w:rsidRPr="009F0E30">
              <w:rPr>
                <w:sz w:val="18"/>
                <w:szCs w:val="18"/>
              </w:rPr>
              <w:t>5.</w:t>
            </w:r>
          </w:p>
        </w:tc>
        <w:tc>
          <w:tcPr>
            <w:tcW w:w="2051" w:type="dxa"/>
          </w:tcPr>
          <w:p w14:paraId="46C69CE2" w14:textId="39F9E355" w:rsidR="73AD2496" w:rsidRPr="009F0E30" w:rsidRDefault="73AD2496" w:rsidP="0423DB57">
            <w:pPr>
              <w:rPr>
                <w:sz w:val="18"/>
                <w:szCs w:val="18"/>
              </w:rPr>
            </w:pPr>
            <w:r w:rsidRPr="009F0E30">
              <w:rPr>
                <w:sz w:val="18"/>
                <w:szCs w:val="18"/>
              </w:rPr>
              <w:t>Prawo Realizującego</w:t>
            </w:r>
          </w:p>
        </w:tc>
        <w:tc>
          <w:tcPr>
            <w:tcW w:w="2116" w:type="dxa"/>
          </w:tcPr>
          <w:p w14:paraId="001CEB90" w14:textId="55C86608" w:rsidR="73AD2496" w:rsidRPr="009F0E30" w:rsidRDefault="73AD2496" w:rsidP="0423DB57">
            <w:pPr>
              <w:rPr>
                <w:sz w:val="18"/>
                <w:szCs w:val="18"/>
              </w:rPr>
            </w:pPr>
            <w:r w:rsidRPr="009F0E30">
              <w:rPr>
                <w:sz w:val="18"/>
                <w:szCs w:val="18"/>
              </w:rPr>
              <w:t>Wszyscy PM placówki rea</w:t>
            </w:r>
            <w:r w:rsidR="038340B1" w:rsidRPr="009F0E30">
              <w:rPr>
                <w:sz w:val="18"/>
                <w:szCs w:val="18"/>
              </w:rPr>
              <w:t>l</w:t>
            </w:r>
            <w:r w:rsidRPr="009F0E30">
              <w:rPr>
                <w:sz w:val="18"/>
                <w:szCs w:val="18"/>
              </w:rPr>
              <w:t>izującego</w:t>
            </w:r>
          </w:p>
        </w:tc>
        <w:tc>
          <w:tcPr>
            <w:tcW w:w="4354" w:type="dxa"/>
          </w:tcPr>
          <w:p w14:paraId="4E9E2E32" w14:textId="247ADC70" w:rsidR="73AD2496" w:rsidRPr="009F0E30" w:rsidRDefault="73AD2496" w:rsidP="0423DB57">
            <w:pPr>
              <w:rPr>
                <w:sz w:val="18"/>
                <w:szCs w:val="18"/>
              </w:rPr>
            </w:pPr>
            <w:r w:rsidRPr="009F0E30">
              <w:rPr>
                <w:sz w:val="18"/>
                <w:szCs w:val="18"/>
              </w:rPr>
              <w:t>Wszystkie indeksy EDM o poziomie poufności “</w:t>
            </w:r>
            <w:proofErr w:type="spellStart"/>
            <w:r w:rsidRPr="009F0E30">
              <w:rPr>
                <w:sz w:val="18"/>
                <w:szCs w:val="18"/>
              </w:rPr>
              <w:t>Normal</w:t>
            </w:r>
            <w:proofErr w:type="spellEnd"/>
            <w:r w:rsidRPr="009F0E30">
              <w:rPr>
                <w:sz w:val="18"/>
                <w:szCs w:val="18"/>
              </w:rPr>
              <w:t xml:space="preserve">”, w których </w:t>
            </w:r>
            <w:r w:rsidR="4DF693B5" w:rsidRPr="009F0E30">
              <w:rPr>
                <w:sz w:val="18"/>
                <w:szCs w:val="18"/>
              </w:rPr>
              <w:t>wskazano w systemie</w:t>
            </w:r>
            <w:r w:rsidR="6FC50251" w:rsidRPr="009F0E30">
              <w:rPr>
                <w:sz w:val="18"/>
                <w:szCs w:val="18"/>
              </w:rPr>
              <w:t>,</w:t>
            </w:r>
            <w:r w:rsidR="4DF693B5" w:rsidRPr="009F0E30">
              <w:rPr>
                <w:sz w:val="18"/>
                <w:szCs w:val="18"/>
              </w:rPr>
              <w:t xml:space="preserve"> </w:t>
            </w:r>
            <w:r w:rsidR="3F319963" w:rsidRPr="009F0E30">
              <w:rPr>
                <w:sz w:val="18"/>
                <w:szCs w:val="18"/>
              </w:rPr>
              <w:t>R</w:t>
            </w:r>
            <w:r w:rsidR="4DF693B5" w:rsidRPr="009F0E30">
              <w:rPr>
                <w:sz w:val="18"/>
                <w:szCs w:val="18"/>
              </w:rPr>
              <w:t>ealizującego</w:t>
            </w:r>
            <w:r w:rsidR="52622E48" w:rsidRPr="009F0E30">
              <w:rPr>
                <w:sz w:val="18"/>
                <w:szCs w:val="18"/>
              </w:rPr>
              <w:t xml:space="preserve"> jako placówkę realizującą</w:t>
            </w:r>
          </w:p>
        </w:tc>
      </w:tr>
      <w:tr w:rsidR="00E37423" w14:paraId="5380D46A" w14:textId="77777777" w:rsidTr="509C9F9B">
        <w:trPr>
          <w:jc w:val="center"/>
        </w:trPr>
        <w:tc>
          <w:tcPr>
            <w:tcW w:w="546" w:type="dxa"/>
          </w:tcPr>
          <w:p w14:paraId="4CA07EBD" w14:textId="35F1B410" w:rsidR="00E37423" w:rsidRPr="009F0E30" w:rsidRDefault="3F1D26FB" w:rsidP="00E37423">
            <w:pPr>
              <w:jc w:val="right"/>
              <w:rPr>
                <w:sz w:val="18"/>
                <w:szCs w:val="18"/>
              </w:rPr>
            </w:pPr>
            <w:r w:rsidRPr="009F0E30">
              <w:rPr>
                <w:sz w:val="18"/>
                <w:szCs w:val="18"/>
              </w:rPr>
              <w:t>6</w:t>
            </w:r>
            <w:r w:rsidR="192C50E4" w:rsidRPr="009F0E30">
              <w:rPr>
                <w:sz w:val="18"/>
                <w:szCs w:val="18"/>
              </w:rPr>
              <w:t>.</w:t>
            </w:r>
          </w:p>
        </w:tc>
        <w:tc>
          <w:tcPr>
            <w:tcW w:w="2051" w:type="dxa"/>
          </w:tcPr>
          <w:p w14:paraId="442AE550" w14:textId="77777777" w:rsidR="00E37423" w:rsidRPr="009F0E30" w:rsidRDefault="00E37423" w:rsidP="00E37423">
            <w:pPr>
              <w:rPr>
                <w:sz w:val="18"/>
                <w:szCs w:val="18"/>
              </w:rPr>
            </w:pPr>
            <w:r w:rsidRPr="009F0E30">
              <w:rPr>
                <w:sz w:val="18"/>
                <w:szCs w:val="18"/>
              </w:rPr>
              <w:t>Prawo pacjenta</w:t>
            </w:r>
          </w:p>
        </w:tc>
        <w:tc>
          <w:tcPr>
            <w:tcW w:w="2116" w:type="dxa"/>
          </w:tcPr>
          <w:p w14:paraId="3CAC00EF" w14:textId="77777777" w:rsidR="00E37423" w:rsidRPr="009F0E30" w:rsidRDefault="00E37423" w:rsidP="00E37423">
            <w:pPr>
              <w:rPr>
                <w:sz w:val="18"/>
                <w:szCs w:val="18"/>
              </w:rPr>
            </w:pPr>
            <w:r w:rsidRPr="009F0E30">
              <w:rPr>
                <w:sz w:val="18"/>
                <w:szCs w:val="18"/>
              </w:rPr>
              <w:t>Pacjent</w:t>
            </w:r>
          </w:p>
        </w:tc>
        <w:tc>
          <w:tcPr>
            <w:tcW w:w="4354" w:type="dxa"/>
          </w:tcPr>
          <w:p w14:paraId="2DACA69E" w14:textId="39D6F5BC" w:rsidR="00E37423" w:rsidRPr="009F0E30" w:rsidRDefault="007830B5" w:rsidP="00E37423">
            <w:pPr>
              <w:rPr>
                <w:sz w:val="18"/>
                <w:szCs w:val="18"/>
              </w:rPr>
            </w:pPr>
            <w:r>
              <w:rPr>
                <w:sz w:val="18"/>
                <w:szCs w:val="18"/>
              </w:rPr>
              <w:t>W</w:t>
            </w:r>
            <w:r w:rsidRPr="009F0E30">
              <w:rPr>
                <w:sz w:val="18"/>
                <w:szCs w:val="18"/>
              </w:rPr>
              <w:t xml:space="preserve">szystkie </w:t>
            </w:r>
            <w:r w:rsidR="00E37423" w:rsidRPr="009F0E30">
              <w:rPr>
                <w:sz w:val="18"/>
                <w:szCs w:val="18"/>
              </w:rPr>
              <w:t xml:space="preserve">indeksy EDM </w:t>
            </w:r>
            <w:r w:rsidR="00E37423" w:rsidRPr="009F0E30">
              <w:rPr>
                <w:rFonts w:eastAsia="Arial"/>
                <w:sz w:val="18"/>
                <w:szCs w:val="18"/>
              </w:rPr>
              <w:t xml:space="preserve">o dowolnym poziomie poufności </w:t>
            </w:r>
            <w:r w:rsidR="00E37423" w:rsidRPr="009F0E30">
              <w:rPr>
                <w:sz w:val="18"/>
                <w:szCs w:val="18"/>
              </w:rPr>
              <w:t>które dotyczą danego pacjenta i są zarejestrowane w systemie</w:t>
            </w:r>
          </w:p>
        </w:tc>
      </w:tr>
      <w:tr w:rsidR="00E37423" w14:paraId="61803B57" w14:textId="77777777" w:rsidTr="509C9F9B">
        <w:trPr>
          <w:jc w:val="center"/>
        </w:trPr>
        <w:tc>
          <w:tcPr>
            <w:tcW w:w="546" w:type="dxa"/>
          </w:tcPr>
          <w:p w14:paraId="21CD6E6A" w14:textId="149593B2" w:rsidR="00E37423" w:rsidRPr="009F0E30" w:rsidRDefault="2B69EAFD" w:rsidP="00E37423">
            <w:pPr>
              <w:jc w:val="right"/>
              <w:rPr>
                <w:sz w:val="18"/>
                <w:szCs w:val="18"/>
              </w:rPr>
            </w:pPr>
            <w:r w:rsidRPr="009F0E30">
              <w:rPr>
                <w:sz w:val="18"/>
                <w:szCs w:val="18"/>
              </w:rPr>
              <w:t>7</w:t>
            </w:r>
            <w:r w:rsidR="192C50E4" w:rsidRPr="009F0E30">
              <w:rPr>
                <w:sz w:val="18"/>
                <w:szCs w:val="18"/>
              </w:rPr>
              <w:t>.</w:t>
            </w:r>
          </w:p>
        </w:tc>
        <w:tc>
          <w:tcPr>
            <w:tcW w:w="2051" w:type="dxa"/>
          </w:tcPr>
          <w:p w14:paraId="61119340" w14:textId="14294B84" w:rsidR="00E37423" w:rsidRPr="009F0E30" w:rsidRDefault="00E37423" w:rsidP="00E37423">
            <w:pPr>
              <w:rPr>
                <w:sz w:val="18"/>
                <w:szCs w:val="18"/>
              </w:rPr>
            </w:pPr>
            <w:r w:rsidRPr="009F0E30">
              <w:rPr>
                <w:sz w:val="18"/>
                <w:szCs w:val="18"/>
              </w:rPr>
              <w:t>Prawo Pracownika Medycznego wybranego przez pacjenta</w:t>
            </w:r>
          </w:p>
        </w:tc>
        <w:tc>
          <w:tcPr>
            <w:tcW w:w="2116" w:type="dxa"/>
          </w:tcPr>
          <w:p w14:paraId="7A4AE7AC" w14:textId="40B78C35" w:rsidR="00E37423" w:rsidRPr="009F0E30" w:rsidRDefault="00E37423" w:rsidP="00E37423">
            <w:pPr>
              <w:rPr>
                <w:sz w:val="18"/>
                <w:szCs w:val="18"/>
              </w:rPr>
            </w:pPr>
            <w:r w:rsidRPr="009F0E30">
              <w:rPr>
                <w:sz w:val="18"/>
                <w:szCs w:val="18"/>
              </w:rPr>
              <w:t>PM</w:t>
            </w:r>
          </w:p>
        </w:tc>
        <w:tc>
          <w:tcPr>
            <w:tcW w:w="4354" w:type="dxa"/>
          </w:tcPr>
          <w:p w14:paraId="26A6A121" w14:textId="069DFF59" w:rsidR="00E37423" w:rsidRPr="009F0E30" w:rsidRDefault="007830B5" w:rsidP="00E37423">
            <w:pPr>
              <w:rPr>
                <w:sz w:val="18"/>
                <w:szCs w:val="18"/>
              </w:rPr>
            </w:pPr>
            <w:r>
              <w:rPr>
                <w:sz w:val="18"/>
                <w:szCs w:val="18"/>
              </w:rPr>
              <w:t>W</w:t>
            </w:r>
            <w:r w:rsidRPr="009F0E30">
              <w:rPr>
                <w:sz w:val="18"/>
                <w:szCs w:val="18"/>
              </w:rPr>
              <w:t xml:space="preserve">szystkie </w:t>
            </w:r>
            <w:r w:rsidR="00E37423" w:rsidRPr="009F0E30">
              <w:rPr>
                <w:sz w:val="18"/>
                <w:szCs w:val="18"/>
              </w:rPr>
              <w:t xml:space="preserve">indeksy EDM </w:t>
            </w:r>
            <w:r w:rsidR="00E37423" w:rsidRPr="009F0E30">
              <w:rPr>
                <w:rFonts w:eastAsia="Arial"/>
                <w:sz w:val="18"/>
                <w:szCs w:val="18"/>
              </w:rPr>
              <w:t>o poziomie poufności ‘</w:t>
            </w:r>
            <w:proofErr w:type="spellStart"/>
            <w:r w:rsidR="00E37423" w:rsidRPr="009F0E30">
              <w:rPr>
                <w:rFonts w:eastAsia="Arial"/>
                <w:sz w:val="18"/>
                <w:szCs w:val="18"/>
              </w:rPr>
              <w:t>Normal</w:t>
            </w:r>
            <w:proofErr w:type="spellEnd"/>
            <w:r w:rsidR="00E37423" w:rsidRPr="009F0E30">
              <w:rPr>
                <w:rFonts w:eastAsia="Arial"/>
                <w:sz w:val="18"/>
                <w:szCs w:val="18"/>
              </w:rPr>
              <w:t>’</w:t>
            </w:r>
            <w:r w:rsidR="00E37423" w:rsidRPr="009F0E30">
              <w:rPr>
                <w:sz w:val="18"/>
                <w:szCs w:val="18"/>
              </w:rPr>
              <w:t>, które dotyczą pacjenta z wybranego przez pacjenta okresu/ów leczenia, obowiązuje przez wskazany przez pacjenta okres (na jaki okres bądź bezterminowo)</w:t>
            </w:r>
          </w:p>
        </w:tc>
      </w:tr>
      <w:tr w:rsidR="00E37423" w14:paraId="6062600F" w14:textId="77777777" w:rsidTr="509C9F9B">
        <w:trPr>
          <w:jc w:val="center"/>
        </w:trPr>
        <w:tc>
          <w:tcPr>
            <w:tcW w:w="546" w:type="dxa"/>
          </w:tcPr>
          <w:p w14:paraId="13252EB8" w14:textId="494FCAE3" w:rsidR="00E37423" w:rsidRPr="009F0E30" w:rsidRDefault="145A2D72" w:rsidP="00E37423">
            <w:pPr>
              <w:jc w:val="right"/>
              <w:rPr>
                <w:sz w:val="18"/>
                <w:szCs w:val="18"/>
              </w:rPr>
            </w:pPr>
            <w:r w:rsidRPr="009F0E30">
              <w:rPr>
                <w:sz w:val="18"/>
                <w:szCs w:val="18"/>
              </w:rPr>
              <w:t>8</w:t>
            </w:r>
            <w:r w:rsidR="192C50E4" w:rsidRPr="009F0E30">
              <w:rPr>
                <w:sz w:val="18"/>
                <w:szCs w:val="18"/>
              </w:rPr>
              <w:t>.</w:t>
            </w:r>
          </w:p>
        </w:tc>
        <w:tc>
          <w:tcPr>
            <w:tcW w:w="2051" w:type="dxa"/>
          </w:tcPr>
          <w:p w14:paraId="147DF308" w14:textId="117EBD2E" w:rsidR="00E37423" w:rsidRPr="009F0E30" w:rsidRDefault="00E37423" w:rsidP="00E37423">
            <w:pPr>
              <w:rPr>
                <w:sz w:val="18"/>
                <w:szCs w:val="18"/>
              </w:rPr>
            </w:pPr>
            <w:r w:rsidRPr="009F0E30">
              <w:rPr>
                <w:sz w:val="18"/>
                <w:szCs w:val="18"/>
              </w:rPr>
              <w:t>Prawo Placówki Medycznej wybranej przez pacjenta</w:t>
            </w:r>
          </w:p>
        </w:tc>
        <w:tc>
          <w:tcPr>
            <w:tcW w:w="2116" w:type="dxa"/>
          </w:tcPr>
          <w:p w14:paraId="3EE1377F" w14:textId="23974E0A" w:rsidR="00E37423" w:rsidRPr="009F0E30" w:rsidRDefault="00E37423" w:rsidP="00E37423">
            <w:pPr>
              <w:rPr>
                <w:sz w:val="18"/>
                <w:szCs w:val="18"/>
              </w:rPr>
            </w:pPr>
            <w:r w:rsidRPr="009F0E30">
              <w:rPr>
                <w:sz w:val="18"/>
                <w:szCs w:val="18"/>
              </w:rPr>
              <w:t>Wszyscy PM placówki medycznej (na poziomie podmiotu oraz placówek podległych)</w:t>
            </w:r>
          </w:p>
        </w:tc>
        <w:tc>
          <w:tcPr>
            <w:tcW w:w="4354" w:type="dxa"/>
          </w:tcPr>
          <w:p w14:paraId="611AE8D0" w14:textId="7659A8D5" w:rsidR="00E37423" w:rsidRPr="009F0E30" w:rsidRDefault="007830B5" w:rsidP="00E37423">
            <w:pPr>
              <w:rPr>
                <w:sz w:val="18"/>
                <w:szCs w:val="18"/>
              </w:rPr>
            </w:pPr>
            <w:r>
              <w:rPr>
                <w:sz w:val="18"/>
                <w:szCs w:val="18"/>
              </w:rPr>
              <w:t>W</w:t>
            </w:r>
            <w:r w:rsidRPr="009F0E30">
              <w:rPr>
                <w:sz w:val="18"/>
                <w:szCs w:val="18"/>
              </w:rPr>
              <w:t xml:space="preserve">szystkie </w:t>
            </w:r>
            <w:r w:rsidR="00E37423" w:rsidRPr="009F0E30">
              <w:rPr>
                <w:sz w:val="18"/>
                <w:szCs w:val="18"/>
              </w:rPr>
              <w:t xml:space="preserve">indeksy EDM </w:t>
            </w:r>
            <w:r w:rsidR="00E37423" w:rsidRPr="009F0E30">
              <w:rPr>
                <w:rFonts w:eastAsia="Arial"/>
                <w:sz w:val="18"/>
                <w:szCs w:val="18"/>
              </w:rPr>
              <w:t>o poziomie poufności ‘</w:t>
            </w:r>
            <w:proofErr w:type="spellStart"/>
            <w:r w:rsidR="00E37423" w:rsidRPr="009F0E30">
              <w:rPr>
                <w:rFonts w:eastAsia="Arial"/>
                <w:sz w:val="18"/>
                <w:szCs w:val="18"/>
              </w:rPr>
              <w:t>Normal</w:t>
            </w:r>
            <w:proofErr w:type="spellEnd"/>
            <w:r w:rsidR="00E37423" w:rsidRPr="009F0E30">
              <w:rPr>
                <w:rFonts w:eastAsia="Arial"/>
                <w:sz w:val="18"/>
                <w:szCs w:val="18"/>
              </w:rPr>
              <w:t>’</w:t>
            </w:r>
            <w:r w:rsidR="00E37423" w:rsidRPr="009F0E30">
              <w:rPr>
                <w:sz w:val="18"/>
                <w:szCs w:val="18"/>
              </w:rPr>
              <w:t>, które dotyczą pacjenta z wybranego przez pacjenta okresu/ów leczenia, obowiązuje przez wskazany przez pacjenta okres (na jaki okres bądź bezterminowo)</w:t>
            </w:r>
          </w:p>
        </w:tc>
      </w:tr>
      <w:tr w:rsidR="00E37423" w14:paraId="62306A9F" w14:textId="77777777" w:rsidTr="509C9F9B">
        <w:trPr>
          <w:jc w:val="center"/>
        </w:trPr>
        <w:tc>
          <w:tcPr>
            <w:tcW w:w="546" w:type="dxa"/>
          </w:tcPr>
          <w:p w14:paraId="78A7A374" w14:textId="15273B49" w:rsidR="00E37423" w:rsidRPr="009F0E30" w:rsidRDefault="0DA944C6" w:rsidP="00E37423">
            <w:pPr>
              <w:jc w:val="right"/>
              <w:rPr>
                <w:sz w:val="18"/>
                <w:szCs w:val="18"/>
              </w:rPr>
            </w:pPr>
            <w:r w:rsidRPr="009F0E30">
              <w:rPr>
                <w:sz w:val="18"/>
                <w:szCs w:val="18"/>
              </w:rPr>
              <w:lastRenderedPageBreak/>
              <w:t>9</w:t>
            </w:r>
            <w:r w:rsidR="192C50E4" w:rsidRPr="009F0E30">
              <w:rPr>
                <w:sz w:val="18"/>
                <w:szCs w:val="18"/>
              </w:rPr>
              <w:t>.</w:t>
            </w:r>
          </w:p>
        </w:tc>
        <w:tc>
          <w:tcPr>
            <w:tcW w:w="2051" w:type="dxa"/>
          </w:tcPr>
          <w:p w14:paraId="52368410" w14:textId="4CBA4F52" w:rsidR="00E37423" w:rsidRPr="009F0E30" w:rsidRDefault="00E37423" w:rsidP="00E37423">
            <w:pPr>
              <w:rPr>
                <w:sz w:val="18"/>
                <w:szCs w:val="18"/>
              </w:rPr>
            </w:pPr>
            <w:r w:rsidRPr="009F0E30">
              <w:rPr>
                <w:sz w:val="18"/>
                <w:szCs w:val="18"/>
              </w:rPr>
              <w:t>Prawo Pracownika Medycznego we wskazanej Placówce Medycznej wybranej przez pacjenta (deklaracja POZ)</w:t>
            </w:r>
          </w:p>
        </w:tc>
        <w:tc>
          <w:tcPr>
            <w:tcW w:w="2116" w:type="dxa"/>
          </w:tcPr>
          <w:p w14:paraId="10753B73" w14:textId="35BC07D7" w:rsidR="00E37423" w:rsidRPr="009F0E30" w:rsidRDefault="00E37423" w:rsidP="00E37423">
            <w:pPr>
              <w:rPr>
                <w:sz w:val="18"/>
                <w:szCs w:val="18"/>
              </w:rPr>
            </w:pPr>
            <w:r w:rsidRPr="009F0E30">
              <w:rPr>
                <w:sz w:val="18"/>
                <w:szCs w:val="18"/>
              </w:rPr>
              <w:t>Wszyscy PM placówki medycznej o określonej roli (na poziomie podmiotu oraz placówek podległych)</w:t>
            </w:r>
          </w:p>
        </w:tc>
        <w:tc>
          <w:tcPr>
            <w:tcW w:w="4354" w:type="dxa"/>
          </w:tcPr>
          <w:p w14:paraId="7C7651E3" w14:textId="68AEF9B9" w:rsidR="00E37423" w:rsidRPr="009F0E30" w:rsidRDefault="007830B5" w:rsidP="00E37423">
            <w:pPr>
              <w:rPr>
                <w:sz w:val="18"/>
                <w:szCs w:val="18"/>
              </w:rPr>
            </w:pPr>
            <w:r>
              <w:rPr>
                <w:sz w:val="18"/>
                <w:szCs w:val="18"/>
              </w:rPr>
              <w:t>W</w:t>
            </w:r>
            <w:r w:rsidR="00E37423" w:rsidRPr="009F0E30">
              <w:rPr>
                <w:sz w:val="18"/>
                <w:szCs w:val="18"/>
              </w:rPr>
              <w:t xml:space="preserve">szystkie indeksy EDM </w:t>
            </w:r>
            <w:r w:rsidR="00E37423" w:rsidRPr="009F0E30">
              <w:rPr>
                <w:rFonts w:eastAsia="Arial"/>
                <w:sz w:val="18"/>
                <w:szCs w:val="18"/>
              </w:rPr>
              <w:t>o poziomie poufności ‘</w:t>
            </w:r>
            <w:proofErr w:type="spellStart"/>
            <w:r w:rsidR="00E37423" w:rsidRPr="009F0E30">
              <w:rPr>
                <w:rFonts w:eastAsia="Arial"/>
                <w:sz w:val="18"/>
                <w:szCs w:val="18"/>
              </w:rPr>
              <w:t>Normal</w:t>
            </w:r>
            <w:proofErr w:type="spellEnd"/>
            <w:r w:rsidR="00E37423" w:rsidRPr="009F0E30">
              <w:rPr>
                <w:rFonts w:eastAsia="Arial"/>
                <w:sz w:val="18"/>
                <w:szCs w:val="18"/>
              </w:rPr>
              <w:t>’</w:t>
            </w:r>
            <w:r w:rsidR="00E37423" w:rsidRPr="009F0E30">
              <w:rPr>
                <w:sz w:val="18"/>
                <w:szCs w:val="18"/>
              </w:rPr>
              <w:t>, które dotyczą pacjenta i są zarejestrowane w systemie</w:t>
            </w:r>
          </w:p>
        </w:tc>
      </w:tr>
      <w:tr w:rsidR="00C47193" w14:paraId="0D3AD83F" w14:textId="77777777" w:rsidTr="509C9F9B">
        <w:trPr>
          <w:jc w:val="center"/>
        </w:trPr>
        <w:tc>
          <w:tcPr>
            <w:tcW w:w="546" w:type="dxa"/>
          </w:tcPr>
          <w:p w14:paraId="377D01BB" w14:textId="130FCE2C" w:rsidR="00C47193" w:rsidRPr="009F0E30" w:rsidDel="192C50E4" w:rsidRDefault="00AB4165" w:rsidP="00E37423">
            <w:pPr>
              <w:jc w:val="right"/>
              <w:rPr>
                <w:sz w:val="18"/>
                <w:szCs w:val="18"/>
              </w:rPr>
            </w:pPr>
            <w:r w:rsidRPr="009F0E30">
              <w:rPr>
                <w:sz w:val="18"/>
                <w:szCs w:val="18"/>
              </w:rPr>
              <w:t>10.</w:t>
            </w:r>
          </w:p>
        </w:tc>
        <w:tc>
          <w:tcPr>
            <w:tcW w:w="2051" w:type="dxa"/>
          </w:tcPr>
          <w:p w14:paraId="51B8417E" w14:textId="0A20CBE3" w:rsidR="00C47193" w:rsidRPr="009F0E30" w:rsidRDefault="00AB4165" w:rsidP="509C9F9B">
            <w:pPr>
              <w:rPr>
                <w:sz w:val="18"/>
                <w:szCs w:val="18"/>
              </w:rPr>
            </w:pPr>
            <w:r w:rsidRPr="009F0E30">
              <w:rPr>
                <w:sz w:val="18"/>
                <w:szCs w:val="18"/>
              </w:rPr>
              <w:t>Prawo dostępu w ramach weryfikacji skierowań uzdrowiskowych</w:t>
            </w:r>
            <w:r w:rsidR="6F23BD44" w:rsidRPr="009F0E30">
              <w:rPr>
                <w:sz w:val="18"/>
                <w:szCs w:val="18"/>
              </w:rPr>
              <w:t xml:space="preserve"> refundowanych przez NFZ</w:t>
            </w:r>
          </w:p>
        </w:tc>
        <w:tc>
          <w:tcPr>
            <w:tcW w:w="2116" w:type="dxa"/>
          </w:tcPr>
          <w:p w14:paraId="24B56175" w14:textId="41EADD62" w:rsidR="00C47193" w:rsidRPr="009F0E30" w:rsidRDefault="00AB4165" w:rsidP="00E37423">
            <w:pPr>
              <w:rPr>
                <w:sz w:val="18"/>
                <w:szCs w:val="18"/>
              </w:rPr>
            </w:pPr>
            <w:r w:rsidRPr="009F0E30">
              <w:rPr>
                <w:sz w:val="18"/>
                <w:szCs w:val="18"/>
              </w:rPr>
              <w:t>Wszyscy użytkownicy podmiotu, którzy występują w kontekście oddziałów NFZ</w:t>
            </w:r>
          </w:p>
        </w:tc>
        <w:tc>
          <w:tcPr>
            <w:tcW w:w="4354" w:type="dxa"/>
          </w:tcPr>
          <w:p w14:paraId="5D688172" w14:textId="1BAF2246" w:rsidR="00C47193" w:rsidRPr="009F0E30" w:rsidRDefault="007830B5" w:rsidP="009F0E30">
            <w:pPr>
              <w:keepNext/>
              <w:rPr>
                <w:sz w:val="18"/>
                <w:szCs w:val="18"/>
              </w:rPr>
            </w:pPr>
            <w:r>
              <w:rPr>
                <w:sz w:val="18"/>
                <w:szCs w:val="18"/>
              </w:rPr>
              <w:t>W</w:t>
            </w:r>
            <w:r w:rsidR="00AB4165" w:rsidRPr="009F0E30">
              <w:rPr>
                <w:sz w:val="18"/>
                <w:szCs w:val="18"/>
              </w:rPr>
              <w:t xml:space="preserve">szystkie indeksy EDM </w:t>
            </w:r>
            <w:r w:rsidR="00AB4165" w:rsidRPr="009F0E30">
              <w:rPr>
                <w:rFonts w:eastAsia="Arial"/>
                <w:sz w:val="18"/>
                <w:szCs w:val="18"/>
              </w:rPr>
              <w:t>o poziomie poufności ‘</w:t>
            </w:r>
            <w:proofErr w:type="spellStart"/>
            <w:r w:rsidR="00AB4165" w:rsidRPr="009F0E30">
              <w:rPr>
                <w:rFonts w:eastAsia="Arial"/>
                <w:sz w:val="18"/>
                <w:szCs w:val="18"/>
              </w:rPr>
              <w:t>Normal</w:t>
            </w:r>
            <w:proofErr w:type="spellEnd"/>
            <w:r w:rsidR="00AB4165" w:rsidRPr="009F0E30">
              <w:rPr>
                <w:rFonts w:eastAsia="Arial"/>
                <w:sz w:val="18"/>
                <w:szCs w:val="18"/>
              </w:rPr>
              <w:t>’</w:t>
            </w:r>
            <w:r w:rsidR="00AB4165" w:rsidRPr="009F0E30">
              <w:rPr>
                <w:sz w:val="18"/>
                <w:szCs w:val="18"/>
              </w:rPr>
              <w:t xml:space="preserve">, które dotyczą pacjenta i są zarejestrowane w systemie </w:t>
            </w:r>
            <w:r w:rsidR="2ACD9653" w:rsidRPr="009F0E30">
              <w:rPr>
                <w:sz w:val="18"/>
                <w:szCs w:val="18"/>
              </w:rPr>
              <w:t>oraz zdarzenie medyczne skojarzone z indeksem jest refundowane przez NFZ</w:t>
            </w:r>
          </w:p>
        </w:tc>
      </w:tr>
    </w:tbl>
    <w:p w14:paraId="790721A4" w14:textId="5A337B8C" w:rsidR="004F1A71" w:rsidRDefault="004F1A71">
      <w:pPr>
        <w:pStyle w:val="Legenda"/>
      </w:pPr>
      <w:bookmarkStart w:id="176" w:name="_Toc139543817"/>
      <w:r>
        <w:t xml:space="preserve">Tabela </w:t>
      </w:r>
      <w:r>
        <w:fldChar w:fldCharType="begin"/>
      </w:r>
      <w:r>
        <w:instrText>SEQ Tabela \* ARABIC</w:instrText>
      </w:r>
      <w:r>
        <w:fldChar w:fldCharType="separate"/>
      </w:r>
      <w:r>
        <w:rPr>
          <w:noProof/>
        </w:rPr>
        <w:t>6</w:t>
      </w:r>
      <w:r>
        <w:fldChar w:fldCharType="end"/>
      </w:r>
      <w:r>
        <w:t>. Lista polityk dla Domeny Krajowej</w:t>
      </w:r>
      <w:bookmarkEnd w:id="176"/>
    </w:p>
    <w:p w14:paraId="1C0B5BF4" w14:textId="2E5ED7D6" w:rsidR="00153EE4" w:rsidRDefault="00153EE4" w:rsidP="00153EE4">
      <w:pPr>
        <w:pStyle w:val="Nagwek1"/>
      </w:pPr>
      <w:bookmarkStart w:id="177" w:name="_Toc139466528"/>
      <w:bookmarkStart w:id="178" w:name="_Toc139466617"/>
      <w:bookmarkStart w:id="179" w:name="_Toc139543790"/>
      <w:bookmarkStart w:id="180" w:name="_Toc139466530"/>
      <w:bookmarkStart w:id="181" w:name="_Toc139466619"/>
      <w:bookmarkStart w:id="182" w:name="_Toc139543792"/>
      <w:bookmarkStart w:id="183" w:name="_Toc153972549"/>
      <w:bookmarkEnd w:id="177"/>
      <w:bookmarkEnd w:id="178"/>
      <w:bookmarkEnd w:id="179"/>
      <w:bookmarkEnd w:id="180"/>
      <w:bookmarkEnd w:id="181"/>
      <w:bookmarkEnd w:id="182"/>
      <w:r>
        <w:lastRenderedPageBreak/>
        <w:t>Bezpieczeństwo</w:t>
      </w:r>
      <w:bookmarkEnd w:id="183"/>
    </w:p>
    <w:p w14:paraId="5A3F93F8" w14:textId="77777777" w:rsidR="004832B9" w:rsidRDefault="004832B9" w:rsidP="00A71DF6">
      <w:pPr>
        <w:pStyle w:val="Nagwek2"/>
        <w:numPr>
          <w:ilvl w:val="1"/>
          <w:numId w:val="19"/>
        </w:numPr>
      </w:pPr>
      <w:bookmarkStart w:id="184" w:name="_Toc153972550"/>
      <w:r>
        <w:t>Uwierzytelnienie i autoryzacja systemów</w:t>
      </w:r>
      <w:bookmarkEnd w:id="184"/>
    </w:p>
    <w:p w14:paraId="541C6A08" w14:textId="735F3502" w:rsidR="004832B9" w:rsidRDefault="004832B9" w:rsidP="003445EA">
      <w:pPr>
        <w:spacing w:line="360" w:lineRule="auto"/>
      </w:pPr>
      <w:r>
        <w:t>Uwierzytelnienie Systemu zewnętrznego wywołującego usługi systemu P1 oraz obszaru RED następuje w warstwie transportowej połączenia za pomocą protokołu TLS w wersji 1.2 z</w:t>
      </w:r>
      <w:r w:rsidR="00E67D42">
        <w:t> </w:t>
      </w:r>
      <w:r>
        <w:t xml:space="preserve">obustronnym uwierzytelnieniem - oprócz uwierzytelnienia serwera przez system zewnętrzny następuje uwierzytelnienie klienta (Systemu zewnętrznego) przez serwer. Do nawiązania połączenia TLS system zewnętrzny zobowiązany jest użyć certyfikatu do uwierzytelnienia systemu wydanego przez Centrum Certyfikacji P1 (użycie przez klienta P1 klucza prywatnego powiązanego z certyfikatem do uwierzytelnienia systemu przekazanego przez </w:t>
      </w:r>
      <w:proofErr w:type="spellStart"/>
      <w:r>
        <w:t>CeZ</w:t>
      </w:r>
      <w:proofErr w:type="spellEnd"/>
      <w:r>
        <w:t xml:space="preserve"> w wyniku założenia konta).</w:t>
      </w:r>
    </w:p>
    <w:p w14:paraId="611CA60C" w14:textId="77777777" w:rsidR="004832B9" w:rsidRDefault="004832B9" w:rsidP="00A71DF6">
      <w:pPr>
        <w:pStyle w:val="Nagwek2"/>
        <w:numPr>
          <w:ilvl w:val="1"/>
          <w:numId w:val="19"/>
        </w:numPr>
      </w:pPr>
      <w:bookmarkStart w:id="185" w:name="_Toc153972551"/>
      <w:r>
        <w:t>Dostęp do informacji</w:t>
      </w:r>
      <w:bookmarkEnd w:id="185"/>
      <w:r>
        <w:t xml:space="preserve"> </w:t>
      </w:r>
    </w:p>
    <w:p w14:paraId="231AFED7" w14:textId="77777777" w:rsidR="004832B9" w:rsidRDefault="004832B9" w:rsidP="004832B9">
      <w:r>
        <w:t xml:space="preserve">W środowisku integracyjnym dostęp do dzienników audytu i logów ma wyłącznie </w:t>
      </w:r>
      <w:proofErr w:type="spellStart"/>
      <w:r>
        <w:t>CeZ</w:t>
      </w:r>
      <w:proofErr w:type="spellEnd"/>
      <w:r>
        <w:t xml:space="preserve">. </w:t>
      </w:r>
    </w:p>
    <w:p w14:paraId="5DAF47D5" w14:textId="77777777" w:rsidR="004832B9" w:rsidRDefault="004832B9" w:rsidP="00A71DF6">
      <w:pPr>
        <w:pStyle w:val="Nagwek2"/>
        <w:numPr>
          <w:ilvl w:val="1"/>
          <w:numId w:val="19"/>
        </w:numPr>
      </w:pPr>
      <w:bookmarkStart w:id="186" w:name="_Ref18911745"/>
      <w:bookmarkStart w:id="187" w:name="_Toc153972552"/>
      <w:r>
        <w:t>Integralność danych</w:t>
      </w:r>
      <w:bookmarkEnd w:id="186"/>
      <w:bookmarkEnd w:id="187"/>
      <w:r>
        <w:t xml:space="preserve"> </w:t>
      </w:r>
    </w:p>
    <w:p w14:paraId="2863AC65" w14:textId="77777777" w:rsidR="004832B9" w:rsidRDefault="004832B9" w:rsidP="004832B9">
      <w:r>
        <w:t xml:space="preserve">Integralność danych zapewniona jest na poziomie kanału komunikacyjnego oraz przekazywanych komunikatów dzięki wykorzystaniu TLS oraz WS-Security. </w:t>
      </w:r>
    </w:p>
    <w:p w14:paraId="12D95564" w14:textId="77777777" w:rsidR="004832B9" w:rsidRDefault="004832B9" w:rsidP="004832B9">
      <w:r>
        <w:t>Każde połączenie z systemem P1 i obszarem RED musi być zabezpieczone z użyciem protokołu TLS. Do nawiązywania połączenia z systemem P1 i obszarem RED, systemy zewnętrzne mogą stosować tylko certyfikaty do uwierzytelnienia systemów wystawione przez system P1.</w:t>
      </w:r>
    </w:p>
    <w:p w14:paraId="36ADA7BC" w14:textId="77777777" w:rsidR="004832B9" w:rsidRDefault="004832B9" w:rsidP="004832B9">
      <w:r>
        <w:t xml:space="preserve">Sposób zabezpieczenia komunikatów został opisany przy pomocy polityk WS-Policy. Komunikat wymieniany z wykorzystaniem usług sieciowych wystawionych przez system P1 </w:t>
      </w:r>
      <w:r>
        <w:lastRenderedPageBreak/>
        <w:t>oraz obszar RED musi być dodatkowo zabezpieczony zgodnie z polityką wskazaną w definicji operacji. Jeśli żądanie wymaga podpisu, to musi być on złożony z wykorzystaniem certyfikatów do uwierzytelnienia danych wystawionych przez system P1 .</w:t>
      </w:r>
    </w:p>
    <w:p w14:paraId="3F0898EF" w14:textId="77777777" w:rsidR="004832B9" w:rsidRDefault="004832B9" w:rsidP="004832B9">
      <w:r>
        <w:t xml:space="preserve">W komunikacji z systemem P1 i obszarem RED, w celu zabezpieczenia integralności żądania, wymagane jest użycie rozszerzenia Web Services Security i profilu Web Services Security X.509 </w:t>
      </w:r>
      <w:proofErr w:type="spellStart"/>
      <w:r>
        <w:t>Certificate</w:t>
      </w:r>
      <w:proofErr w:type="spellEnd"/>
      <w:r>
        <w:t xml:space="preserve"> </w:t>
      </w:r>
      <w:proofErr w:type="spellStart"/>
      <w:r>
        <w:t>Token</w:t>
      </w:r>
      <w:proofErr w:type="spellEnd"/>
      <w:r>
        <w:t xml:space="preserve"> Profile. Podpisem powinno być objęte całe ciało komunikatu (element </w:t>
      </w:r>
      <w:proofErr w:type="spellStart"/>
      <w:r>
        <w:t>soap:Body</w:t>
      </w:r>
      <w:proofErr w:type="spellEnd"/>
      <w:r>
        <w:t xml:space="preserve">). W nagłówku SOAP wymagany jest element WS-Security </w:t>
      </w:r>
      <w:proofErr w:type="spellStart"/>
      <w:r>
        <w:t>Signature</w:t>
      </w:r>
      <w:proofErr w:type="spellEnd"/>
      <w:r>
        <w:t xml:space="preserve">. Informacja o certyfikacie, który służy do weryfikacji podpisu powinna być umieszczona jako </w:t>
      </w:r>
      <w:proofErr w:type="spellStart"/>
      <w:r>
        <w:t>BinarySecurityToken</w:t>
      </w:r>
      <w:proofErr w:type="spellEnd"/>
      <w:r>
        <w:t xml:space="preserve"> z następującymi parametrami:</w:t>
      </w:r>
    </w:p>
    <w:p w14:paraId="47DFE729" w14:textId="77777777" w:rsidR="004832B9" w:rsidRDefault="39D3021E" w:rsidP="00A71DF6">
      <w:pPr>
        <w:pStyle w:val="Akapitzlist"/>
        <w:numPr>
          <w:ilvl w:val="0"/>
          <w:numId w:val="34"/>
        </w:numPr>
      </w:pPr>
      <w:r>
        <w:t>EncodingType=</w:t>
      </w:r>
      <w:hyperlink r:id="rId20" w:anchor="Base64Binary">
        <w:r w:rsidRPr="6F15A4A3">
          <w:rPr>
            <w:rStyle w:val="Hipercze"/>
          </w:rPr>
          <w:t>http://docs.oasis-open.org/wss/2004/01/oasis-200401-wss-soap-message-security-1.0#Base64Binary</w:t>
        </w:r>
      </w:hyperlink>
    </w:p>
    <w:p w14:paraId="73B3DDAB" w14:textId="77777777" w:rsidR="004832B9" w:rsidRDefault="39D3021E" w:rsidP="00A71DF6">
      <w:pPr>
        <w:pStyle w:val="Akapitzlist"/>
        <w:numPr>
          <w:ilvl w:val="0"/>
          <w:numId w:val="34"/>
        </w:numPr>
      </w:pPr>
      <w:r>
        <w:t>ValueType=”http://docs.oasis-open.org/wss/2004/01/oasis-200401-wss-x509-token-profile-1.0#X509v3”</w:t>
      </w:r>
    </w:p>
    <w:p w14:paraId="564BD7CA" w14:textId="77777777" w:rsidR="004832B9" w:rsidRDefault="004832B9" w:rsidP="004832B9">
      <w:r>
        <w:t xml:space="preserve">Dodatkowo, polityka WS-Policy może wymagać, żeby w żądaniu był przekazywany </w:t>
      </w:r>
      <w:proofErr w:type="spellStart"/>
      <w:r>
        <w:t>token</w:t>
      </w:r>
      <w:proofErr w:type="spellEnd"/>
      <w:r>
        <w:t xml:space="preserve"> SAML. Wewnątrz niego znajduje się podpis, który zapewnia integralność </w:t>
      </w:r>
      <w:proofErr w:type="spellStart"/>
      <w:r>
        <w:t>tokena</w:t>
      </w:r>
      <w:proofErr w:type="spellEnd"/>
      <w:r>
        <w:t>.</w:t>
      </w:r>
    </w:p>
    <w:p w14:paraId="36A2452A" w14:textId="77777777" w:rsidR="004832B9" w:rsidRDefault="004832B9" w:rsidP="00A71DF6">
      <w:pPr>
        <w:pStyle w:val="Nagwek2"/>
        <w:numPr>
          <w:ilvl w:val="1"/>
          <w:numId w:val="19"/>
        </w:numPr>
      </w:pPr>
      <w:bookmarkStart w:id="188" w:name="_Toc153972553"/>
      <w:r>
        <w:t>Synchronizacja czasu</w:t>
      </w:r>
      <w:bookmarkEnd w:id="188"/>
    </w:p>
    <w:p w14:paraId="6A0A69C9" w14:textId="0A441B80" w:rsidR="00153EE4" w:rsidRDefault="004832B9" w:rsidP="004832B9">
      <w:r>
        <w:t xml:space="preserve">Na środowisku integracyjnym </w:t>
      </w:r>
      <w:r w:rsidRPr="007B4D32">
        <w:t>obowiązuje czas zgodny czasem urzędowym obowiązującym na obszarze RP</w:t>
      </w:r>
      <w:r>
        <w:t xml:space="preserve">. Integracyjna domena </w:t>
      </w:r>
      <w:proofErr w:type="spellStart"/>
      <w:r>
        <w:t>XDS.b</w:t>
      </w:r>
      <w:proofErr w:type="spellEnd"/>
      <w:r>
        <w:t xml:space="preserve"> nie udostępnia się usług synchronizacji czasu dla podłączonych systemów. Podłączone systemy we własnym zakresie muszą synchronizować się z usługą udostępnianą przez Główny Urząd Miar.</w:t>
      </w:r>
    </w:p>
    <w:p w14:paraId="41516EA5" w14:textId="27F03285" w:rsidR="005D4F37" w:rsidRDefault="12129C7B" w:rsidP="00A71DF6">
      <w:pPr>
        <w:pStyle w:val="Nagwek1"/>
        <w:numPr>
          <w:ilvl w:val="0"/>
          <w:numId w:val="19"/>
        </w:numPr>
        <w:spacing w:line="288" w:lineRule="auto"/>
      </w:pPr>
      <w:bookmarkStart w:id="189" w:name="_Toc153972554"/>
      <w:r>
        <w:lastRenderedPageBreak/>
        <w:t>Korzystanie z usług wystawionych dla integratorów</w:t>
      </w:r>
      <w:bookmarkEnd w:id="189"/>
    </w:p>
    <w:p w14:paraId="068BBAE7" w14:textId="3B7CE45C" w:rsidR="00326151" w:rsidRDefault="00326151" w:rsidP="00BF3051">
      <w:pPr>
        <w:pStyle w:val="Nagwek2"/>
      </w:pPr>
      <w:bookmarkStart w:id="190" w:name="_Toc153972555"/>
      <w:r>
        <w:t>Lista usług wystawionych dla integratorów</w:t>
      </w:r>
      <w:bookmarkEnd w:id="190"/>
    </w:p>
    <w:p w14:paraId="27A052E4" w14:textId="65E45740" w:rsidR="52039862" w:rsidRDefault="52039862" w:rsidP="79A6B6B6">
      <w:r w:rsidRPr="79A6B6B6">
        <w:rPr>
          <w:rFonts w:eastAsia="Arial"/>
          <w:szCs w:val="22"/>
        </w:rPr>
        <w:t>Na środowisku integracyjnym udostępnione są usługi:</w:t>
      </w:r>
    </w:p>
    <w:p w14:paraId="25365C28" w14:textId="14F309DD" w:rsidR="52039862" w:rsidRDefault="52039862" w:rsidP="79A6B6B6">
      <w:pPr>
        <w:pStyle w:val="Akapitzlist"/>
        <w:numPr>
          <w:ilvl w:val="0"/>
          <w:numId w:val="6"/>
        </w:numPr>
        <w:rPr>
          <w:rFonts w:asciiTheme="minorHAnsi" w:eastAsiaTheme="minorEastAsia" w:hAnsiTheme="minorHAnsi" w:cstheme="minorBidi"/>
          <w:szCs w:val="22"/>
        </w:rPr>
      </w:pPr>
      <w:r w:rsidRPr="79A6B6B6">
        <w:rPr>
          <w:rFonts w:asciiTheme="minorHAnsi" w:eastAsiaTheme="minorEastAsia" w:hAnsiTheme="minorHAnsi" w:cstheme="minorBidi"/>
          <w:szCs w:val="22"/>
        </w:rPr>
        <w:t>Rejestrowania repozytorium i rejestrowania/aktualizacji danych dostępowych repozytorium.</w:t>
      </w:r>
    </w:p>
    <w:p w14:paraId="5AE5F4DF" w14:textId="35674FD7" w:rsidR="52039862" w:rsidRDefault="52039862" w:rsidP="79A6B6B6">
      <w:pPr>
        <w:pStyle w:val="Akapitzlist"/>
        <w:numPr>
          <w:ilvl w:val="0"/>
          <w:numId w:val="6"/>
        </w:numPr>
        <w:rPr>
          <w:rFonts w:asciiTheme="minorHAnsi" w:eastAsiaTheme="minorEastAsia" w:hAnsiTheme="minorHAnsi" w:cstheme="minorBidi"/>
          <w:szCs w:val="22"/>
        </w:rPr>
      </w:pPr>
      <w:r w:rsidRPr="79A6B6B6">
        <w:rPr>
          <w:rFonts w:asciiTheme="minorHAnsi" w:eastAsiaTheme="minorEastAsia" w:hAnsiTheme="minorHAnsi" w:cstheme="minorBidi"/>
          <w:szCs w:val="22"/>
        </w:rPr>
        <w:t xml:space="preserve">Generowania </w:t>
      </w:r>
      <w:proofErr w:type="spellStart"/>
      <w:r w:rsidRPr="79A6B6B6">
        <w:rPr>
          <w:rFonts w:asciiTheme="minorHAnsi" w:eastAsiaTheme="minorEastAsia" w:hAnsiTheme="minorHAnsi" w:cstheme="minorBidi"/>
          <w:szCs w:val="22"/>
        </w:rPr>
        <w:t>tokena</w:t>
      </w:r>
      <w:proofErr w:type="spellEnd"/>
      <w:r w:rsidRPr="79A6B6B6">
        <w:rPr>
          <w:rFonts w:asciiTheme="minorHAnsi" w:eastAsiaTheme="minorEastAsia" w:hAnsiTheme="minorHAnsi" w:cstheme="minorBidi"/>
          <w:szCs w:val="22"/>
        </w:rPr>
        <w:t xml:space="preserve"> SAML.</w:t>
      </w:r>
    </w:p>
    <w:p w14:paraId="3E4DA9FD" w14:textId="5ABF196B" w:rsidR="52039862" w:rsidRDefault="52039862" w:rsidP="79A6B6B6">
      <w:pPr>
        <w:pStyle w:val="Akapitzlist"/>
        <w:numPr>
          <w:ilvl w:val="0"/>
          <w:numId w:val="6"/>
        </w:numPr>
        <w:rPr>
          <w:rFonts w:asciiTheme="minorHAnsi" w:eastAsiaTheme="minorEastAsia" w:hAnsiTheme="minorHAnsi" w:cstheme="minorBidi"/>
          <w:szCs w:val="22"/>
        </w:rPr>
      </w:pPr>
      <w:r w:rsidRPr="79A6B6B6">
        <w:rPr>
          <w:rFonts w:asciiTheme="minorHAnsi" w:eastAsiaTheme="minorEastAsia" w:hAnsiTheme="minorHAnsi" w:cstheme="minorBidi"/>
          <w:szCs w:val="22"/>
        </w:rPr>
        <w:t xml:space="preserve">Przekazania dokumentu EDM razem z metadanymi zgodna z transakcją ITI-41 profilu IHE </w:t>
      </w:r>
      <w:proofErr w:type="spellStart"/>
      <w:r w:rsidRPr="79A6B6B6">
        <w:rPr>
          <w:rFonts w:asciiTheme="minorHAnsi" w:eastAsiaTheme="minorEastAsia" w:hAnsiTheme="minorHAnsi" w:cstheme="minorBidi"/>
          <w:szCs w:val="22"/>
        </w:rPr>
        <w:t>XDS.b</w:t>
      </w:r>
      <w:proofErr w:type="spellEnd"/>
      <w:r w:rsidRPr="79A6B6B6">
        <w:rPr>
          <w:rFonts w:asciiTheme="minorHAnsi" w:eastAsiaTheme="minorEastAsia" w:hAnsiTheme="minorHAnsi" w:cstheme="minorBidi"/>
          <w:szCs w:val="22"/>
        </w:rPr>
        <w:t>.</w:t>
      </w:r>
    </w:p>
    <w:p w14:paraId="1748119E" w14:textId="7AAAE869" w:rsidR="52039862" w:rsidRDefault="52039862" w:rsidP="79A6B6B6">
      <w:pPr>
        <w:pStyle w:val="Akapitzlist"/>
        <w:numPr>
          <w:ilvl w:val="0"/>
          <w:numId w:val="6"/>
        </w:numPr>
        <w:rPr>
          <w:rFonts w:asciiTheme="minorHAnsi" w:eastAsiaTheme="minorEastAsia" w:hAnsiTheme="minorHAnsi" w:cstheme="minorBidi"/>
          <w:szCs w:val="22"/>
        </w:rPr>
      </w:pPr>
      <w:r w:rsidRPr="79A6B6B6">
        <w:rPr>
          <w:rFonts w:asciiTheme="minorHAnsi" w:eastAsiaTheme="minorEastAsia" w:hAnsiTheme="minorHAnsi" w:cstheme="minorBidi"/>
          <w:szCs w:val="22"/>
        </w:rPr>
        <w:t xml:space="preserve">Pobrania dokumentu EDM zgodna z transakcją ITI-43 profilu IHE </w:t>
      </w:r>
      <w:proofErr w:type="spellStart"/>
      <w:r w:rsidRPr="79A6B6B6">
        <w:rPr>
          <w:rFonts w:asciiTheme="minorHAnsi" w:eastAsiaTheme="minorEastAsia" w:hAnsiTheme="minorHAnsi" w:cstheme="minorBidi"/>
          <w:szCs w:val="22"/>
        </w:rPr>
        <w:t>XDS.b</w:t>
      </w:r>
      <w:proofErr w:type="spellEnd"/>
      <w:r w:rsidRPr="79A6B6B6">
        <w:rPr>
          <w:rFonts w:asciiTheme="minorHAnsi" w:eastAsiaTheme="minorEastAsia" w:hAnsiTheme="minorHAnsi" w:cstheme="minorBidi"/>
          <w:szCs w:val="22"/>
        </w:rPr>
        <w:t>.</w:t>
      </w:r>
    </w:p>
    <w:p w14:paraId="4AFB8388" w14:textId="391DEC01" w:rsidR="52039862" w:rsidRDefault="52039862" w:rsidP="79A6B6B6">
      <w:pPr>
        <w:pStyle w:val="Akapitzlist"/>
        <w:numPr>
          <w:ilvl w:val="0"/>
          <w:numId w:val="6"/>
        </w:numPr>
        <w:rPr>
          <w:rFonts w:asciiTheme="minorHAnsi" w:eastAsiaTheme="minorEastAsia" w:hAnsiTheme="minorHAnsi" w:cstheme="minorBidi"/>
          <w:szCs w:val="22"/>
        </w:rPr>
      </w:pPr>
      <w:r w:rsidRPr="79A6B6B6">
        <w:rPr>
          <w:rFonts w:asciiTheme="minorHAnsi" w:eastAsiaTheme="minorEastAsia" w:hAnsiTheme="minorHAnsi" w:cstheme="minorBidi"/>
          <w:szCs w:val="22"/>
        </w:rPr>
        <w:t xml:space="preserve">Wyszukiwania metadanych EDM zgodna z transakcją ITI-18 profilu IHE </w:t>
      </w:r>
      <w:proofErr w:type="spellStart"/>
      <w:r w:rsidRPr="79A6B6B6">
        <w:rPr>
          <w:rFonts w:asciiTheme="minorHAnsi" w:eastAsiaTheme="minorEastAsia" w:hAnsiTheme="minorHAnsi" w:cstheme="minorBidi"/>
          <w:szCs w:val="22"/>
        </w:rPr>
        <w:t>XDS.b</w:t>
      </w:r>
      <w:proofErr w:type="spellEnd"/>
      <w:r w:rsidRPr="79A6B6B6">
        <w:rPr>
          <w:rFonts w:asciiTheme="minorHAnsi" w:eastAsiaTheme="minorEastAsia" w:hAnsiTheme="minorHAnsi" w:cstheme="minorBidi"/>
          <w:szCs w:val="22"/>
        </w:rPr>
        <w:t>.</w:t>
      </w:r>
    </w:p>
    <w:p w14:paraId="1D5338AD" w14:textId="3CBFCCD9" w:rsidR="52039862" w:rsidRDefault="52039862" w:rsidP="79A6B6B6">
      <w:pPr>
        <w:pStyle w:val="Akapitzlist"/>
        <w:numPr>
          <w:ilvl w:val="0"/>
          <w:numId w:val="6"/>
        </w:numPr>
        <w:rPr>
          <w:rFonts w:asciiTheme="minorHAnsi" w:eastAsiaTheme="minorEastAsia" w:hAnsiTheme="minorHAnsi" w:cstheme="minorBidi"/>
          <w:szCs w:val="22"/>
        </w:rPr>
      </w:pPr>
      <w:r w:rsidRPr="79A6B6B6">
        <w:rPr>
          <w:rFonts w:asciiTheme="minorHAnsi" w:eastAsiaTheme="minorEastAsia" w:hAnsiTheme="minorHAnsi" w:cstheme="minorBidi"/>
          <w:szCs w:val="22"/>
        </w:rPr>
        <w:t xml:space="preserve">Aktualizacji metadanych EDM zgodna z transakcją ITI-57 profilu IHE </w:t>
      </w:r>
      <w:proofErr w:type="spellStart"/>
      <w:r w:rsidRPr="79A6B6B6">
        <w:rPr>
          <w:rFonts w:asciiTheme="minorHAnsi" w:eastAsiaTheme="minorEastAsia" w:hAnsiTheme="minorHAnsi" w:cstheme="minorBidi"/>
          <w:szCs w:val="22"/>
        </w:rPr>
        <w:t>XDS.b</w:t>
      </w:r>
      <w:proofErr w:type="spellEnd"/>
      <w:r w:rsidRPr="79A6B6B6">
        <w:rPr>
          <w:rFonts w:asciiTheme="minorHAnsi" w:eastAsiaTheme="minorEastAsia" w:hAnsiTheme="minorHAnsi" w:cstheme="minorBidi"/>
          <w:szCs w:val="22"/>
        </w:rPr>
        <w:t>.</w:t>
      </w:r>
    </w:p>
    <w:p w14:paraId="3758F9A2" w14:textId="0D5163A7" w:rsidR="52039862" w:rsidRDefault="52039862" w:rsidP="79A6B6B6">
      <w:r w:rsidRPr="79A6B6B6">
        <w:rPr>
          <w:rFonts w:eastAsia="Arial"/>
          <w:szCs w:val="22"/>
        </w:rPr>
        <w:t xml:space="preserve"> </w:t>
      </w:r>
    </w:p>
    <w:p w14:paraId="602D5298" w14:textId="133CCDE1" w:rsidR="52039862" w:rsidRDefault="52039862" w:rsidP="79A6B6B6">
      <w:r w:rsidRPr="79A6B6B6">
        <w:rPr>
          <w:rFonts w:eastAsia="Arial"/>
          <w:szCs w:val="22"/>
        </w:rPr>
        <w:t>Adresy wszystkich usług (</w:t>
      </w:r>
      <w:proofErr w:type="spellStart"/>
      <w:r w:rsidRPr="79A6B6B6">
        <w:rPr>
          <w:rFonts w:eastAsia="Arial"/>
          <w:szCs w:val="22"/>
        </w:rPr>
        <w:t>endpointów</w:t>
      </w:r>
      <w:proofErr w:type="spellEnd"/>
      <w:r w:rsidRPr="79A6B6B6">
        <w:rPr>
          <w:rFonts w:eastAsia="Arial"/>
          <w:szCs w:val="22"/>
        </w:rPr>
        <w:t xml:space="preserve">) będą dostępne na stronie </w:t>
      </w:r>
      <w:hyperlink r:id="rId21">
        <w:r w:rsidRPr="79A6B6B6">
          <w:rPr>
            <w:rStyle w:val="Hipercze"/>
            <w:rFonts w:ascii="Arial" w:eastAsia="Arial" w:hAnsi="Arial"/>
          </w:rPr>
          <w:t>https://isus.ezdrowie.gov.pl</w:t>
        </w:r>
      </w:hyperlink>
      <w:r w:rsidRPr="79A6B6B6">
        <w:rPr>
          <w:rFonts w:eastAsia="Arial"/>
          <w:szCs w:val="22"/>
        </w:rPr>
        <w:t xml:space="preserve"> w sekcji dotyczącej obszaru RED.</w:t>
      </w:r>
    </w:p>
    <w:p w14:paraId="2E6984E1" w14:textId="06A12025" w:rsidR="52039862" w:rsidRDefault="52039862" w:rsidP="79A6B6B6">
      <w:pPr>
        <w:rPr>
          <w:rFonts w:eastAsia="Arial"/>
          <w:szCs w:val="22"/>
        </w:rPr>
      </w:pPr>
      <w:r w:rsidRPr="79A6B6B6">
        <w:rPr>
          <w:rFonts w:eastAsia="Arial"/>
          <w:szCs w:val="22"/>
        </w:rPr>
        <w:t xml:space="preserve">Definicje usług (pliki </w:t>
      </w:r>
      <w:proofErr w:type="spellStart"/>
      <w:r w:rsidRPr="79A6B6B6">
        <w:rPr>
          <w:rFonts w:eastAsia="Arial"/>
          <w:szCs w:val="22"/>
        </w:rPr>
        <w:t>wsdl</w:t>
      </w:r>
      <w:proofErr w:type="spellEnd"/>
      <w:r w:rsidRPr="79A6B6B6">
        <w:rPr>
          <w:rFonts w:eastAsia="Arial"/>
          <w:szCs w:val="22"/>
        </w:rPr>
        <w:t>) są załączone do dokumentacji integracyjnej i będą również utrzymywane na w/w stronie.</w:t>
      </w:r>
    </w:p>
    <w:p w14:paraId="469B1643" w14:textId="77777777" w:rsidR="00675264" w:rsidRDefault="00675264">
      <w:pPr>
        <w:rPr>
          <w:lang w:eastAsia="pl-PL"/>
        </w:rPr>
      </w:pPr>
      <w:bookmarkStart w:id="191" w:name="_Toc49773006"/>
      <w:bookmarkEnd w:id="191"/>
    </w:p>
    <w:p w14:paraId="7845F112" w14:textId="77777777" w:rsidR="001B32C1" w:rsidRPr="00971B0A" w:rsidRDefault="001B32C1">
      <w:pPr>
        <w:rPr>
          <w:lang w:eastAsia="pl-PL"/>
        </w:rPr>
      </w:pPr>
    </w:p>
    <w:p w14:paraId="6D341F5C" w14:textId="3727A257" w:rsidR="00F659C8" w:rsidRDefault="12129C7B" w:rsidP="00A71DF6">
      <w:pPr>
        <w:pStyle w:val="Nagwek1"/>
        <w:numPr>
          <w:ilvl w:val="0"/>
          <w:numId w:val="19"/>
        </w:numPr>
        <w:spacing w:line="288" w:lineRule="auto"/>
      </w:pPr>
      <w:bookmarkStart w:id="192" w:name="_Toc18937821"/>
      <w:bookmarkStart w:id="193" w:name="_Toc153972556"/>
      <w:bookmarkEnd w:id="192"/>
      <w:r>
        <w:lastRenderedPageBreak/>
        <w:t>Przykłady</w:t>
      </w:r>
      <w:bookmarkEnd w:id="154"/>
      <w:bookmarkEnd w:id="193"/>
    </w:p>
    <w:p w14:paraId="0C49AEC4" w14:textId="42E89ED0" w:rsidR="00591987" w:rsidRDefault="0029054F">
      <w:r>
        <w:t>W załączniku nr 3</w:t>
      </w:r>
      <w:r w:rsidR="00F659C8">
        <w:t xml:space="preserve"> </w:t>
      </w:r>
      <w:r w:rsidR="00591987">
        <w:t xml:space="preserve">zostały umieszczone przykłady. </w:t>
      </w:r>
    </w:p>
    <w:p w14:paraId="4215921C" w14:textId="27CE5D06" w:rsidR="7AD61AC2" w:rsidRDefault="7AD61AC2" w:rsidP="37F0CDA7">
      <w:pPr>
        <w:pStyle w:val="Nagwek2"/>
        <w:rPr>
          <w:rFonts w:eastAsia="Arial"/>
        </w:rPr>
      </w:pPr>
      <w:bookmarkStart w:id="194" w:name="_Toc153972557"/>
      <w:r w:rsidRPr="37F0CDA7">
        <w:rPr>
          <w:rFonts w:eastAsia="Arial"/>
        </w:rPr>
        <w:t>Zarejestrowanie repozytorium</w:t>
      </w:r>
      <w:bookmarkEnd w:id="194"/>
    </w:p>
    <w:p w14:paraId="3B062016" w14:textId="389353A8" w:rsidR="7AD61AC2" w:rsidRDefault="7AD61AC2" w:rsidP="79A6B6B6">
      <w:r w:rsidRPr="79A6B6B6">
        <w:rPr>
          <w:rFonts w:eastAsia="Arial"/>
          <w:szCs w:val="22"/>
        </w:rPr>
        <w:t>W katalogu „</w:t>
      </w:r>
      <w:proofErr w:type="spellStart"/>
      <w:r w:rsidRPr="79A6B6B6">
        <w:rPr>
          <w:rFonts w:eastAsia="Arial"/>
          <w:i/>
          <w:iCs/>
          <w:szCs w:val="22"/>
        </w:rPr>
        <w:t>rejestrujRepozytorium</w:t>
      </w:r>
      <w:proofErr w:type="spellEnd"/>
      <w:r w:rsidRPr="79A6B6B6">
        <w:rPr>
          <w:rFonts w:eastAsia="Arial"/>
          <w:szCs w:val="22"/>
        </w:rPr>
        <w:t>” znajdują się przykłady żądania oraz odpowiedzi zarejestrowania repozytorium.</w:t>
      </w:r>
    </w:p>
    <w:p w14:paraId="6F10829F" w14:textId="1A1C9CA1" w:rsidR="7AD61AC2" w:rsidRDefault="7AD61AC2" w:rsidP="37F0CDA7">
      <w:pPr>
        <w:pStyle w:val="Nagwek2"/>
        <w:rPr>
          <w:rFonts w:eastAsia="Arial"/>
        </w:rPr>
      </w:pPr>
      <w:bookmarkStart w:id="195" w:name="_Toc153972558"/>
      <w:r w:rsidRPr="37F0CDA7">
        <w:rPr>
          <w:rFonts w:eastAsia="Arial"/>
        </w:rPr>
        <w:t>Zarejestrowanie danych dostępowych repozytorium</w:t>
      </w:r>
      <w:bookmarkEnd w:id="195"/>
    </w:p>
    <w:p w14:paraId="57133035" w14:textId="335609CB" w:rsidR="7AD61AC2" w:rsidRDefault="7AD61AC2" w:rsidP="79A6B6B6">
      <w:r w:rsidRPr="79A6B6B6">
        <w:rPr>
          <w:rFonts w:eastAsia="Arial"/>
          <w:szCs w:val="22"/>
        </w:rPr>
        <w:t>W katalogu „</w:t>
      </w:r>
      <w:proofErr w:type="spellStart"/>
      <w:r w:rsidRPr="79A6B6B6">
        <w:rPr>
          <w:rFonts w:eastAsia="Arial"/>
          <w:i/>
          <w:iCs/>
          <w:szCs w:val="22"/>
        </w:rPr>
        <w:t>rejestrujDaneDostepowe</w:t>
      </w:r>
      <w:proofErr w:type="spellEnd"/>
      <w:r w:rsidRPr="79A6B6B6">
        <w:rPr>
          <w:rFonts w:eastAsia="Arial"/>
          <w:szCs w:val="22"/>
        </w:rPr>
        <w:t>” znajdują się przykłady żądania oraz odpowiedzi zarejestrowania danych dostępowych repozytorium.</w:t>
      </w:r>
    </w:p>
    <w:p w14:paraId="256FAA85" w14:textId="6CD6193B" w:rsidR="7AD61AC2" w:rsidRDefault="7AD61AC2" w:rsidP="37F0CDA7">
      <w:pPr>
        <w:pStyle w:val="Nagwek2"/>
        <w:rPr>
          <w:rFonts w:eastAsia="Arial"/>
        </w:rPr>
      </w:pPr>
      <w:bookmarkStart w:id="196" w:name="_Toc153972559"/>
      <w:r w:rsidRPr="37F0CDA7">
        <w:rPr>
          <w:rFonts w:eastAsia="Arial"/>
        </w:rPr>
        <w:t>Przekazanie dokumentu EDM razem z metadanymi</w:t>
      </w:r>
      <w:bookmarkEnd w:id="196"/>
    </w:p>
    <w:p w14:paraId="5DFAFF5F" w14:textId="7656DD82" w:rsidR="7AD61AC2" w:rsidRDefault="7AD61AC2" w:rsidP="79A6B6B6">
      <w:r w:rsidRPr="79A6B6B6">
        <w:rPr>
          <w:rFonts w:eastAsia="Arial"/>
          <w:szCs w:val="22"/>
        </w:rPr>
        <w:t>W folderze „</w:t>
      </w:r>
      <w:r w:rsidRPr="79A6B6B6">
        <w:rPr>
          <w:rFonts w:eastAsia="Arial"/>
          <w:i/>
          <w:iCs/>
          <w:szCs w:val="22"/>
        </w:rPr>
        <w:t>iti41</w:t>
      </w:r>
      <w:r w:rsidRPr="79A6B6B6">
        <w:rPr>
          <w:rFonts w:eastAsia="Arial"/>
          <w:szCs w:val="22"/>
        </w:rPr>
        <w:t>” umieszczono przykład żądania przekazania dokumentu EDM wraz z metadanymi. W żądaniu są przekazywane:</w:t>
      </w:r>
    </w:p>
    <w:p w14:paraId="4B0410F7" w14:textId="3B0BBD99" w:rsidR="7AD61AC2" w:rsidRDefault="7AD61AC2" w:rsidP="79A6B6B6">
      <w:pPr>
        <w:pStyle w:val="Akapitzlist"/>
        <w:numPr>
          <w:ilvl w:val="0"/>
          <w:numId w:val="15"/>
        </w:numPr>
        <w:rPr>
          <w:rFonts w:asciiTheme="minorHAnsi" w:eastAsiaTheme="minorEastAsia" w:hAnsiTheme="minorHAnsi" w:cstheme="minorBidi"/>
          <w:szCs w:val="22"/>
        </w:rPr>
      </w:pPr>
      <w:r w:rsidRPr="79A6B6B6">
        <w:rPr>
          <w:rFonts w:asciiTheme="minorHAnsi" w:eastAsiaTheme="minorEastAsia" w:hAnsiTheme="minorHAnsi" w:cstheme="minorBidi"/>
          <w:szCs w:val="22"/>
        </w:rPr>
        <w:t>dokument EDM,</w:t>
      </w:r>
    </w:p>
    <w:p w14:paraId="6CDEB132" w14:textId="0A11EF95" w:rsidR="7AD61AC2" w:rsidRDefault="7AD61AC2" w:rsidP="79A6B6B6">
      <w:pPr>
        <w:pStyle w:val="Akapitzlist"/>
        <w:numPr>
          <w:ilvl w:val="0"/>
          <w:numId w:val="15"/>
        </w:numPr>
        <w:rPr>
          <w:rFonts w:asciiTheme="minorHAnsi" w:eastAsiaTheme="minorEastAsia" w:hAnsiTheme="minorHAnsi" w:cstheme="minorBidi"/>
          <w:szCs w:val="22"/>
        </w:rPr>
      </w:pPr>
      <w:r w:rsidRPr="79A6B6B6">
        <w:rPr>
          <w:rFonts w:asciiTheme="minorHAnsi" w:eastAsiaTheme="minorEastAsia" w:hAnsiTheme="minorHAnsi" w:cstheme="minorBidi"/>
          <w:szCs w:val="22"/>
        </w:rPr>
        <w:t>metadane:</w:t>
      </w:r>
    </w:p>
    <w:p w14:paraId="0DFD4E7C" w14:textId="45568F9E" w:rsidR="7AD61AC2" w:rsidRDefault="7AD61AC2" w:rsidP="79A6B6B6">
      <w:pPr>
        <w:pStyle w:val="Akapitzlist"/>
        <w:numPr>
          <w:ilvl w:val="1"/>
          <w:numId w:val="15"/>
        </w:numPr>
        <w:rPr>
          <w:rFonts w:asciiTheme="minorHAnsi" w:eastAsiaTheme="minorEastAsia" w:hAnsiTheme="minorHAnsi" w:cstheme="minorBidi"/>
          <w:szCs w:val="22"/>
        </w:rPr>
      </w:pPr>
      <w:r w:rsidRPr="79A6B6B6">
        <w:rPr>
          <w:rFonts w:asciiTheme="minorHAnsi" w:eastAsiaTheme="minorEastAsia" w:hAnsiTheme="minorHAnsi" w:cstheme="minorBidi"/>
          <w:szCs w:val="22"/>
        </w:rPr>
        <w:t>indeks,</w:t>
      </w:r>
    </w:p>
    <w:p w14:paraId="45C0BDA4" w14:textId="7BA592AD" w:rsidR="7AD61AC2" w:rsidRDefault="7AD61AC2" w:rsidP="79A6B6B6">
      <w:pPr>
        <w:pStyle w:val="Akapitzlist"/>
        <w:numPr>
          <w:ilvl w:val="1"/>
          <w:numId w:val="15"/>
        </w:numPr>
        <w:rPr>
          <w:rFonts w:asciiTheme="minorHAnsi" w:eastAsiaTheme="minorEastAsia" w:hAnsiTheme="minorHAnsi" w:cstheme="minorBidi"/>
          <w:szCs w:val="22"/>
        </w:rPr>
      </w:pPr>
      <w:r w:rsidRPr="79A6B6B6">
        <w:rPr>
          <w:rFonts w:asciiTheme="minorHAnsi" w:eastAsiaTheme="minorEastAsia" w:hAnsiTheme="minorHAnsi" w:cstheme="minorBidi"/>
          <w:szCs w:val="22"/>
        </w:rPr>
        <w:t>folder,</w:t>
      </w:r>
    </w:p>
    <w:p w14:paraId="47171CF6" w14:textId="53B64D1D" w:rsidR="7AD61AC2" w:rsidRDefault="7AD61AC2" w:rsidP="79A6B6B6">
      <w:pPr>
        <w:pStyle w:val="Akapitzlist"/>
        <w:numPr>
          <w:ilvl w:val="1"/>
          <w:numId w:val="15"/>
        </w:numPr>
        <w:rPr>
          <w:rFonts w:asciiTheme="minorHAnsi" w:eastAsiaTheme="minorEastAsia" w:hAnsiTheme="minorHAnsi" w:cstheme="minorBidi"/>
          <w:szCs w:val="22"/>
        </w:rPr>
      </w:pPr>
      <w:r w:rsidRPr="79A6B6B6">
        <w:rPr>
          <w:rFonts w:asciiTheme="minorHAnsi" w:eastAsiaTheme="minorEastAsia" w:hAnsiTheme="minorHAnsi" w:cstheme="minorBidi"/>
          <w:szCs w:val="22"/>
        </w:rPr>
        <w:t>wysyłka,</w:t>
      </w:r>
    </w:p>
    <w:p w14:paraId="519D078E" w14:textId="5431D98F" w:rsidR="7AD61AC2" w:rsidRDefault="7AD61AC2" w:rsidP="79A6B6B6">
      <w:pPr>
        <w:pStyle w:val="Akapitzlist"/>
        <w:numPr>
          <w:ilvl w:val="1"/>
          <w:numId w:val="15"/>
        </w:numPr>
        <w:rPr>
          <w:rFonts w:asciiTheme="minorHAnsi" w:eastAsiaTheme="minorEastAsia" w:hAnsiTheme="minorHAnsi" w:cstheme="minorBidi"/>
          <w:szCs w:val="22"/>
        </w:rPr>
      </w:pPr>
      <w:r w:rsidRPr="79A6B6B6">
        <w:rPr>
          <w:rFonts w:asciiTheme="minorHAnsi" w:eastAsiaTheme="minorEastAsia" w:hAnsiTheme="minorHAnsi" w:cstheme="minorBidi"/>
          <w:szCs w:val="22"/>
        </w:rPr>
        <w:t>asocjacje.</w:t>
      </w:r>
    </w:p>
    <w:p w14:paraId="228448C5" w14:textId="0A314085" w:rsidR="7AD61AC2" w:rsidRDefault="7AD61AC2" w:rsidP="79A6B6B6">
      <w:r w:rsidRPr="79A6B6B6">
        <w:rPr>
          <w:rFonts w:eastAsia="Arial"/>
          <w:szCs w:val="22"/>
        </w:rPr>
        <w:t>W w/w folderze znajduje się także przykład odpowiedzi świadczącej o poprawnym zapisaniu dokumentu i metadanych.</w:t>
      </w:r>
    </w:p>
    <w:p w14:paraId="2E253153" w14:textId="59403AFC" w:rsidR="7AD61AC2" w:rsidRDefault="7AD61AC2" w:rsidP="79A6B6B6">
      <w:r w:rsidRPr="79A6B6B6">
        <w:rPr>
          <w:rFonts w:eastAsia="Arial"/>
          <w:szCs w:val="22"/>
        </w:rPr>
        <w:lastRenderedPageBreak/>
        <w:t xml:space="preserve">W celu zwiększenia czytelności, w przykładowym żądaniu, treść dokumentu EDM została zakodowana przy pomocy </w:t>
      </w:r>
      <w:r w:rsidRPr="79A6B6B6">
        <w:rPr>
          <w:rFonts w:eastAsia="Arial"/>
          <w:i/>
          <w:iCs/>
          <w:szCs w:val="22"/>
        </w:rPr>
        <w:t>Base64</w:t>
      </w:r>
      <w:r w:rsidRPr="79A6B6B6">
        <w:rPr>
          <w:rFonts w:eastAsia="Arial"/>
          <w:szCs w:val="22"/>
        </w:rPr>
        <w:t xml:space="preserve"> i umieszczona w tymże żądaniu. Zgodnie ze standardem, zaleca się wykorzystanie MTOM do transportu danych binarnych. </w:t>
      </w:r>
    </w:p>
    <w:p w14:paraId="183EAAF5" w14:textId="1909B0DB" w:rsidR="7AD61AC2" w:rsidRDefault="7AD61AC2" w:rsidP="37F0CDA7">
      <w:pPr>
        <w:pStyle w:val="Nagwek2"/>
        <w:rPr>
          <w:rFonts w:eastAsia="Arial"/>
        </w:rPr>
      </w:pPr>
      <w:bookmarkStart w:id="197" w:name="_Toc153972560"/>
      <w:r w:rsidRPr="37F0CDA7">
        <w:rPr>
          <w:rFonts w:eastAsia="Arial"/>
        </w:rPr>
        <w:t>Aktualizacja metadanych EDM</w:t>
      </w:r>
      <w:bookmarkEnd w:id="197"/>
    </w:p>
    <w:p w14:paraId="7A6873A8" w14:textId="4D55F101" w:rsidR="7AD61AC2" w:rsidRDefault="7AD61AC2" w:rsidP="79A6B6B6">
      <w:r w:rsidRPr="79A6B6B6">
        <w:rPr>
          <w:rFonts w:eastAsia="Arial"/>
          <w:szCs w:val="22"/>
        </w:rPr>
        <w:t>Przykłady żądania aktualizacji metadanych oraz odpowiedzi na to żądanie można znaleźć w katalogu „</w:t>
      </w:r>
      <w:r w:rsidRPr="79A6B6B6">
        <w:rPr>
          <w:rFonts w:eastAsia="Arial"/>
          <w:i/>
          <w:iCs/>
          <w:szCs w:val="22"/>
        </w:rPr>
        <w:t>iti57</w:t>
      </w:r>
      <w:r w:rsidRPr="79A6B6B6">
        <w:rPr>
          <w:rFonts w:eastAsia="Arial"/>
          <w:szCs w:val="22"/>
        </w:rPr>
        <w:t>”. Żądanie aktualizacji metadanych realizuje aktualizację danych indeksu EDM.</w:t>
      </w:r>
    </w:p>
    <w:p w14:paraId="3A90F74F" w14:textId="0E682508" w:rsidR="7AD61AC2" w:rsidRDefault="7AD61AC2" w:rsidP="37F0CDA7">
      <w:pPr>
        <w:pStyle w:val="Nagwek2"/>
        <w:rPr>
          <w:rFonts w:eastAsia="Arial"/>
        </w:rPr>
      </w:pPr>
      <w:bookmarkStart w:id="198" w:name="_Toc153972561"/>
      <w:r w:rsidRPr="37F0CDA7">
        <w:rPr>
          <w:rFonts w:eastAsia="Arial"/>
        </w:rPr>
        <w:t>Wyszukanie metadanych EDM</w:t>
      </w:r>
      <w:bookmarkEnd w:id="198"/>
    </w:p>
    <w:p w14:paraId="3B015397" w14:textId="0201F01E" w:rsidR="7AD61AC2" w:rsidRDefault="7AD61AC2" w:rsidP="79A6B6B6">
      <w:r w:rsidRPr="79A6B6B6">
        <w:rPr>
          <w:rFonts w:eastAsia="Arial"/>
          <w:szCs w:val="22"/>
        </w:rPr>
        <w:t>W folderze „</w:t>
      </w:r>
      <w:r w:rsidRPr="79A6B6B6">
        <w:rPr>
          <w:rFonts w:eastAsia="Arial"/>
          <w:i/>
          <w:iCs/>
          <w:szCs w:val="22"/>
        </w:rPr>
        <w:t>iti18</w:t>
      </w:r>
      <w:r w:rsidRPr="79A6B6B6">
        <w:rPr>
          <w:rFonts w:eastAsia="Arial"/>
          <w:szCs w:val="22"/>
        </w:rPr>
        <w:t xml:space="preserve">” można znaleźć żądanie wyszukania metadanych, które realizuje zapytanie </w:t>
      </w:r>
      <w:proofErr w:type="spellStart"/>
      <w:r w:rsidRPr="79A6B6B6">
        <w:rPr>
          <w:rFonts w:eastAsia="Arial"/>
          <w:i/>
          <w:iCs/>
          <w:szCs w:val="22"/>
        </w:rPr>
        <w:t>FindDocuments</w:t>
      </w:r>
      <w:proofErr w:type="spellEnd"/>
      <w:r w:rsidRPr="79A6B6B6">
        <w:rPr>
          <w:rFonts w:eastAsia="Arial"/>
          <w:szCs w:val="22"/>
        </w:rPr>
        <w:t>. Przykład odpowiedzi zawiera indeks EDM, który spełnia kryteria wskazane w żądaniu.</w:t>
      </w:r>
    </w:p>
    <w:p w14:paraId="6181E9F8" w14:textId="05397FCD" w:rsidR="7AD61AC2" w:rsidRDefault="7AD61AC2" w:rsidP="37F0CDA7">
      <w:pPr>
        <w:pStyle w:val="Nagwek2"/>
        <w:rPr>
          <w:rFonts w:eastAsia="Arial"/>
        </w:rPr>
      </w:pPr>
      <w:bookmarkStart w:id="199" w:name="_Toc153972562"/>
      <w:r w:rsidRPr="37F0CDA7">
        <w:rPr>
          <w:rFonts w:eastAsia="Arial"/>
        </w:rPr>
        <w:t>Pobranie dokumentu EDM</w:t>
      </w:r>
      <w:bookmarkEnd w:id="199"/>
    </w:p>
    <w:p w14:paraId="0DBCA94D" w14:textId="4CAC43BB" w:rsidR="7AD61AC2" w:rsidRDefault="7AD61AC2" w:rsidP="79A6B6B6">
      <w:r w:rsidRPr="79A6B6B6">
        <w:rPr>
          <w:rFonts w:eastAsia="Arial"/>
          <w:szCs w:val="22"/>
        </w:rPr>
        <w:t>W katalogu „iti43” znajduje się przykład żądania pobrania dokumentu EDM. W żądaniu wskazano:</w:t>
      </w:r>
    </w:p>
    <w:p w14:paraId="7250B86F" w14:textId="7F2BA7E5" w:rsidR="7AD61AC2" w:rsidRDefault="7AD61AC2" w:rsidP="79A6B6B6">
      <w:pPr>
        <w:pStyle w:val="Akapitzlist"/>
        <w:numPr>
          <w:ilvl w:val="0"/>
          <w:numId w:val="15"/>
        </w:numPr>
        <w:rPr>
          <w:rFonts w:asciiTheme="minorHAnsi" w:eastAsiaTheme="minorEastAsia" w:hAnsiTheme="minorHAnsi" w:cstheme="minorBidi"/>
          <w:szCs w:val="22"/>
        </w:rPr>
      </w:pPr>
      <w:r w:rsidRPr="79A6B6B6">
        <w:rPr>
          <w:rFonts w:asciiTheme="minorHAnsi" w:eastAsiaTheme="minorEastAsia" w:hAnsiTheme="minorHAnsi" w:cstheme="minorBidi"/>
          <w:szCs w:val="22"/>
        </w:rPr>
        <w:t>identyfikator Domeny Podmiotu,</w:t>
      </w:r>
    </w:p>
    <w:p w14:paraId="02F0C861" w14:textId="6A955B22" w:rsidR="7AD61AC2" w:rsidRDefault="7AD61AC2" w:rsidP="79A6B6B6">
      <w:pPr>
        <w:pStyle w:val="Akapitzlist"/>
        <w:numPr>
          <w:ilvl w:val="0"/>
          <w:numId w:val="15"/>
        </w:numPr>
        <w:rPr>
          <w:rFonts w:asciiTheme="minorHAnsi" w:eastAsiaTheme="minorEastAsia" w:hAnsiTheme="minorHAnsi" w:cstheme="minorBidi"/>
          <w:szCs w:val="22"/>
        </w:rPr>
      </w:pPr>
      <w:r w:rsidRPr="79A6B6B6">
        <w:rPr>
          <w:rFonts w:asciiTheme="minorHAnsi" w:eastAsiaTheme="minorEastAsia" w:hAnsiTheme="minorHAnsi" w:cstheme="minorBidi"/>
          <w:szCs w:val="22"/>
        </w:rPr>
        <w:t>identyfikator Repozytorium EDM,</w:t>
      </w:r>
    </w:p>
    <w:p w14:paraId="772BDAAA" w14:textId="358A8F1C" w:rsidR="7AD61AC2" w:rsidRDefault="7AD61AC2" w:rsidP="79A6B6B6">
      <w:pPr>
        <w:pStyle w:val="Akapitzlist"/>
        <w:numPr>
          <w:ilvl w:val="0"/>
          <w:numId w:val="15"/>
        </w:numPr>
        <w:rPr>
          <w:rFonts w:asciiTheme="minorHAnsi" w:eastAsiaTheme="minorEastAsia" w:hAnsiTheme="minorHAnsi" w:cstheme="minorBidi"/>
          <w:szCs w:val="22"/>
        </w:rPr>
      </w:pPr>
      <w:r w:rsidRPr="79A6B6B6">
        <w:rPr>
          <w:rFonts w:asciiTheme="minorHAnsi" w:eastAsiaTheme="minorEastAsia" w:hAnsiTheme="minorHAnsi" w:cstheme="minorBidi"/>
          <w:szCs w:val="22"/>
        </w:rPr>
        <w:t>identyfikator dokumentu EDM.</w:t>
      </w:r>
    </w:p>
    <w:p w14:paraId="5C730BFC" w14:textId="47D45DE7" w:rsidR="7AD61AC2" w:rsidRDefault="7AD61AC2" w:rsidP="79A6B6B6">
      <w:r w:rsidRPr="79A6B6B6">
        <w:rPr>
          <w:rFonts w:eastAsia="Arial"/>
          <w:szCs w:val="22"/>
        </w:rPr>
        <w:t>W folderze jest także przykład odpowiedzi zawierającej pobrany dokument.</w:t>
      </w:r>
    </w:p>
    <w:p w14:paraId="719608AA" w14:textId="7F098AD5" w:rsidR="7AD61AC2" w:rsidRDefault="7AD61AC2" w:rsidP="79A6B6B6">
      <w:r w:rsidRPr="79A6B6B6">
        <w:rPr>
          <w:rFonts w:eastAsia="Arial"/>
          <w:szCs w:val="22"/>
        </w:rPr>
        <w:t xml:space="preserve">W celu zwiększenia czytelności, w przykładowej odpowiedzi, treść dokumentu EDM została zakodowana przy pomocy </w:t>
      </w:r>
      <w:r w:rsidRPr="79A6B6B6">
        <w:rPr>
          <w:rFonts w:eastAsia="Arial"/>
          <w:i/>
          <w:iCs/>
          <w:szCs w:val="22"/>
        </w:rPr>
        <w:t>Base64</w:t>
      </w:r>
      <w:r w:rsidRPr="79A6B6B6">
        <w:rPr>
          <w:rFonts w:eastAsia="Arial"/>
          <w:szCs w:val="22"/>
        </w:rPr>
        <w:t xml:space="preserve"> i umieszczona bezpośrednio w odpowiedzi. Zgodnie ze standardem, zaleca się wykorzystanie MTOM do transportu danych binarnych.</w:t>
      </w:r>
    </w:p>
    <w:p w14:paraId="37AB3E96" w14:textId="77777777" w:rsidR="003E6487" w:rsidRDefault="003E6487" w:rsidP="00AE1839"/>
    <w:p w14:paraId="790D1F02" w14:textId="77777777" w:rsidR="00E46697" w:rsidRPr="00C93E94" w:rsidRDefault="12129C7B" w:rsidP="00A71DF6">
      <w:pPr>
        <w:pStyle w:val="Nagwek1"/>
        <w:numPr>
          <w:ilvl w:val="0"/>
          <w:numId w:val="19"/>
        </w:numPr>
        <w:spacing w:line="288" w:lineRule="auto"/>
      </w:pPr>
      <w:bookmarkStart w:id="200" w:name="_Toc17728794"/>
      <w:bookmarkStart w:id="201" w:name="_Toc153972563"/>
      <w:r>
        <w:lastRenderedPageBreak/>
        <w:t>Lista załączników</w:t>
      </w:r>
      <w:bookmarkEnd w:id="200"/>
      <w:bookmarkEnd w:id="201"/>
    </w:p>
    <w:p w14:paraId="03EFCA41" w14:textId="77777777" w:rsidR="00E46697" w:rsidRPr="00C93E94" w:rsidRDefault="00E46697" w:rsidP="00911709">
      <w:pPr>
        <w:spacing w:line="288" w:lineRule="auto"/>
      </w:pPr>
      <w:bookmarkStart w:id="202" w:name="_Toc487462022"/>
      <w:bookmarkStart w:id="203" w:name="_Toc502752184"/>
      <w:bookmarkStart w:id="204" w:name="_Toc501107077"/>
    </w:p>
    <w:p w14:paraId="05C418CC" w14:textId="6853080D" w:rsidR="00195873" w:rsidRDefault="2A398693" w:rsidP="009164E8">
      <w:pPr>
        <w:spacing w:line="288" w:lineRule="auto"/>
      </w:pPr>
      <w:r>
        <w:t xml:space="preserve">Załącznik nr 1 </w:t>
      </w:r>
      <w:r w:rsidR="02452313">
        <w:t>– Zakres metadanych XDS obsługiwanych na środowisku integracyjnym</w:t>
      </w:r>
      <w:r w:rsidR="512F185D">
        <w:t xml:space="preserve"> (wersja 1</w:t>
      </w:r>
      <w:r w:rsidR="00BF54A6">
        <w:t>.1</w:t>
      </w:r>
      <w:r w:rsidR="512F185D">
        <w:t>)</w:t>
      </w:r>
      <w:bookmarkEnd w:id="202"/>
      <w:bookmarkEnd w:id="203"/>
      <w:bookmarkEnd w:id="204"/>
    </w:p>
    <w:p w14:paraId="316056CE" w14:textId="5370211E" w:rsidR="36613D42" w:rsidRDefault="36613D42" w:rsidP="047555AF">
      <w:pPr>
        <w:spacing w:line="288" w:lineRule="auto"/>
      </w:pPr>
      <w:r>
        <w:t>Załącznik nr 2 – Pliki WSDL i XSD (wersja 1.</w:t>
      </w:r>
      <w:r w:rsidR="00BF54A6">
        <w:t>1</w:t>
      </w:r>
      <w:r>
        <w:t>)</w:t>
      </w:r>
    </w:p>
    <w:p w14:paraId="5220BBB2" w14:textId="380F393E" w:rsidR="00E46697" w:rsidRPr="00C93E94" w:rsidRDefault="6C770553" w:rsidP="00911709">
      <w:pPr>
        <w:spacing w:line="288" w:lineRule="auto"/>
      </w:pPr>
      <w:r>
        <w:t>Załącznik nr 3 – Przykład</w:t>
      </w:r>
      <w:r w:rsidR="006FFFAE">
        <w:t>y</w:t>
      </w:r>
      <w:r w:rsidR="1CEBCF3A">
        <w:t xml:space="preserve"> (wersja 1.</w:t>
      </w:r>
      <w:r w:rsidR="4D14ABBA">
        <w:t>0</w:t>
      </w:r>
      <w:r w:rsidR="1CEBCF3A">
        <w:t>)</w:t>
      </w:r>
    </w:p>
    <w:p w14:paraId="13CB595B" w14:textId="77777777" w:rsidR="00E46697" w:rsidRPr="00C93E94" w:rsidRDefault="00E46697" w:rsidP="00911709">
      <w:pPr>
        <w:spacing w:line="288" w:lineRule="auto"/>
      </w:pPr>
    </w:p>
    <w:p w14:paraId="45725E03" w14:textId="5AAD8610" w:rsidR="00E46697" w:rsidRPr="00C93E94" w:rsidRDefault="12129C7B" w:rsidP="00A71DF6">
      <w:pPr>
        <w:pStyle w:val="Nagwek1"/>
        <w:numPr>
          <w:ilvl w:val="0"/>
          <w:numId w:val="19"/>
        </w:numPr>
        <w:spacing w:line="288" w:lineRule="auto"/>
      </w:pPr>
      <w:bookmarkStart w:id="205" w:name="_Toc487462027"/>
      <w:bookmarkStart w:id="206" w:name="_Toc501107083"/>
      <w:bookmarkStart w:id="207" w:name="_Toc1402519"/>
      <w:bookmarkStart w:id="208" w:name="_Toc17728795"/>
      <w:bookmarkStart w:id="209" w:name="_Toc153972564"/>
      <w:r>
        <w:lastRenderedPageBreak/>
        <w:t>Indeks Tabel</w:t>
      </w:r>
      <w:bookmarkEnd w:id="205"/>
      <w:bookmarkEnd w:id="206"/>
      <w:bookmarkEnd w:id="207"/>
      <w:bookmarkEnd w:id="208"/>
      <w:bookmarkEnd w:id="209"/>
    </w:p>
    <w:p w14:paraId="5EF44EAE" w14:textId="77777777" w:rsidR="00E46697" w:rsidRPr="00C93E94" w:rsidRDefault="00E46697" w:rsidP="00911709">
      <w:pPr>
        <w:pStyle w:val="Spistrecinagwek"/>
        <w:spacing w:line="288" w:lineRule="auto"/>
      </w:pPr>
      <w:r w:rsidRPr="00C93E94">
        <w:t xml:space="preserve">Spis tabel </w:t>
      </w:r>
    </w:p>
    <w:p w14:paraId="330E691D" w14:textId="4AB6FB4E" w:rsidR="009958FB" w:rsidRDefault="00BE5116">
      <w:pPr>
        <w:pStyle w:val="Spisilustracji"/>
        <w:tabs>
          <w:tab w:val="right" w:leader="dot" w:pos="9062"/>
        </w:tabs>
        <w:rPr>
          <w:rFonts w:asciiTheme="minorHAnsi" w:eastAsiaTheme="minorEastAsia" w:hAnsiTheme="minorHAnsi" w:cstheme="minorBidi"/>
          <w:noProof/>
          <w:szCs w:val="22"/>
          <w:lang w:eastAsia="pl-PL"/>
        </w:rPr>
      </w:pPr>
      <w:r w:rsidRPr="00C93E94">
        <w:fldChar w:fldCharType="begin"/>
      </w:r>
      <w:r w:rsidR="00E46697" w:rsidRPr="00C93E94">
        <w:instrText xml:space="preserve"> TOC \h \z \c "Tabela" </w:instrText>
      </w:r>
      <w:r w:rsidRPr="00C93E94">
        <w:fldChar w:fldCharType="separate"/>
      </w:r>
      <w:hyperlink w:anchor="_Toc139543812" w:history="1">
        <w:r w:rsidR="009958FB" w:rsidRPr="000E21A3">
          <w:rPr>
            <w:rStyle w:val="Hipercze"/>
            <w:noProof/>
          </w:rPr>
          <w:t>Tabela 1. Wykorzystywane skróty i terminy</w:t>
        </w:r>
        <w:r w:rsidR="009958FB">
          <w:rPr>
            <w:noProof/>
            <w:webHidden/>
          </w:rPr>
          <w:tab/>
        </w:r>
        <w:r w:rsidR="009958FB">
          <w:rPr>
            <w:noProof/>
            <w:webHidden/>
          </w:rPr>
          <w:fldChar w:fldCharType="begin"/>
        </w:r>
        <w:r w:rsidR="009958FB">
          <w:rPr>
            <w:noProof/>
            <w:webHidden/>
          </w:rPr>
          <w:instrText xml:space="preserve"> PAGEREF _Toc139543812 \h </w:instrText>
        </w:r>
        <w:r w:rsidR="009958FB">
          <w:rPr>
            <w:noProof/>
            <w:webHidden/>
          </w:rPr>
        </w:r>
        <w:r w:rsidR="009958FB">
          <w:rPr>
            <w:noProof/>
            <w:webHidden/>
          </w:rPr>
          <w:fldChar w:fldCharType="separate"/>
        </w:r>
        <w:r w:rsidR="009958FB">
          <w:rPr>
            <w:noProof/>
            <w:webHidden/>
          </w:rPr>
          <w:t>10</w:t>
        </w:r>
        <w:r w:rsidR="009958FB">
          <w:rPr>
            <w:noProof/>
            <w:webHidden/>
          </w:rPr>
          <w:fldChar w:fldCharType="end"/>
        </w:r>
      </w:hyperlink>
    </w:p>
    <w:p w14:paraId="4AE35820" w14:textId="126725C5" w:rsidR="009958FB" w:rsidRDefault="006E1A73">
      <w:pPr>
        <w:pStyle w:val="Spisilustracji"/>
        <w:tabs>
          <w:tab w:val="right" w:leader="dot" w:pos="9062"/>
        </w:tabs>
        <w:rPr>
          <w:rFonts w:asciiTheme="minorHAnsi" w:eastAsiaTheme="minorEastAsia" w:hAnsiTheme="minorHAnsi" w:cstheme="minorBidi"/>
          <w:noProof/>
          <w:szCs w:val="22"/>
          <w:lang w:eastAsia="pl-PL"/>
        </w:rPr>
      </w:pPr>
      <w:hyperlink w:anchor="_Toc139543813" w:history="1">
        <w:r w:rsidR="009958FB" w:rsidRPr="000E21A3">
          <w:rPr>
            <w:rStyle w:val="Hipercze"/>
            <w:noProof/>
          </w:rPr>
          <w:t>Tabela 2. Wykorzystywane identyfikatory</w:t>
        </w:r>
        <w:r w:rsidR="009958FB">
          <w:rPr>
            <w:noProof/>
            <w:webHidden/>
          </w:rPr>
          <w:tab/>
        </w:r>
        <w:r w:rsidR="009958FB">
          <w:rPr>
            <w:noProof/>
            <w:webHidden/>
          </w:rPr>
          <w:fldChar w:fldCharType="begin"/>
        </w:r>
        <w:r w:rsidR="009958FB">
          <w:rPr>
            <w:noProof/>
            <w:webHidden/>
          </w:rPr>
          <w:instrText xml:space="preserve"> PAGEREF _Toc139543813 \h </w:instrText>
        </w:r>
        <w:r w:rsidR="009958FB">
          <w:rPr>
            <w:noProof/>
            <w:webHidden/>
          </w:rPr>
        </w:r>
        <w:r w:rsidR="009958FB">
          <w:rPr>
            <w:noProof/>
            <w:webHidden/>
          </w:rPr>
          <w:fldChar w:fldCharType="separate"/>
        </w:r>
        <w:r w:rsidR="009958FB">
          <w:rPr>
            <w:noProof/>
            <w:webHidden/>
          </w:rPr>
          <w:t>23</w:t>
        </w:r>
        <w:r w:rsidR="009958FB">
          <w:rPr>
            <w:noProof/>
            <w:webHidden/>
          </w:rPr>
          <w:fldChar w:fldCharType="end"/>
        </w:r>
      </w:hyperlink>
    </w:p>
    <w:p w14:paraId="0EB88E42" w14:textId="5B2BD4F5" w:rsidR="009958FB" w:rsidRDefault="006E1A73">
      <w:pPr>
        <w:pStyle w:val="Spisilustracji"/>
        <w:tabs>
          <w:tab w:val="right" w:leader="dot" w:pos="9062"/>
        </w:tabs>
        <w:rPr>
          <w:rFonts w:asciiTheme="minorHAnsi" w:eastAsiaTheme="minorEastAsia" w:hAnsiTheme="minorHAnsi" w:cstheme="minorBidi"/>
          <w:noProof/>
          <w:szCs w:val="22"/>
          <w:lang w:eastAsia="pl-PL"/>
        </w:rPr>
      </w:pPr>
      <w:hyperlink w:anchor="_Toc139543814" w:history="1">
        <w:r w:rsidR="009958FB" w:rsidRPr="000E21A3">
          <w:rPr>
            <w:rStyle w:val="Hipercze"/>
            <w:noProof/>
          </w:rPr>
          <w:t>Tabela 3. Zakres obsługiwanych i wymaganych metadanych XDS dla indeksu EDM (domena podmiotu – RED)</w:t>
        </w:r>
        <w:r w:rsidR="009958FB">
          <w:rPr>
            <w:noProof/>
            <w:webHidden/>
          </w:rPr>
          <w:tab/>
        </w:r>
        <w:r w:rsidR="009958FB">
          <w:rPr>
            <w:noProof/>
            <w:webHidden/>
          </w:rPr>
          <w:fldChar w:fldCharType="begin"/>
        </w:r>
        <w:r w:rsidR="009958FB">
          <w:rPr>
            <w:noProof/>
            <w:webHidden/>
          </w:rPr>
          <w:instrText xml:space="preserve"> PAGEREF _Toc139543814 \h </w:instrText>
        </w:r>
        <w:r w:rsidR="009958FB">
          <w:rPr>
            <w:noProof/>
            <w:webHidden/>
          </w:rPr>
        </w:r>
        <w:r w:rsidR="009958FB">
          <w:rPr>
            <w:noProof/>
            <w:webHidden/>
          </w:rPr>
          <w:fldChar w:fldCharType="separate"/>
        </w:r>
        <w:r w:rsidR="009958FB">
          <w:rPr>
            <w:noProof/>
            <w:webHidden/>
          </w:rPr>
          <w:t>30</w:t>
        </w:r>
        <w:r w:rsidR="009958FB">
          <w:rPr>
            <w:noProof/>
            <w:webHidden/>
          </w:rPr>
          <w:fldChar w:fldCharType="end"/>
        </w:r>
      </w:hyperlink>
    </w:p>
    <w:p w14:paraId="59362A27" w14:textId="2C9BA89C" w:rsidR="009958FB" w:rsidRDefault="006E1A73">
      <w:pPr>
        <w:pStyle w:val="Spisilustracji"/>
        <w:tabs>
          <w:tab w:val="right" w:leader="dot" w:pos="9062"/>
        </w:tabs>
        <w:rPr>
          <w:rFonts w:asciiTheme="minorHAnsi" w:eastAsiaTheme="minorEastAsia" w:hAnsiTheme="minorHAnsi" w:cstheme="minorBidi"/>
          <w:noProof/>
          <w:szCs w:val="22"/>
          <w:lang w:eastAsia="pl-PL"/>
        </w:rPr>
      </w:pPr>
      <w:hyperlink w:anchor="_Toc139543815" w:history="1">
        <w:r w:rsidR="009958FB" w:rsidRPr="000E21A3">
          <w:rPr>
            <w:rStyle w:val="Hipercze"/>
            <w:noProof/>
          </w:rPr>
          <w:t>Tabela 4. Typy dokumentów indeksowanych w P1</w:t>
        </w:r>
        <w:r w:rsidR="009958FB">
          <w:rPr>
            <w:noProof/>
            <w:webHidden/>
          </w:rPr>
          <w:tab/>
        </w:r>
        <w:r w:rsidR="009958FB">
          <w:rPr>
            <w:noProof/>
            <w:webHidden/>
          </w:rPr>
          <w:fldChar w:fldCharType="begin"/>
        </w:r>
        <w:r w:rsidR="009958FB">
          <w:rPr>
            <w:noProof/>
            <w:webHidden/>
          </w:rPr>
          <w:instrText xml:space="preserve"> PAGEREF _Toc139543815 \h </w:instrText>
        </w:r>
        <w:r w:rsidR="009958FB">
          <w:rPr>
            <w:noProof/>
            <w:webHidden/>
          </w:rPr>
        </w:r>
        <w:r w:rsidR="009958FB">
          <w:rPr>
            <w:noProof/>
            <w:webHidden/>
          </w:rPr>
          <w:fldChar w:fldCharType="separate"/>
        </w:r>
        <w:r w:rsidR="009958FB">
          <w:rPr>
            <w:noProof/>
            <w:webHidden/>
          </w:rPr>
          <w:t>33</w:t>
        </w:r>
        <w:r w:rsidR="009958FB">
          <w:rPr>
            <w:noProof/>
            <w:webHidden/>
          </w:rPr>
          <w:fldChar w:fldCharType="end"/>
        </w:r>
      </w:hyperlink>
    </w:p>
    <w:p w14:paraId="0DFC1282" w14:textId="7A97B8DA" w:rsidR="009958FB" w:rsidRDefault="006E1A73">
      <w:pPr>
        <w:pStyle w:val="Spisilustracji"/>
        <w:tabs>
          <w:tab w:val="right" w:leader="dot" w:pos="9062"/>
        </w:tabs>
        <w:rPr>
          <w:rFonts w:asciiTheme="minorHAnsi" w:eastAsiaTheme="minorEastAsia" w:hAnsiTheme="minorHAnsi" w:cstheme="minorBidi"/>
          <w:noProof/>
          <w:szCs w:val="22"/>
          <w:lang w:eastAsia="pl-PL"/>
        </w:rPr>
      </w:pPr>
      <w:hyperlink w:anchor="_Toc139543816" w:history="1">
        <w:r w:rsidR="009958FB" w:rsidRPr="000E21A3">
          <w:rPr>
            <w:rStyle w:val="Hipercze"/>
            <w:noProof/>
          </w:rPr>
          <w:t>Tabela 5. Lista polityk dla Domeny Podmiotu</w:t>
        </w:r>
        <w:r w:rsidR="009958FB">
          <w:rPr>
            <w:noProof/>
            <w:webHidden/>
          </w:rPr>
          <w:tab/>
        </w:r>
        <w:r w:rsidR="009958FB">
          <w:rPr>
            <w:noProof/>
            <w:webHidden/>
          </w:rPr>
          <w:fldChar w:fldCharType="begin"/>
        </w:r>
        <w:r w:rsidR="009958FB">
          <w:rPr>
            <w:noProof/>
            <w:webHidden/>
          </w:rPr>
          <w:instrText xml:space="preserve"> PAGEREF _Toc139543816 \h </w:instrText>
        </w:r>
        <w:r w:rsidR="009958FB">
          <w:rPr>
            <w:noProof/>
            <w:webHidden/>
          </w:rPr>
        </w:r>
        <w:r w:rsidR="009958FB">
          <w:rPr>
            <w:noProof/>
            <w:webHidden/>
          </w:rPr>
          <w:fldChar w:fldCharType="separate"/>
        </w:r>
        <w:r w:rsidR="009958FB">
          <w:rPr>
            <w:noProof/>
            <w:webHidden/>
          </w:rPr>
          <w:t>48</w:t>
        </w:r>
        <w:r w:rsidR="009958FB">
          <w:rPr>
            <w:noProof/>
            <w:webHidden/>
          </w:rPr>
          <w:fldChar w:fldCharType="end"/>
        </w:r>
      </w:hyperlink>
    </w:p>
    <w:p w14:paraId="1A5EADC4" w14:textId="49604818" w:rsidR="009958FB" w:rsidRDefault="006E1A73">
      <w:pPr>
        <w:pStyle w:val="Spisilustracji"/>
        <w:tabs>
          <w:tab w:val="right" w:leader="dot" w:pos="9062"/>
        </w:tabs>
        <w:rPr>
          <w:rFonts w:asciiTheme="minorHAnsi" w:eastAsiaTheme="minorEastAsia" w:hAnsiTheme="minorHAnsi" w:cstheme="minorBidi"/>
          <w:noProof/>
          <w:szCs w:val="22"/>
          <w:lang w:eastAsia="pl-PL"/>
        </w:rPr>
      </w:pPr>
      <w:hyperlink w:anchor="_Toc139543817" w:history="1">
        <w:r w:rsidR="009958FB" w:rsidRPr="000E21A3">
          <w:rPr>
            <w:rStyle w:val="Hipercze"/>
            <w:noProof/>
          </w:rPr>
          <w:t>Tabela 6. Lista polityk dla Domeny Krajowej</w:t>
        </w:r>
        <w:r w:rsidR="009958FB">
          <w:rPr>
            <w:noProof/>
            <w:webHidden/>
          </w:rPr>
          <w:tab/>
        </w:r>
        <w:r w:rsidR="009958FB">
          <w:rPr>
            <w:noProof/>
            <w:webHidden/>
          </w:rPr>
          <w:fldChar w:fldCharType="begin"/>
        </w:r>
        <w:r w:rsidR="009958FB">
          <w:rPr>
            <w:noProof/>
            <w:webHidden/>
          </w:rPr>
          <w:instrText xml:space="preserve"> PAGEREF _Toc139543817 \h </w:instrText>
        </w:r>
        <w:r w:rsidR="009958FB">
          <w:rPr>
            <w:noProof/>
            <w:webHidden/>
          </w:rPr>
        </w:r>
        <w:r w:rsidR="009958FB">
          <w:rPr>
            <w:noProof/>
            <w:webHidden/>
          </w:rPr>
          <w:fldChar w:fldCharType="separate"/>
        </w:r>
        <w:r w:rsidR="009958FB">
          <w:rPr>
            <w:noProof/>
            <w:webHidden/>
          </w:rPr>
          <w:t>50</w:t>
        </w:r>
        <w:r w:rsidR="009958FB">
          <w:rPr>
            <w:noProof/>
            <w:webHidden/>
          </w:rPr>
          <w:fldChar w:fldCharType="end"/>
        </w:r>
      </w:hyperlink>
    </w:p>
    <w:p w14:paraId="6D9C8D39" w14:textId="77777777" w:rsidR="00E46697" w:rsidRPr="00C93E94" w:rsidRDefault="00BE5116">
      <w:pPr>
        <w:pStyle w:val="Spistrecinagwek"/>
        <w:spacing w:line="288" w:lineRule="auto"/>
        <w:rPr>
          <w:b w:val="0"/>
        </w:rPr>
      </w:pPr>
      <w:r w:rsidRPr="00C93E94">
        <w:rPr>
          <w:b w:val="0"/>
        </w:rPr>
        <w:fldChar w:fldCharType="end"/>
      </w:r>
    </w:p>
    <w:p w14:paraId="00AA35E3" w14:textId="77777777" w:rsidR="003373BE" w:rsidRDefault="00FD3E1C" w:rsidP="001B633D">
      <w:pPr>
        <w:pStyle w:val="Nagwek1"/>
      </w:pPr>
      <w:bookmarkStart w:id="210" w:name="_Toc153972565"/>
      <w:r>
        <w:lastRenderedPageBreak/>
        <w:t>Indeks Rysunków</w:t>
      </w:r>
      <w:bookmarkEnd w:id="210"/>
    </w:p>
    <w:p w14:paraId="25355D34" w14:textId="63A39E6F" w:rsidR="009958FB" w:rsidRDefault="00FD3E1C">
      <w:pPr>
        <w:pStyle w:val="Spisilustracji"/>
        <w:tabs>
          <w:tab w:val="right" w:leader="dot" w:pos="9062"/>
        </w:tabs>
        <w:rPr>
          <w:rFonts w:asciiTheme="minorHAnsi" w:eastAsiaTheme="minorEastAsia" w:hAnsiTheme="minorHAnsi" w:cstheme="minorBidi"/>
          <w:noProof/>
          <w:szCs w:val="22"/>
          <w:lang w:eastAsia="pl-PL"/>
        </w:rPr>
      </w:pPr>
      <w:r>
        <w:fldChar w:fldCharType="begin"/>
      </w:r>
      <w:r>
        <w:instrText xml:space="preserve"> TOC \h \z \c "Rysunek" </w:instrText>
      </w:r>
      <w:r>
        <w:fldChar w:fldCharType="separate"/>
      </w:r>
      <w:hyperlink w:anchor="_Toc139543818" w:history="1">
        <w:r w:rsidR="009958FB" w:rsidRPr="00A64D16">
          <w:rPr>
            <w:rStyle w:val="Hipercze"/>
            <w:noProof/>
          </w:rPr>
          <w:t>Rysunek 1. Diagram architektury logicznej obszaru RED</w:t>
        </w:r>
        <w:r w:rsidR="009958FB">
          <w:rPr>
            <w:noProof/>
            <w:webHidden/>
          </w:rPr>
          <w:tab/>
        </w:r>
        <w:r w:rsidR="009958FB">
          <w:rPr>
            <w:noProof/>
            <w:webHidden/>
          </w:rPr>
          <w:fldChar w:fldCharType="begin"/>
        </w:r>
        <w:r w:rsidR="009958FB">
          <w:rPr>
            <w:noProof/>
            <w:webHidden/>
          </w:rPr>
          <w:instrText xml:space="preserve"> PAGEREF _Toc139543818 \h </w:instrText>
        </w:r>
        <w:r w:rsidR="009958FB">
          <w:rPr>
            <w:noProof/>
            <w:webHidden/>
          </w:rPr>
        </w:r>
        <w:r w:rsidR="009958FB">
          <w:rPr>
            <w:noProof/>
            <w:webHidden/>
          </w:rPr>
          <w:fldChar w:fldCharType="separate"/>
        </w:r>
        <w:r w:rsidR="009958FB">
          <w:rPr>
            <w:noProof/>
            <w:webHidden/>
          </w:rPr>
          <w:t>18</w:t>
        </w:r>
        <w:r w:rsidR="009958FB">
          <w:rPr>
            <w:noProof/>
            <w:webHidden/>
          </w:rPr>
          <w:fldChar w:fldCharType="end"/>
        </w:r>
      </w:hyperlink>
    </w:p>
    <w:p w14:paraId="0B455E13" w14:textId="6A5BF9A3" w:rsidR="009958FB" w:rsidRDefault="006E1A73">
      <w:pPr>
        <w:pStyle w:val="Spisilustracji"/>
        <w:tabs>
          <w:tab w:val="right" w:leader="dot" w:pos="9062"/>
        </w:tabs>
        <w:rPr>
          <w:rFonts w:asciiTheme="minorHAnsi" w:eastAsiaTheme="minorEastAsia" w:hAnsiTheme="minorHAnsi" w:cstheme="minorBidi"/>
          <w:noProof/>
          <w:szCs w:val="22"/>
          <w:lang w:eastAsia="pl-PL"/>
        </w:rPr>
      </w:pPr>
      <w:hyperlink w:anchor="_Toc139543819" w:history="1">
        <w:r w:rsidR="009958FB" w:rsidRPr="00A64D16">
          <w:rPr>
            <w:rStyle w:val="Hipercze"/>
            <w:noProof/>
          </w:rPr>
          <w:t>Rysunek 2. Diagram sekwencji opisujący rejestrowanie repozytorium oraz danych dostępowych</w:t>
        </w:r>
        <w:r w:rsidR="009958FB">
          <w:rPr>
            <w:noProof/>
            <w:webHidden/>
          </w:rPr>
          <w:tab/>
        </w:r>
        <w:r w:rsidR="009958FB">
          <w:rPr>
            <w:noProof/>
            <w:webHidden/>
          </w:rPr>
          <w:fldChar w:fldCharType="begin"/>
        </w:r>
        <w:r w:rsidR="009958FB">
          <w:rPr>
            <w:noProof/>
            <w:webHidden/>
          </w:rPr>
          <w:instrText xml:space="preserve"> PAGEREF _Toc139543819 \h </w:instrText>
        </w:r>
        <w:r w:rsidR="009958FB">
          <w:rPr>
            <w:noProof/>
            <w:webHidden/>
          </w:rPr>
        </w:r>
        <w:r w:rsidR="009958FB">
          <w:rPr>
            <w:noProof/>
            <w:webHidden/>
          </w:rPr>
          <w:fldChar w:fldCharType="separate"/>
        </w:r>
        <w:r w:rsidR="009958FB">
          <w:rPr>
            <w:noProof/>
            <w:webHidden/>
          </w:rPr>
          <w:t>43</w:t>
        </w:r>
        <w:r w:rsidR="009958FB">
          <w:rPr>
            <w:noProof/>
            <w:webHidden/>
          </w:rPr>
          <w:fldChar w:fldCharType="end"/>
        </w:r>
      </w:hyperlink>
    </w:p>
    <w:p w14:paraId="7F36ABA2" w14:textId="686540C6" w:rsidR="009958FB" w:rsidRDefault="006E1A73">
      <w:pPr>
        <w:pStyle w:val="Spisilustracji"/>
        <w:tabs>
          <w:tab w:val="right" w:leader="dot" w:pos="9062"/>
        </w:tabs>
        <w:rPr>
          <w:rFonts w:asciiTheme="minorHAnsi" w:eastAsiaTheme="minorEastAsia" w:hAnsiTheme="minorHAnsi" w:cstheme="minorBidi"/>
          <w:noProof/>
          <w:szCs w:val="22"/>
          <w:lang w:eastAsia="pl-PL"/>
        </w:rPr>
      </w:pPr>
      <w:hyperlink w:anchor="_Toc139543820" w:history="1">
        <w:r w:rsidR="009958FB" w:rsidRPr="00A64D16">
          <w:rPr>
            <w:rStyle w:val="Hipercze"/>
            <w:noProof/>
          </w:rPr>
          <w:t>Rysunek 3. Diagram sekwencji opisujący przekazania dokumentu EDM wraz z metadanymi</w:t>
        </w:r>
        <w:r w:rsidR="009958FB">
          <w:rPr>
            <w:noProof/>
            <w:webHidden/>
          </w:rPr>
          <w:tab/>
        </w:r>
        <w:r w:rsidR="009958FB">
          <w:rPr>
            <w:noProof/>
            <w:webHidden/>
          </w:rPr>
          <w:fldChar w:fldCharType="begin"/>
        </w:r>
        <w:r w:rsidR="009958FB">
          <w:rPr>
            <w:noProof/>
            <w:webHidden/>
          </w:rPr>
          <w:instrText xml:space="preserve"> PAGEREF _Toc139543820 \h </w:instrText>
        </w:r>
        <w:r w:rsidR="009958FB">
          <w:rPr>
            <w:noProof/>
            <w:webHidden/>
          </w:rPr>
        </w:r>
        <w:r w:rsidR="009958FB">
          <w:rPr>
            <w:noProof/>
            <w:webHidden/>
          </w:rPr>
          <w:fldChar w:fldCharType="separate"/>
        </w:r>
        <w:r w:rsidR="009958FB">
          <w:rPr>
            <w:noProof/>
            <w:webHidden/>
          </w:rPr>
          <w:t>44</w:t>
        </w:r>
        <w:r w:rsidR="009958FB">
          <w:rPr>
            <w:noProof/>
            <w:webHidden/>
          </w:rPr>
          <w:fldChar w:fldCharType="end"/>
        </w:r>
      </w:hyperlink>
    </w:p>
    <w:p w14:paraId="6F63508C" w14:textId="354191E0" w:rsidR="009958FB" w:rsidRDefault="006E1A73">
      <w:pPr>
        <w:pStyle w:val="Spisilustracji"/>
        <w:tabs>
          <w:tab w:val="right" w:leader="dot" w:pos="9062"/>
        </w:tabs>
        <w:rPr>
          <w:rFonts w:asciiTheme="minorHAnsi" w:eastAsiaTheme="minorEastAsia" w:hAnsiTheme="minorHAnsi" w:cstheme="minorBidi"/>
          <w:noProof/>
          <w:szCs w:val="22"/>
          <w:lang w:eastAsia="pl-PL"/>
        </w:rPr>
      </w:pPr>
      <w:hyperlink w:anchor="_Toc139543821" w:history="1">
        <w:r w:rsidR="009958FB" w:rsidRPr="00A64D16">
          <w:rPr>
            <w:rStyle w:val="Hipercze"/>
            <w:noProof/>
          </w:rPr>
          <w:t>Rysunek 4. Diagram sekwencji opisujący wyszukiwanie metadanych oraz pobieranie dokumentów EDM</w:t>
        </w:r>
        <w:r w:rsidR="009958FB">
          <w:rPr>
            <w:noProof/>
            <w:webHidden/>
          </w:rPr>
          <w:tab/>
        </w:r>
        <w:r w:rsidR="009958FB">
          <w:rPr>
            <w:noProof/>
            <w:webHidden/>
          </w:rPr>
          <w:fldChar w:fldCharType="begin"/>
        </w:r>
        <w:r w:rsidR="009958FB">
          <w:rPr>
            <w:noProof/>
            <w:webHidden/>
          </w:rPr>
          <w:instrText xml:space="preserve"> PAGEREF _Toc139543821 \h </w:instrText>
        </w:r>
        <w:r w:rsidR="009958FB">
          <w:rPr>
            <w:noProof/>
            <w:webHidden/>
          </w:rPr>
        </w:r>
        <w:r w:rsidR="009958FB">
          <w:rPr>
            <w:noProof/>
            <w:webHidden/>
          </w:rPr>
          <w:fldChar w:fldCharType="separate"/>
        </w:r>
        <w:r w:rsidR="009958FB">
          <w:rPr>
            <w:noProof/>
            <w:webHidden/>
          </w:rPr>
          <w:t>45</w:t>
        </w:r>
        <w:r w:rsidR="009958FB">
          <w:rPr>
            <w:noProof/>
            <w:webHidden/>
          </w:rPr>
          <w:fldChar w:fldCharType="end"/>
        </w:r>
      </w:hyperlink>
    </w:p>
    <w:p w14:paraId="5015FDE0" w14:textId="24276837" w:rsidR="009958FB" w:rsidRDefault="006E1A73">
      <w:pPr>
        <w:pStyle w:val="Spisilustracji"/>
        <w:tabs>
          <w:tab w:val="right" w:leader="dot" w:pos="9062"/>
        </w:tabs>
        <w:rPr>
          <w:rFonts w:asciiTheme="minorHAnsi" w:eastAsiaTheme="minorEastAsia" w:hAnsiTheme="minorHAnsi" w:cstheme="minorBidi"/>
          <w:noProof/>
          <w:szCs w:val="22"/>
          <w:lang w:eastAsia="pl-PL"/>
        </w:rPr>
      </w:pPr>
      <w:hyperlink w:anchor="_Toc139543822" w:history="1">
        <w:r w:rsidR="009958FB" w:rsidRPr="00A64D16">
          <w:rPr>
            <w:rStyle w:val="Hipercze"/>
            <w:noProof/>
          </w:rPr>
          <w:t>Rysunek 5. Diagram sekwencji opisujący aktualizację metadanych</w:t>
        </w:r>
        <w:r w:rsidR="009958FB">
          <w:rPr>
            <w:noProof/>
            <w:webHidden/>
          </w:rPr>
          <w:tab/>
        </w:r>
        <w:r w:rsidR="009958FB">
          <w:rPr>
            <w:noProof/>
            <w:webHidden/>
          </w:rPr>
          <w:fldChar w:fldCharType="begin"/>
        </w:r>
        <w:r w:rsidR="009958FB">
          <w:rPr>
            <w:noProof/>
            <w:webHidden/>
          </w:rPr>
          <w:instrText xml:space="preserve"> PAGEREF _Toc139543822 \h </w:instrText>
        </w:r>
        <w:r w:rsidR="009958FB">
          <w:rPr>
            <w:noProof/>
            <w:webHidden/>
          </w:rPr>
        </w:r>
        <w:r w:rsidR="009958FB">
          <w:rPr>
            <w:noProof/>
            <w:webHidden/>
          </w:rPr>
          <w:fldChar w:fldCharType="separate"/>
        </w:r>
        <w:r w:rsidR="009958FB">
          <w:rPr>
            <w:noProof/>
            <w:webHidden/>
          </w:rPr>
          <w:t>46</w:t>
        </w:r>
        <w:r w:rsidR="009958FB">
          <w:rPr>
            <w:noProof/>
            <w:webHidden/>
          </w:rPr>
          <w:fldChar w:fldCharType="end"/>
        </w:r>
      </w:hyperlink>
    </w:p>
    <w:p w14:paraId="675E05EE" w14:textId="77777777" w:rsidR="00FD3E1C" w:rsidRPr="00FD3E1C" w:rsidRDefault="00FD3E1C" w:rsidP="001B633D">
      <w:r>
        <w:fldChar w:fldCharType="end"/>
      </w:r>
    </w:p>
    <w:sectPr w:rsidR="00FD3E1C" w:rsidRPr="00FD3E1C" w:rsidSect="00735614">
      <w:headerReference w:type="default" r:id="rId22"/>
      <w:footerReference w:type="default" r:id="rId23"/>
      <w:headerReference w:type="first" r:id="rId24"/>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4A882" w14:textId="77777777" w:rsidR="006E1A73" w:rsidRDefault="006E1A73" w:rsidP="008060AD">
      <w:r>
        <w:separator/>
      </w:r>
    </w:p>
  </w:endnote>
  <w:endnote w:type="continuationSeparator" w:id="0">
    <w:p w14:paraId="74870EFE" w14:textId="77777777" w:rsidR="006E1A73" w:rsidRDefault="006E1A73" w:rsidP="008060AD">
      <w:r>
        <w:continuationSeparator/>
      </w:r>
    </w:p>
  </w:endnote>
  <w:endnote w:type="continuationNotice" w:id="1">
    <w:p w14:paraId="3504984F" w14:textId="77777777" w:rsidR="006E1A73" w:rsidRDefault="006E1A7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DBB1A" w14:textId="77777777" w:rsidR="00A418D1" w:rsidRDefault="00A418D1" w:rsidP="00D91D17">
    <w:pPr>
      <w:spacing w:after="137" w:line="275" w:lineRule="auto"/>
      <w:ind w:left="1378" w:right="1356"/>
      <w:jc w:val="center"/>
      <w:rPr>
        <w:color w:val="00628B"/>
        <w:sz w:val="12"/>
      </w:rPr>
    </w:pPr>
    <w:r>
      <w:rPr>
        <w:noProof/>
        <w:color w:val="0B5DAA"/>
        <w:sz w:val="16"/>
        <w:szCs w:val="16"/>
        <w:lang w:eastAsia="pl-PL"/>
      </w:rPr>
      <w:drawing>
        <wp:anchor distT="0" distB="0" distL="114300" distR="114300" simplePos="0" relativeHeight="251658244" behindDoc="0" locked="0" layoutInCell="1" allowOverlap="1" wp14:anchorId="398C9F45" wp14:editId="62C6ED29">
          <wp:simplePos x="0" y="0"/>
          <wp:positionH relativeFrom="column">
            <wp:posOffset>5815330</wp:posOffset>
          </wp:positionH>
          <wp:positionV relativeFrom="paragraph">
            <wp:posOffset>200025</wp:posOffset>
          </wp:positionV>
          <wp:extent cx="171450" cy="377825"/>
          <wp:effectExtent l="0" t="0" r="0" b="3175"/>
          <wp:wrapNone/>
          <wp:docPr id="49" name="Grafika 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1450" cy="377825"/>
                  </a:xfrm>
                  <a:prstGeom prst="rect">
                    <a:avLst/>
                  </a:prstGeom>
                </pic:spPr>
              </pic:pic>
            </a:graphicData>
          </a:graphic>
          <wp14:sizeRelH relativeFrom="margin">
            <wp14:pctWidth>0</wp14:pctWidth>
          </wp14:sizeRelH>
          <wp14:sizeRelV relativeFrom="margin">
            <wp14:pctHeight>0</wp14:pctHeight>
          </wp14:sizeRelV>
        </wp:anchor>
      </w:drawing>
    </w:r>
  </w:p>
  <w:sdt>
    <w:sdtPr>
      <w:id w:val="-798382070"/>
      <w:docPartObj>
        <w:docPartGallery w:val="Page Numbers (Bottom of Page)"/>
        <w:docPartUnique/>
      </w:docPartObj>
    </w:sdtPr>
    <w:sdtEndPr>
      <w:rPr>
        <w:color w:val="0B5DAA"/>
        <w:sz w:val="16"/>
        <w:szCs w:val="16"/>
      </w:rPr>
    </w:sdtEndPr>
    <w:sdtContent>
      <w:p w14:paraId="2EDFA19F" w14:textId="07237557" w:rsidR="00A418D1" w:rsidRPr="00350AB0" w:rsidRDefault="00A418D1" w:rsidP="00D91D17">
        <w:pPr>
          <w:pStyle w:val="Stopka"/>
          <w:spacing w:after="180"/>
          <w:ind w:right="74"/>
          <w:jc w:val="right"/>
          <w:rPr>
            <w:color w:val="0B5DAA"/>
            <w:sz w:val="16"/>
            <w:szCs w:val="16"/>
          </w:rPr>
        </w:pPr>
        <w:r w:rsidRPr="00350AB0">
          <w:rPr>
            <w:b w:val="0"/>
            <w:bCs/>
            <w:color w:val="0B5DAA"/>
            <w:sz w:val="16"/>
            <w:szCs w:val="16"/>
          </w:rPr>
          <mc:AlternateContent>
            <mc:Choice Requires="wps">
              <w:drawing>
                <wp:anchor distT="0" distB="0" distL="114300" distR="114300" simplePos="0" relativeHeight="251658242" behindDoc="0" locked="0" layoutInCell="1" allowOverlap="1" wp14:anchorId="04852899" wp14:editId="03731BE0">
                  <wp:simplePos x="0" y="0"/>
                  <wp:positionH relativeFrom="page">
                    <wp:posOffset>588645</wp:posOffset>
                  </wp:positionH>
                  <wp:positionV relativeFrom="page">
                    <wp:posOffset>9101455</wp:posOffset>
                  </wp:positionV>
                  <wp:extent cx="3505835" cy="28575"/>
                  <wp:effectExtent l="0" t="0" r="0" b="9525"/>
                  <wp:wrapNone/>
                  <wp:docPr id="47" name="Prostokąt 4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dec="http://schemas.microsoft.com/office/drawing/2017/decorative" xmlns:a="http://schemas.openxmlformats.org/drawingml/2006/main" xmlns:arto="http://schemas.microsoft.com/office/word/2006/arto" xmlns:w16sdtdh="http://schemas.microsoft.com/office/word/2020/wordml/sdtdatahash" xmlns:w16="http://schemas.microsoft.com/office/word/2018/wordml" xmlns:w16cex="http://schemas.microsoft.com/office/word/2018/wordml/cex" xmlns:oel="http://schemas.microsoft.com/office/2019/extlst">
              <w:pict w14:anchorId="4BBE15A8">
                <v:rect id="Prostokąt 47" style="position:absolute;margin-left:46.35pt;margin-top:716.65pt;width:276.05pt;height:2.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a0cc3d" stroked="f" strokeweight="2pt" w14:anchorId="64B5A6D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">
                  <w10:wrap anchorx="page" anchory="page"/>
                </v:rect>
              </w:pict>
            </mc:Fallback>
          </mc:AlternateContent>
        </w:r>
        <w:r w:rsidRPr="00350AB0">
          <w:rPr>
            <w:b w:val="0"/>
            <w:bCs/>
            <w:color w:val="0B5DAA"/>
            <w:sz w:val="16"/>
            <w:szCs w:val="16"/>
          </w:rPr>
          <mc:AlternateContent>
            <mc:Choice Requires="wps">
              <w:drawing>
                <wp:anchor distT="0" distB="0" distL="114300" distR="114300" simplePos="0" relativeHeight="251658243" behindDoc="0" locked="0" layoutInCell="1" allowOverlap="1" wp14:anchorId="72010CE1" wp14:editId="2D580FE5">
                  <wp:simplePos x="0" y="0"/>
                  <wp:positionH relativeFrom="page">
                    <wp:posOffset>4086860</wp:posOffset>
                  </wp:positionH>
                  <wp:positionV relativeFrom="page">
                    <wp:posOffset>9101455</wp:posOffset>
                  </wp:positionV>
                  <wp:extent cx="1979930" cy="28575"/>
                  <wp:effectExtent l="0" t="0" r="1270" b="9525"/>
                  <wp:wrapNone/>
                  <wp:docPr id="48" name="Prostokąt 4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dec="http://schemas.microsoft.com/office/drawing/2017/decorative" xmlns:a="http://schemas.openxmlformats.org/drawingml/2006/main" xmlns:arto="http://schemas.microsoft.com/office/word/2006/arto" xmlns:w16sdtdh="http://schemas.microsoft.com/office/word/2020/wordml/sdtdatahash" xmlns:w16="http://schemas.microsoft.com/office/word/2018/wordml" xmlns:w16cex="http://schemas.microsoft.com/office/word/2018/wordml/cex" xmlns:oel="http://schemas.microsoft.com/office/2019/extlst">
              <w:pict w14:anchorId="013763A6">
                <v:rect id="Prostokąt 48" style="position:absolute;margin-left:321.8pt;margin-top:716.65pt;width:155.9pt;height:2.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b5daa" stroked="f" strokeweight="2pt" w14:anchorId="086523B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">
                  <w10:wrap anchorx="page" anchory="page"/>
                </v:rect>
              </w:pict>
            </mc:Fallback>
          </mc:AlternateContent>
        </w:r>
        <w:r w:rsidRPr="00350AB0">
          <w:rPr>
            <w:b w:val="0"/>
            <w:bCs/>
            <w:color w:val="0B5DAA"/>
            <w:sz w:val="16"/>
            <w:szCs w:val="16"/>
          </w:rPr>
          <w:fldChar w:fldCharType="begin"/>
        </w:r>
        <w:r w:rsidRPr="00350AB0">
          <w:rPr>
            <w:bCs/>
            <w:color w:val="0B5DAA"/>
            <w:sz w:val="16"/>
            <w:szCs w:val="16"/>
          </w:rPr>
          <w:instrText>PAGE   \* MERGEFORMAT</w:instrText>
        </w:r>
        <w:r w:rsidRPr="00350AB0">
          <w:rPr>
            <w:b w:val="0"/>
            <w:bCs/>
            <w:color w:val="0B5DAA"/>
            <w:sz w:val="16"/>
            <w:szCs w:val="16"/>
          </w:rPr>
          <w:fldChar w:fldCharType="separate"/>
        </w:r>
        <w:r w:rsidRPr="008A49D8">
          <w:rPr>
            <w:b w:val="0"/>
            <w:bCs/>
            <w:color w:val="0B5DAA"/>
            <w:sz w:val="16"/>
            <w:szCs w:val="16"/>
          </w:rPr>
          <w:t>21</w:t>
        </w:r>
        <w:r w:rsidRPr="00350AB0">
          <w:rPr>
            <w:b w:val="0"/>
            <w:bCs/>
            <w:color w:val="0B5DAA"/>
            <w:sz w:val="16"/>
            <w:szCs w:val="16"/>
          </w:rPr>
          <w:fldChar w:fldCharType="end"/>
        </w:r>
        <w:r w:rsidRPr="00350AB0">
          <w:rPr>
            <w:color w:val="0B5DAA"/>
            <w:sz w:val="16"/>
            <w:szCs w:val="16"/>
          </w:rPr>
          <w:t xml:space="preserve"> Z </w:t>
        </w:r>
        <w:r w:rsidRPr="00350AB0">
          <w:rPr>
            <w:color w:val="0B5DAA"/>
            <w:sz w:val="16"/>
            <w:szCs w:val="16"/>
          </w:rPr>
          <w:fldChar w:fldCharType="begin"/>
        </w:r>
        <w:r w:rsidRPr="00350AB0">
          <w:rPr>
            <w:color w:val="0B5DAA"/>
            <w:sz w:val="16"/>
            <w:szCs w:val="16"/>
          </w:rPr>
          <w:instrText xml:space="preserve"> NUMPAGES  \# "0"  \* MERGEFORMAT </w:instrText>
        </w:r>
        <w:r w:rsidRPr="00350AB0">
          <w:rPr>
            <w:color w:val="0B5DAA"/>
            <w:sz w:val="16"/>
            <w:szCs w:val="16"/>
          </w:rPr>
          <w:fldChar w:fldCharType="separate"/>
        </w:r>
        <w:r>
          <w:rPr>
            <w:color w:val="0B5DAA"/>
            <w:sz w:val="16"/>
            <w:szCs w:val="16"/>
          </w:rPr>
          <w:t>82</w:t>
        </w:r>
        <w:r w:rsidRPr="00350AB0">
          <w:rPr>
            <w:color w:val="0B5DAA"/>
            <w:sz w:val="16"/>
            <w:szCs w:val="16"/>
          </w:rPr>
          <w:fldChar w:fldCharType="end"/>
        </w:r>
      </w:p>
    </w:sdtContent>
  </w:sdt>
  <w:p w14:paraId="54482E0C" w14:textId="77777777" w:rsidR="00A418D1" w:rsidRPr="00DC37A4" w:rsidRDefault="00A418D1" w:rsidP="00D91D17">
    <w:pPr>
      <w:pStyle w:val="Stopka"/>
      <w:tabs>
        <w:tab w:val="left" w:pos="2450"/>
        <w:tab w:val="left" w:pos="2694"/>
        <w:tab w:val="left" w:pos="5502"/>
      </w:tabs>
      <w:jc w:val="both"/>
      <w:rPr>
        <w:rFonts w:eastAsiaTheme="minorHAnsi" w:cs="Calibri"/>
        <w:sz w:val="16"/>
        <w:szCs w:val="16"/>
      </w:rPr>
    </w:pPr>
    <w:r w:rsidRPr="00DC37A4">
      <w:rPr>
        <w:sz w:val="16"/>
        <w:szCs w:val="16"/>
      </w:rPr>
      <w:t>Centrum e-Zdrowia</w:t>
    </w:r>
    <w:r w:rsidRPr="00DC37A4">
      <w:rPr>
        <w:sz w:val="16"/>
        <w:szCs w:val="16"/>
      </w:rPr>
      <w:tab/>
      <w:t xml:space="preserve">tel.: </w:t>
    </w:r>
    <w:r w:rsidRPr="00DC37A4">
      <w:rPr>
        <w:rFonts w:eastAsiaTheme="minorHAnsi" w:cs="Calibri"/>
        <w:sz w:val="16"/>
        <w:szCs w:val="16"/>
      </w:rPr>
      <w:t>+48 22 597-09-27</w:t>
    </w:r>
    <w:r w:rsidRPr="00DC37A4">
      <w:rPr>
        <w:rFonts w:eastAsiaTheme="minorHAnsi" w:cs="Calibri"/>
        <w:sz w:val="16"/>
        <w:szCs w:val="16"/>
      </w:rPr>
      <w:tab/>
    </w:r>
  </w:p>
  <w:p w14:paraId="701B61AA" w14:textId="77777777" w:rsidR="00A418D1" w:rsidRPr="00DC37A4" w:rsidRDefault="00A418D1" w:rsidP="00D91D17">
    <w:pPr>
      <w:pStyle w:val="Stopka"/>
      <w:tabs>
        <w:tab w:val="left" w:pos="2450"/>
        <w:tab w:val="left" w:pos="5502"/>
      </w:tabs>
      <w:jc w:val="both"/>
      <w:rPr>
        <w:rFonts w:eastAsiaTheme="minorHAnsi" w:cs="Calibri"/>
        <w:sz w:val="16"/>
        <w:szCs w:val="16"/>
      </w:rPr>
    </w:pPr>
    <w:r w:rsidRPr="00DC37A4">
      <w:rPr>
        <w:sz w:val="16"/>
        <w:szCs w:val="16"/>
      </w:rPr>
      <w:t>ul. Stanisława Dubois 5A</w:t>
    </w:r>
    <w:r w:rsidRPr="00DC37A4">
      <w:rPr>
        <w:sz w:val="16"/>
        <w:szCs w:val="16"/>
      </w:rPr>
      <w:tab/>
    </w:r>
    <w:r w:rsidRPr="00DC37A4">
      <w:rPr>
        <w:rFonts w:eastAsiaTheme="minorHAnsi" w:cs="Calibri"/>
        <w:sz w:val="16"/>
        <w:szCs w:val="16"/>
      </w:rPr>
      <w:t>fax: +48 22 597-09-37</w:t>
    </w:r>
    <w:r w:rsidRPr="00DC37A4">
      <w:rPr>
        <w:rFonts w:eastAsiaTheme="minorHAnsi" w:cs="Calibri"/>
        <w:sz w:val="16"/>
        <w:szCs w:val="16"/>
      </w:rPr>
      <w:tab/>
      <w:t>NIP: 5251575309</w:t>
    </w:r>
  </w:p>
  <w:p w14:paraId="657EB8C2" w14:textId="77777777" w:rsidR="00A418D1" w:rsidRDefault="00A418D1" w:rsidP="00D91D17">
    <w:pPr>
      <w:pStyle w:val="Stopka"/>
      <w:tabs>
        <w:tab w:val="left" w:pos="2450"/>
        <w:tab w:val="left" w:pos="5502"/>
      </w:tabs>
      <w:jc w:val="both"/>
    </w:pPr>
    <w:r w:rsidRPr="00DC37A4">
      <w:rPr>
        <w:sz w:val="20"/>
      </w:rPr>
      <w:drawing>
        <wp:anchor distT="0" distB="0" distL="114300" distR="114300" simplePos="0" relativeHeight="251658247" behindDoc="0" locked="0" layoutInCell="1" allowOverlap="1" wp14:anchorId="26669D48" wp14:editId="49ACABDF">
          <wp:simplePos x="0" y="0"/>
          <wp:positionH relativeFrom="column">
            <wp:posOffset>4195445</wp:posOffset>
          </wp:positionH>
          <wp:positionV relativeFrom="paragraph">
            <wp:posOffset>425450</wp:posOffset>
          </wp:positionV>
          <wp:extent cx="1332000" cy="297947"/>
          <wp:effectExtent l="0" t="0" r="1905" b="6985"/>
          <wp:wrapNone/>
          <wp:docPr id="51" name="Obraz 51" descr="Lo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ueefrr.jpg"/>
                  <pic:cNvPicPr/>
                </pic:nvPicPr>
                <pic:blipFill>
                  <a:blip r:embed="rId3">
                    <a:extLst>
                      <a:ext uri="{28A0092B-C50C-407E-A947-70E740481C1C}">
                        <a14:useLocalDpi xmlns:a14="http://schemas.microsoft.com/office/drawing/2010/main" val="0"/>
                      </a:ext>
                    </a:extLst>
                  </a:blip>
                  <a:stretch>
                    <a:fillRect/>
                  </a:stretch>
                </pic:blipFill>
                <pic:spPr>
                  <a:xfrm>
                    <a:off x="0" y="0"/>
                    <a:ext cx="1332000" cy="297947"/>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58245" behindDoc="0" locked="0" layoutInCell="1" allowOverlap="1" wp14:anchorId="004A6641" wp14:editId="41416FBB">
          <wp:simplePos x="0" y="0"/>
          <wp:positionH relativeFrom="column">
            <wp:posOffset>2012950</wp:posOffset>
          </wp:positionH>
          <wp:positionV relativeFrom="paragraph">
            <wp:posOffset>457200</wp:posOffset>
          </wp:positionV>
          <wp:extent cx="1044000" cy="288000"/>
          <wp:effectExtent l="0" t="0" r="3810" b="0"/>
          <wp:wrapNone/>
          <wp:docPr id="52" name="Obraz 52"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4">
                    <a:extLst>
                      <a:ext uri="{28A0092B-C50C-407E-A947-70E740481C1C}">
                        <a14:useLocalDpi xmlns:a14="http://schemas.microsoft.com/office/drawing/2010/main" val="0"/>
                      </a:ext>
                    </a:extLst>
                  </a:blip>
                  <a:stretch>
                    <a:fillRect/>
                  </a:stretch>
                </pic:blipFill>
                <pic:spPr>
                  <a:xfrm>
                    <a:off x="0" y="0"/>
                    <a:ext cx="1044000" cy="288000"/>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58246" behindDoc="0" locked="0" layoutInCell="1" allowOverlap="1" wp14:anchorId="0668218B" wp14:editId="63DB93BB">
          <wp:simplePos x="0" y="0"/>
          <wp:positionH relativeFrom="column">
            <wp:posOffset>-28575</wp:posOffset>
          </wp:positionH>
          <wp:positionV relativeFrom="paragraph">
            <wp:posOffset>370840</wp:posOffset>
          </wp:positionV>
          <wp:extent cx="864000" cy="395520"/>
          <wp:effectExtent l="0" t="0" r="0" b="5080"/>
          <wp:wrapNone/>
          <wp:docPr id="53" name="Obraz 53" descr="Logo Fundusze Europejskie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fepc.jpg"/>
                  <pic:cNvPicPr/>
                </pic:nvPicPr>
                <pic:blipFill>
                  <a:blip r:embed="rId5">
                    <a:extLst>
                      <a:ext uri="{28A0092B-C50C-407E-A947-70E740481C1C}">
                        <a14:useLocalDpi xmlns:a14="http://schemas.microsoft.com/office/drawing/2010/main" val="0"/>
                      </a:ext>
                    </a:extLst>
                  </a:blip>
                  <a:stretch>
                    <a:fillRect/>
                  </a:stretch>
                </pic:blipFill>
                <pic:spPr>
                  <a:xfrm>
                    <a:off x="0" y="0"/>
                    <a:ext cx="864000" cy="395520"/>
                  </a:xfrm>
                  <a:prstGeom prst="rect">
                    <a:avLst/>
                  </a:prstGeom>
                </pic:spPr>
              </pic:pic>
            </a:graphicData>
          </a:graphic>
          <wp14:sizeRelH relativeFrom="page">
            <wp14:pctWidth>0</wp14:pctWidth>
          </wp14:sizeRelH>
          <wp14:sizeRelV relativeFrom="page">
            <wp14:pctHeight>0</wp14:pctHeight>
          </wp14:sizeRelV>
        </wp:anchor>
      </w:drawing>
    </w:r>
    <w:r w:rsidRPr="7681EE2E">
      <w:rPr>
        <w:rFonts w:eastAsiaTheme="minorEastAsia" w:cs="Calibri"/>
        <w:sz w:val="16"/>
        <w:szCs w:val="16"/>
      </w:rPr>
      <w:t>00-184 Warszawa</w:t>
    </w:r>
    <w:r w:rsidRPr="00DC37A4">
      <w:rPr>
        <w:rFonts w:eastAsiaTheme="minorHAnsi" w:cs="Calibri"/>
        <w:sz w:val="16"/>
        <w:szCs w:val="16"/>
      </w:rPr>
      <w:tab/>
    </w:r>
    <w:r w:rsidRPr="7681EE2E">
      <w:rPr>
        <w:rFonts w:eastAsiaTheme="minorEastAsia" w:cs="Calibri"/>
        <w:sz w:val="16"/>
        <w:szCs w:val="16"/>
      </w:rPr>
      <w:t>biuro@cez.gov.pl | www.cez.gov.pl</w:t>
    </w:r>
    <w:r w:rsidRPr="00DC37A4">
      <w:rPr>
        <w:rFonts w:eastAsiaTheme="minorHAnsi" w:cs="Calibri"/>
        <w:sz w:val="16"/>
        <w:szCs w:val="16"/>
      </w:rPr>
      <w:tab/>
    </w:r>
    <w:r w:rsidRPr="7681EE2E">
      <w:rPr>
        <w:rFonts w:eastAsiaTheme="minorEastAsia" w:cs="Calibri"/>
        <w:sz w:val="16"/>
        <w:szCs w:val="16"/>
      </w:rPr>
      <w:t>REGON: 001377706</w:t>
    </w:r>
  </w:p>
  <w:p w14:paraId="4982CA03" w14:textId="77777777" w:rsidR="00A418D1" w:rsidRDefault="00A418D1" w:rsidP="00D91D17">
    <w:pPr>
      <w:spacing w:after="137" w:line="275" w:lineRule="auto"/>
      <w:ind w:right="1356"/>
      <w:rPr>
        <w:color w:val="00628B"/>
        <w:sz w:val="12"/>
      </w:rPr>
    </w:pPr>
  </w:p>
  <w:p w14:paraId="007DCDA8" w14:textId="6E5D2F50" w:rsidR="00A418D1" w:rsidRDefault="00A418D1" w:rsidP="00B02E5A">
    <w:pPr>
      <w:pStyle w:val="Stopka"/>
    </w:pPr>
  </w:p>
  <w:p w14:paraId="07ECF41D" w14:textId="77777777" w:rsidR="00A418D1" w:rsidRPr="00B02E5A" w:rsidRDefault="00A418D1" w:rsidP="00B02E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36EFFC" w14:textId="77777777" w:rsidR="006E1A73" w:rsidRDefault="006E1A73" w:rsidP="008060AD">
      <w:r>
        <w:separator/>
      </w:r>
    </w:p>
  </w:footnote>
  <w:footnote w:type="continuationSeparator" w:id="0">
    <w:p w14:paraId="32F679F8" w14:textId="77777777" w:rsidR="006E1A73" w:rsidRDefault="006E1A73" w:rsidP="008060AD">
      <w:r>
        <w:continuationSeparator/>
      </w:r>
    </w:p>
  </w:footnote>
  <w:footnote w:type="continuationNotice" w:id="1">
    <w:p w14:paraId="27913E10" w14:textId="77777777" w:rsidR="006E1A73" w:rsidRDefault="006E1A73">
      <w:pPr>
        <w:spacing w:before="0" w:after="0" w:line="240" w:lineRule="auto"/>
      </w:pPr>
    </w:p>
  </w:footnote>
  <w:footnote w:id="2">
    <w:p w14:paraId="69E58C89" w14:textId="49911BBC" w:rsidR="00A418D1" w:rsidRDefault="00A418D1">
      <w:pPr>
        <w:pStyle w:val="Tekstprzypisudolnego"/>
      </w:pPr>
      <w:r>
        <w:rPr>
          <w:rStyle w:val="Odwoanieprzypisudolnego"/>
        </w:rPr>
        <w:footnoteRef/>
      </w:r>
      <w:r>
        <w:t xml:space="preserve"> </w:t>
      </w:r>
      <w:r w:rsidRPr="00134F8E">
        <w:rPr>
          <w:sz w:val="20"/>
          <w:szCs w:val="20"/>
        </w:rPr>
        <w:t>Zasady są ograniczone do domeny udostępnionej na środowisku integracyjnym P1 dalej nazywanej ‘Integracyjną domeną XDS.b’</w:t>
      </w:r>
    </w:p>
  </w:footnote>
  <w:footnote w:id="3">
    <w:p w14:paraId="14B54145" w14:textId="6CD6DD26" w:rsidR="00A418D1" w:rsidRDefault="00A418D1">
      <w:pPr>
        <w:pStyle w:val="Tekstprzypisudolnego"/>
      </w:pPr>
      <w:r>
        <w:rPr>
          <w:rStyle w:val="Odwoanieprzypisudolnego"/>
        </w:rPr>
        <w:footnoteRef/>
      </w:r>
      <w:r>
        <w:t xml:space="preserve"> </w:t>
      </w:r>
      <w:r w:rsidRPr="003445EA">
        <w:rPr>
          <w:sz w:val="20"/>
          <w:szCs w:val="20"/>
        </w:rPr>
        <w:t>https://profiles.ihe.net/ITI/TF/Volume2/ITI-18.html</w:t>
      </w:r>
      <w:r w:rsidRPr="00AE7098" w:rsidDel="00AE7098">
        <w:t xml:space="preserve"> </w:t>
      </w:r>
    </w:p>
  </w:footnote>
  <w:footnote w:id="4">
    <w:p w14:paraId="4ED98D2A" w14:textId="6C70B69C" w:rsidR="00A418D1" w:rsidRDefault="00A418D1">
      <w:pPr>
        <w:pStyle w:val="Tekstprzypisudolnego"/>
      </w:pPr>
      <w:r>
        <w:rPr>
          <w:rStyle w:val="Odwoanieprzypisudolnego"/>
        </w:rPr>
        <w:footnoteRef/>
      </w:r>
      <w:r>
        <w:t xml:space="preserve"> </w:t>
      </w:r>
      <w:r w:rsidRPr="003445EA">
        <w:rPr>
          <w:sz w:val="20"/>
          <w:szCs w:val="20"/>
        </w:rPr>
        <w:t>https://www.ihe.net/uploadedFiles/Documents/ITI/IHE_ITI_Suppl_XDS_Metadata_Update.pdf</w:t>
      </w:r>
    </w:p>
  </w:footnote>
  <w:footnote w:id="5">
    <w:p w14:paraId="0431A13F" w14:textId="09EEEE7F" w:rsidR="00A418D1" w:rsidRDefault="00A418D1">
      <w:pPr>
        <w:pStyle w:val="Tekstprzypisudolnego"/>
      </w:pPr>
      <w:r>
        <w:rPr>
          <w:rStyle w:val="Odwoanieprzypisudolnego"/>
        </w:rPr>
        <w:footnoteRef/>
      </w:r>
      <w:r>
        <w:t xml:space="preserve"> </w:t>
      </w:r>
      <w:r w:rsidRPr="003445EA">
        <w:rPr>
          <w:sz w:val="20"/>
        </w:rPr>
        <w:t>https://profiles.ihe.net/ITI/TF/Volume3/</w:t>
      </w:r>
      <w:r w:rsidRPr="003445EA" w:rsidDel="00AE7098">
        <w:rPr>
          <w:sz w:val="20"/>
        </w:rPr>
        <w:t xml:space="preserve"> </w:t>
      </w:r>
    </w:p>
  </w:footnote>
  <w:footnote w:id="6">
    <w:p w14:paraId="473C6916" w14:textId="62B3F452" w:rsidR="00A418D1" w:rsidRDefault="00A418D1" w:rsidP="009A5043">
      <w:pPr>
        <w:pStyle w:val="Tekstprzypisudolnego"/>
      </w:pPr>
      <w:r>
        <w:rPr>
          <w:rStyle w:val="Odwoanieprzypisudolnego"/>
        </w:rPr>
        <w:footnoteRef/>
      </w:r>
      <w:r>
        <w:rPr>
          <w:sz w:val="20"/>
          <w:szCs w:val="20"/>
        </w:rPr>
        <w:t xml:space="preserve"> </w:t>
      </w:r>
      <w:r w:rsidRPr="003445EA">
        <w:rPr>
          <w:sz w:val="20"/>
          <w:szCs w:val="20"/>
        </w:rPr>
        <w:t>https://www.ihe.net/uploadedFiles/Documents/ITI/IHE_ITI_Suppl_XDS_Metadata_Update.pdf</w:t>
      </w:r>
    </w:p>
  </w:footnote>
  <w:footnote w:id="7">
    <w:p w14:paraId="1A207796" w14:textId="296DF721" w:rsidR="00A418D1" w:rsidRDefault="00A418D1">
      <w:pPr>
        <w:pStyle w:val="Tekstprzypisudolnego"/>
      </w:pPr>
      <w:r>
        <w:rPr>
          <w:rStyle w:val="Odwoanieprzypisudolnego"/>
        </w:rPr>
        <w:footnoteRef/>
      </w:r>
      <w:r>
        <w:t xml:space="preserve"> </w:t>
      </w:r>
      <w:r w:rsidRPr="009C3EFA">
        <w:rPr>
          <w:sz w:val="20"/>
          <w:szCs w:val="20"/>
        </w:rPr>
        <w:t>https://profiles.ihe.net/ITI/TF/Volume3/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DE3EB" w14:textId="77777777" w:rsidR="00A418D1" w:rsidRPr="003464AC" w:rsidRDefault="00A418D1" w:rsidP="003464AC">
    <w:pPr>
      <w:pStyle w:val="Nagwek"/>
      <w:jc w:val="center"/>
    </w:pPr>
    <w:r w:rsidRPr="00B70C6B">
      <w:t>Elektroniczna Platforma Gromadzenia, Analiz</w:t>
    </w:r>
    <w:r>
      <w:t>y</w:t>
    </w:r>
    <w:r w:rsidRPr="00B70C6B">
      <w:t xml:space="preserve"> i Udostępniani</w:t>
    </w:r>
    <w:r>
      <w:t xml:space="preserve">a </w:t>
    </w:r>
    <w:r>
      <w:br/>
      <w:t>z</w:t>
    </w:r>
    <w:r w:rsidRPr="00B70C6B">
      <w:t xml:space="preserve">asobów </w:t>
    </w:r>
    <w:r>
      <w:t>c</w:t>
    </w:r>
    <w:r w:rsidRPr="00B70C6B">
      <w:t>yfrowych o Zdarzeniach Medycznych</w:t>
    </w:r>
    <w:r>
      <w:t xml:space="preserve"> (P1)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9B3B4" w14:textId="4E5A010D" w:rsidR="00A418D1" w:rsidRPr="00B02E5A" w:rsidRDefault="00A418D1" w:rsidP="00B02E5A">
    <w:pPr>
      <w:pStyle w:val="Nagwek"/>
      <w:spacing w:after="240"/>
      <w:rPr>
        <w:szCs w:val="22"/>
      </w:rPr>
    </w:pPr>
    <w:r>
      <w:rPr>
        <w:noProof/>
        <w:szCs w:val="22"/>
        <w:lang w:eastAsia="pl-PL"/>
      </w:rPr>
      <mc:AlternateContent>
        <mc:Choice Requires="wps">
          <w:drawing>
            <wp:anchor distT="4294967295" distB="4294967295" distL="114300" distR="114300" simplePos="0" relativeHeight="251658240" behindDoc="1" locked="0" layoutInCell="1" allowOverlap="1" wp14:anchorId="08F4A9C5" wp14:editId="07777777">
              <wp:simplePos x="0" y="0"/>
              <wp:positionH relativeFrom="column">
                <wp:posOffset>3810</wp:posOffset>
              </wp:positionH>
              <wp:positionV relativeFrom="paragraph">
                <wp:posOffset>852169</wp:posOffset>
              </wp:positionV>
              <wp:extent cx="5760720" cy="0"/>
              <wp:effectExtent l="0" t="0" r="11430" b="0"/>
              <wp:wrapNone/>
              <wp:docPr id="39" name="Łącznik prosty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720" cy="0"/>
                      </a:xfrm>
                      <a:prstGeom prst="line">
                        <a:avLst/>
                      </a:prstGeom>
                      <a:ln w="12700">
                        <a:solidFill>
                          <a:srgbClr val="0064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xmlns:w16sdtdh="http://schemas.microsoft.com/office/word/2020/wordml/sdtdatahash" xmlns:w16="http://schemas.microsoft.com/office/word/2018/wordml" xmlns:w16cex="http://schemas.microsoft.com/office/word/2018/wordml/cex" xmlns:oel="http://schemas.microsoft.com/office/2019/extlst">
          <w:pict w14:anchorId="0AA5B33D">
            <v:line id="Łącznik prosty 39"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00648c" strokeweight="1pt" from=".3pt,67.1pt" to="453.9pt,67.1pt" w14:anchorId="4B645CA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">
              <o:lock v:ext="edit" shapetype="f"/>
            </v:line>
          </w:pict>
        </mc:Fallback>
      </mc:AlternateContent>
    </w:r>
    <w:r w:rsidRPr="0087455B">
      <w:rPr>
        <w:noProof/>
        <w:color w:val="00628B"/>
        <w:sz w:val="12"/>
        <w:lang w:eastAsia="pl-PL"/>
      </w:rPr>
      <w:drawing>
        <wp:anchor distT="0" distB="0" distL="114300" distR="114300" simplePos="0" relativeHeight="251658241" behindDoc="0" locked="0" layoutInCell="1" allowOverlap="1" wp14:anchorId="6DE738EB" wp14:editId="5A7F9079">
          <wp:simplePos x="0" y="0"/>
          <wp:positionH relativeFrom="margin">
            <wp:posOffset>0</wp:posOffset>
          </wp:positionH>
          <wp:positionV relativeFrom="paragraph">
            <wp:posOffset>-635</wp:posOffset>
          </wp:positionV>
          <wp:extent cx="1836817" cy="506708"/>
          <wp:effectExtent l="0" t="0" r="0" b="8255"/>
          <wp:wrapNone/>
          <wp:docPr id="38" name="Obraz 38"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836817" cy="50670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613CC"/>
    <w:multiLevelType w:val="hybridMultilevel"/>
    <w:tmpl w:val="FF1C7402"/>
    <w:lvl w:ilvl="0" w:tplc="F49EF46E">
      <w:start w:val="1"/>
      <w:numFmt w:val="bullet"/>
      <w:lvlText w:val="·"/>
      <w:lvlJc w:val="left"/>
      <w:pPr>
        <w:ind w:left="720" w:hanging="360"/>
      </w:pPr>
      <w:rPr>
        <w:rFonts w:ascii="Symbol" w:hAnsi="Symbol" w:hint="default"/>
      </w:rPr>
    </w:lvl>
    <w:lvl w:ilvl="1" w:tplc="B05A0E82">
      <w:start w:val="1"/>
      <w:numFmt w:val="bullet"/>
      <w:lvlText w:val="o"/>
      <w:lvlJc w:val="left"/>
      <w:pPr>
        <w:ind w:left="1440" w:hanging="360"/>
      </w:pPr>
      <w:rPr>
        <w:rFonts w:ascii="Courier New" w:hAnsi="Courier New" w:hint="default"/>
      </w:rPr>
    </w:lvl>
    <w:lvl w:ilvl="2" w:tplc="E31C60F4">
      <w:start w:val="1"/>
      <w:numFmt w:val="bullet"/>
      <w:lvlText w:val=""/>
      <w:lvlJc w:val="left"/>
      <w:pPr>
        <w:ind w:left="2160" w:hanging="360"/>
      </w:pPr>
      <w:rPr>
        <w:rFonts w:ascii="Wingdings" w:hAnsi="Wingdings" w:hint="default"/>
      </w:rPr>
    </w:lvl>
    <w:lvl w:ilvl="3" w:tplc="DB002FD6">
      <w:start w:val="1"/>
      <w:numFmt w:val="bullet"/>
      <w:lvlText w:val=""/>
      <w:lvlJc w:val="left"/>
      <w:pPr>
        <w:ind w:left="2880" w:hanging="360"/>
      </w:pPr>
      <w:rPr>
        <w:rFonts w:ascii="Symbol" w:hAnsi="Symbol" w:hint="default"/>
      </w:rPr>
    </w:lvl>
    <w:lvl w:ilvl="4" w:tplc="7042ED36">
      <w:start w:val="1"/>
      <w:numFmt w:val="bullet"/>
      <w:lvlText w:val="o"/>
      <w:lvlJc w:val="left"/>
      <w:pPr>
        <w:ind w:left="3600" w:hanging="360"/>
      </w:pPr>
      <w:rPr>
        <w:rFonts w:ascii="Courier New" w:hAnsi="Courier New" w:hint="default"/>
      </w:rPr>
    </w:lvl>
    <w:lvl w:ilvl="5" w:tplc="F61E6FE8">
      <w:start w:val="1"/>
      <w:numFmt w:val="bullet"/>
      <w:lvlText w:val=""/>
      <w:lvlJc w:val="left"/>
      <w:pPr>
        <w:ind w:left="4320" w:hanging="360"/>
      </w:pPr>
      <w:rPr>
        <w:rFonts w:ascii="Wingdings" w:hAnsi="Wingdings" w:hint="default"/>
      </w:rPr>
    </w:lvl>
    <w:lvl w:ilvl="6" w:tplc="7DA491E6">
      <w:start w:val="1"/>
      <w:numFmt w:val="bullet"/>
      <w:lvlText w:val=""/>
      <w:lvlJc w:val="left"/>
      <w:pPr>
        <w:ind w:left="5040" w:hanging="360"/>
      </w:pPr>
      <w:rPr>
        <w:rFonts w:ascii="Symbol" w:hAnsi="Symbol" w:hint="default"/>
      </w:rPr>
    </w:lvl>
    <w:lvl w:ilvl="7" w:tplc="9404F4B6">
      <w:start w:val="1"/>
      <w:numFmt w:val="bullet"/>
      <w:lvlText w:val="o"/>
      <w:lvlJc w:val="left"/>
      <w:pPr>
        <w:ind w:left="5760" w:hanging="360"/>
      </w:pPr>
      <w:rPr>
        <w:rFonts w:ascii="Courier New" w:hAnsi="Courier New" w:hint="default"/>
      </w:rPr>
    </w:lvl>
    <w:lvl w:ilvl="8" w:tplc="A04C237E">
      <w:start w:val="1"/>
      <w:numFmt w:val="bullet"/>
      <w:lvlText w:val=""/>
      <w:lvlJc w:val="left"/>
      <w:pPr>
        <w:ind w:left="6480" w:hanging="360"/>
      </w:pPr>
      <w:rPr>
        <w:rFonts w:ascii="Wingdings" w:hAnsi="Wingdings" w:hint="default"/>
      </w:rPr>
    </w:lvl>
  </w:abstractNum>
  <w:abstractNum w:abstractNumId="1" w15:restartNumberingAfterBreak="0">
    <w:nsid w:val="002712A2"/>
    <w:multiLevelType w:val="hybridMultilevel"/>
    <w:tmpl w:val="13E8EF7C"/>
    <w:lvl w:ilvl="0" w:tplc="B4E680A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EA3C5C"/>
    <w:multiLevelType w:val="multilevel"/>
    <w:tmpl w:val="1F3807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29" w:hanging="720"/>
      </w:pPr>
      <w:rPr>
        <w:rFonts w:hint="default"/>
      </w:rPr>
    </w:lvl>
    <w:lvl w:ilvl="3">
      <w:start w:val="1"/>
      <w:numFmt w:val="decimal"/>
      <w:lvlRestart w:val="0"/>
      <w:pStyle w:val="WymaganieL1"/>
      <w:lvlText w:val="WZP.%4 "/>
      <w:lvlJc w:val="left"/>
      <w:pPr>
        <w:tabs>
          <w:tab w:val="num" w:pos="964"/>
        </w:tabs>
        <w:ind w:left="1418" w:hanging="1021"/>
      </w:pPr>
      <w:rPr>
        <w:rFonts w:hint="default"/>
        <w:b w:val="0"/>
        <w:i w:val="0"/>
        <w:sz w:val="20"/>
        <w:u w:val="single"/>
      </w:rPr>
    </w:lvl>
    <w:lvl w:ilvl="4">
      <w:start w:val="1"/>
      <w:numFmt w:val="decimal"/>
      <w:pStyle w:val="WymaganieL2"/>
      <w:lvlText w:val="WZP.%4.%5"/>
      <w:lvlJc w:val="left"/>
      <w:pPr>
        <w:tabs>
          <w:tab w:val="num" w:pos="1928"/>
        </w:tabs>
        <w:ind w:left="1928" w:hanging="1077"/>
      </w:pPr>
      <w:rPr>
        <w:rFonts w:hint="default"/>
        <w:sz w:val="20"/>
        <w:u w:val="single"/>
      </w:rPr>
    </w:lvl>
    <w:lvl w:ilvl="5">
      <w:start w:val="1"/>
      <w:numFmt w:val="bullet"/>
      <w:pStyle w:val="wymagania-punkty"/>
      <w:lvlText w:val=""/>
      <w:lvlJc w:val="left"/>
      <w:pPr>
        <w:ind w:left="1474" w:firstLine="57"/>
      </w:pPr>
      <w:rPr>
        <w:rFonts w:ascii="Symbol" w:hAnsi="Symbol" w:hint="default"/>
      </w:rPr>
    </w:lvl>
    <w:lvl w:ilvl="6">
      <w:start w:val="1"/>
      <w:numFmt w:val="bullet"/>
      <w:pStyle w:val="Wymagania-punkyL2"/>
      <w:lvlText w:val=""/>
      <w:lvlJc w:val="left"/>
      <w:pPr>
        <w:ind w:left="2155" w:hanging="397"/>
      </w:pPr>
      <w:rPr>
        <w:rFonts w:ascii="Symbol" w:hAnsi="Symbol"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3" w15:restartNumberingAfterBreak="0">
    <w:nsid w:val="0329C27B"/>
    <w:multiLevelType w:val="hybridMultilevel"/>
    <w:tmpl w:val="84DC9256"/>
    <w:lvl w:ilvl="0" w:tplc="6EFEA60A">
      <w:start w:val="3"/>
      <w:numFmt w:val="decimal"/>
      <w:lvlText w:val="%1."/>
      <w:lvlJc w:val="left"/>
      <w:pPr>
        <w:ind w:left="720" w:hanging="360"/>
      </w:pPr>
    </w:lvl>
    <w:lvl w:ilvl="1" w:tplc="4A8EB0DA">
      <w:start w:val="1"/>
      <w:numFmt w:val="lowerLetter"/>
      <w:lvlText w:val="%2."/>
      <w:lvlJc w:val="left"/>
      <w:pPr>
        <w:ind w:left="1440" w:hanging="360"/>
      </w:pPr>
    </w:lvl>
    <w:lvl w:ilvl="2" w:tplc="15886594">
      <w:start w:val="1"/>
      <w:numFmt w:val="lowerRoman"/>
      <w:lvlText w:val="%3."/>
      <w:lvlJc w:val="right"/>
      <w:pPr>
        <w:ind w:left="2160" w:hanging="180"/>
      </w:pPr>
    </w:lvl>
    <w:lvl w:ilvl="3" w:tplc="4EDA6A6C">
      <w:start w:val="1"/>
      <w:numFmt w:val="decimal"/>
      <w:lvlText w:val="%4."/>
      <w:lvlJc w:val="left"/>
      <w:pPr>
        <w:ind w:left="2880" w:hanging="360"/>
      </w:pPr>
    </w:lvl>
    <w:lvl w:ilvl="4" w:tplc="2A80D1D4">
      <w:start w:val="1"/>
      <w:numFmt w:val="lowerLetter"/>
      <w:lvlText w:val="%5."/>
      <w:lvlJc w:val="left"/>
      <w:pPr>
        <w:ind w:left="3600" w:hanging="360"/>
      </w:pPr>
    </w:lvl>
    <w:lvl w:ilvl="5" w:tplc="6F08F722">
      <w:start w:val="1"/>
      <w:numFmt w:val="lowerRoman"/>
      <w:lvlText w:val="%6."/>
      <w:lvlJc w:val="right"/>
      <w:pPr>
        <w:ind w:left="4320" w:hanging="180"/>
      </w:pPr>
    </w:lvl>
    <w:lvl w:ilvl="6" w:tplc="6EB0CF62">
      <w:start w:val="1"/>
      <w:numFmt w:val="decimal"/>
      <w:lvlText w:val="%7."/>
      <w:lvlJc w:val="left"/>
      <w:pPr>
        <w:ind w:left="5040" w:hanging="360"/>
      </w:pPr>
    </w:lvl>
    <w:lvl w:ilvl="7" w:tplc="97589BEC">
      <w:start w:val="1"/>
      <w:numFmt w:val="lowerLetter"/>
      <w:lvlText w:val="%8."/>
      <w:lvlJc w:val="left"/>
      <w:pPr>
        <w:ind w:left="5760" w:hanging="360"/>
      </w:pPr>
    </w:lvl>
    <w:lvl w:ilvl="8" w:tplc="4754E488">
      <w:start w:val="1"/>
      <w:numFmt w:val="lowerRoman"/>
      <w:lvlText w:val="%9."/>
      <w:lvlJc w:val="right"/>
      <w:pPr>
        <w:ind w:left="6480" w:hanging="180"/>
      </w:pPr>
    </w:lvl>
  </w:abstractNum>
  <w:abstractNum w:abstractNumId="4" w15:restartNumberingAfterBreak="0">
    <w:nsid w:val="05CB5A86"/>
    <w:multiLevelType w:val="hybridMultilevel"/>
    <w:tmpl w:val="19FE99AC"/>
    <w:lvl w:ilvl="0" w:tplc="0415000F">
      <w:start w:val="1"/>
      <w:numFmt w:val="decimal"/>
      <w:pStyle w:val="wypunkt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A21FA9"/>
    <w:multiLevelType w:val="hybridMultilevel"/>
    <w:tmpl w:val="975A01A2"/>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EC139A9"/>
    <w:multiLevelType w:val="hybridMultilevel"/>
    <w:tmpl w:val="4008DE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35BECA"/>
    <w:multiLevelType w:val="hybridMultilevel"/>
    <w:tmpl w:val="F03E17DA"/>
    <w:lvl w:ilvl="0" w:tplc="75166D54">
      <w:start w:val="1"/>
      <w:numFmt w:val="bullet"/>
      <w:lvlText w:val=""/>
      <w:lvlJc w:val="left"/>
      <w:pPr>
        <w:ind w:left="720" w:hanging="360"/>
      </w:pPr>
      <w:rPr>
        <w:rFonts w:ascii="Symbol" w:hAnsi="Symbol" w:hint="default"/>
      </w:rPr>
    </w:lvl>
    <w:lvl w:ilvl="1" w:tplc="8924A1B8">
      <w:start w:val="1"/>
      <w:numFmt w:val="bullet"/>
      <w:lvlText w:val="o"/>
      <w:lvlJc w:val="left"/>
      <w:pPr>
        <w:ind w:left="1440" w:hanging="360"/>
      </w:pPr>
      <w:rPr>
        <w:rFonts w:ascii="&quot;Courier New&quot;" w:hAnsi="&quot;Courier New&quot;" w:hint="default"/>
      </w:rPr>
    </w:lvl>
    <w:lvl w:ilvl="2" w:tplc="A8BCAEBC">
      <w:start w:val="1"/>
      <w:numFmt w:val="bullet"/>
      <w:lvlText w:val=""/>
      <w:lvlJc w:val="left"/>
      <w:pPr>
        <w:ind w:left="2160" w:hanging="360"/>
      </w:pPr>
      <w:rPr>
        <w:rFonts w:ascii="Wingdings" w:hAnsi="Wingdings" w:hint="default"/>
      </w:rPr>
    </w:lvl>
    <w:lvl w:ilvl="3" w:tplc="DABC04C0">
      <w:start w:val="1"/>
      <w:numFmt w:val="bullet"/>
      <w:lvlText w:val=""/>
      <w:lvlJc w:val="left"/>
      <w:pPr>
        <w:ind w:left="2880" w:hanging="360"/>
      </w:pPr>
      <w:rPr>
        <w:rFonts w:ascii="Symbol" w:hAnsi="Symbol" w:hint="default"/>
      </w:rPr>
    </w:lvl>
    <w:lvl w:ilvl="4" w:tplc="8F3EACA0">
      <w:start w:val="1"/>
      <w:numFmt w:val="bullet"/>
      <w:lvlText w:val="o"/>
      <w:lvlJc w:val="left"/>
      <w:pPr>
        <w:ind w:left="3600" w:hanging="360"/>
      </w:pPr>
      <w:rPr>
        <w:rFonts w:ascii="Courier New" w:hAnsi="Courier New" w:hint="default"/>
      </w:rPr>
    </w:lvl>
    <w:lvl w:ilvl="5" w:tplc="E82A4572">
      <w:start w:val="1"/>
      <w:numFmt w:val="bullet"/>
      <w:lvlText w:val=""/>
      <w:lvlJc w:val="left"/>
      <w:pPr>
        <w:ind w:left="4320" w:hanging="360"/>
      </w:pPr>
      <w:rPr>
        <w:rFonts w:ascii="Wingdings" w:hAnsi="Wingdings" w:hint="default"/>
      </w:rPr>
    </w:lvl>
    <w:lvl w:ilvl="6" w:tplc="9E84BBE0">
      <w:start w:val="1"/>
      <w:numFmt w:val="bullet"/>
      <w:lvlText w:val=""/>
      <w:lvlJc w:val="left"/>
      <w:pPr>
        <w:ind w:left="5040" w:hanging="360"/>
      </w:pPr>
      <w:rPr>
        <w:rFonts w:ascii="Symbol" w:hAnsi="Symbol" w:hint="default"/>
      </w:rPr>
    </w:lvl>
    <w:lvl w:ilvl="7" w:tplc="FDBA5C64">
      <w:start w:val="1"/>
      <w:numFmt w:val="bullet"/>
      <w:lvlText w:val="o"/>
      <w:lvlJc w:val="left"/>
      <w:pPr>
        <w:ind w:left="5760" w:hanging="360"/>
      </w:pPr>
      <w:rPr>
        <w:rFonts w:ascii="Courier New" w:hAnsi="Courier New" w:hint="default"/>
      </w:rPr>
    </w:lvl>
    <w:lvl w:ilvl="8" w:tplc="D26291D6">
      <w:start w:val="1"/>
      <w:numFmt w:val="bullet"/>
      <w:lvlText w:val=""/>
      <w:lvlJc w:val="left"/>
      <w:pPr>
        <w:ind w:left="6480" w:hanging="360"/>
      </w:pPr>
      <w:rPr>
        <w:rFonts w:ascii="Wingdings" w:hAnsi="Wingdings" w:hint="default"/>
      </w:rPr>
    </w:lvl>
  </w:abstractNum>
  <w:abstractNum w:abstractNumId="8" w15:restartNumberingAfterBreak="0">
    <w:nsid w:val="17CACC6D"/>
    <w:multiLevelType w:val="hybridMultilevel"/>
    <w:tmpl w:val="8B0E2DC6"/>
    <w:lvl w:ilvl="0" w:tplc="79262C84">
      <w:start w:val="1"/>
      <w:numFmt w:val="bullet"/>
      <w:lvlText w:val="·"/>
      <w:lvlJc w:val="left"/>
      <w:pPr>
        <w:ind w:left="720" w:hanging="360"/>
      </w:pPr>
      <w:rPr>
        <w:rFonts w:ascii="Symbol" w:hAnsi="Symbol" w:hint="default"/>
      </w:rPr>
    </w:lvl>
    <w:lvl w:ilvl="1" w:tplc="41A4C56E">
      <w:start w:val="1"/>
      <w:numFmt w:val="bullet"/>
      <w:lvlText w:val="o"/>
      <w:lvlJc w:val="left"/>
      <w:pPr>
        <w:ind w:left="1440" w:hanging="360"/>
      </w:pPr>
      <w:rPr>
        <w:rFonts w:ascii="Courier New" w:hAnsi="Courier New" w:hint="default"/>
      </w:rPr>
    </w:lvl>
    <w:lvl w:ilvl="2" w:tplc="B13E24EE">
      <w:start w:val="1"/>
      <w:numFmt w:val="bullet"/>
      <w:lvlText w:val=""/>
      <w:lvlJc w:val="left"/>
      <w:pPr>
        <w:ind w:left="2160" w:hanging="360"/>
      </w:pPr>
      <w:rPr>
        <w:rFonts w:ascii="Wingdings" w:hAnsi="Wingdings" w:hint="default"/>
      </w:rPr>
    </w:lvl>
    <w:lvl w:ilvl="3" w:tplc="3C70FA9A">
      <w:start w:val="1"/>
      <w:numFmt w:val="bullet"/>
      <w:lvlText w:val=""/>
      <w:lvlJc w:val="left"/>
      <w:pPr>
        <w:ind w:left="2880" w:hanging="360"/>
      </w:pPr>
      <w:rPr>
        <w:rFonts w:ascii="Symbol" w:hAnsi="Symbol" w:hint="default"/>
      </w:rPr>
    </w:lvl>
    <w:lvl w:ilvl="4" w:tplc="72C2FB22">
      <w:start w:val="1"/>
      <w:numFmt w:val="bullet"/>
      <w:lvlText w:val="o"/>
      <w:lvlJc w:val="left"/>
      <w:pPr>
        <w:ind w:left="3600" w:hanging="360"/>
      </w:pPr>
      <w:rPr>
        <w:rFonts w:ascii="Courier New" w:hAnsi="Courier New" w:hint="default"/>
      </w:rPr>
    </w:lvl>
    <w:lvl w:ilvl="5" w:tplc="FCB6760A">
      <w:start w:val="1"/>
      <w:numFmt w:val="bullet"/>
      <w:lvlText w:val=""/>
      <w:lvlJc w:val="left"/>
      <w:pPr>
        <w:ind w:left="4320" w:hanging="360"/>
      </w:pPr>
      <w:rPr>
        <w:rFonts w:ascii="Wingdings" w:hAnsi="Wingdings" w:hint="default"/>
      </w:rPr>
    </w:lvl>
    <w:lvl w:ilvl="6" w:tplc="E2C4FD7A">
      <w:start w:val="1"/>
      <w:numFmt w:val="bullet"/>
      <w:lvlText w:val=""/>
      <w:lvlJc w:val="left"/>
      <w:pPr>
        <w:ind w:left="5040" w:hanging="360"/>
      </w:pPr>
      <w:rPr>
        <w:rFonts w:ascii="Symbol" w:hAnsi="Symbol" w:hint="default"/>
      </w:rPr>
    </w:lvl>
    <w:lvl w:ilvl="7" w:tplc="E8BCF8AA">
      <w:start w:val="1"/>
      <w:numFmt w:val="bullet"/>
      <w:lvlText w:val="o"/>
      <w:lvlJc w:val="left"/>
      <w:pPr>
        <w:ind w:left="5760" w:hanging="360"/>
      </w:pPr>
      <w:rPr>
        <w:rFonts w:ascii="Courier New" w:hAnsi="Courier New" w:hint="default"/>
      </w:rPr>
    </w:lvl>
    <w:lvl w:ilvl="8" w:tplc="48960E02">
      <w:start w:val="1"/>
      <w:numFmt w:val="bullet"/>
      <w:lvlText w:val=""/>
      <w:lvlJc w:val="left"/>
      <w:pPr>
        <w:ind w:left="6480" w:hanging="360"/>
      </w:pPr>
      <w:rPr>
        <w:rFonts w:ascii="Wingdings" w:hAnsi="Wingdings" w:hint="default"/>
      </w:rPr>
    </w:lvl>
  </w:abstractNum>
  <w:abstractNum w:abstractNumId="9" w15:restartNumberingAfterBreak="0">
    <w:nsid w:val="1B5D6531"/>
    <w:multiLevelType w:val="hybridMultilevel"/>
    <w:tmpl w:val="AA226A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50050C"/>
    <w:multiLevelType w:val="hybridMultilevel"/>
    <w:tmpl w:val="FEC67B00"/>
    <w:lvl w:ilvl="0" w:tplc="31C48448">
      <w:start w:val="1"/>
      <w:numFmt w:val="decimal"/>
      <w:pStyle w:val="Tabelanumerowanie1"/>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1" w15:restartNumberingAfterBreak="0">
    <w:nsid w:val="20FE6BD1"/>
    <w:multiLevelType w:val="hybridMultilevel"/>
    <w:tmpl w:val="5C7A2C08"/>
    <w:lvl w:ilvl="0" w:tplc="B4E680A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651C17"/>
    <w:multiLevelType w:val="hybridMultilevel"/>
    <w:tmpl w:val="97843C0A"/>
    <w:lvl w:ilvl="0" w:tplc="BC4C53C6">
      <w:start w:val="1"/>
      <w:numFmt w:val="decimal"/>
      <w:lvlText w:val="%1."/>
      <w:lvlJc w:val="left"/>
      <w:pPr>
        <w:ind w:left="720" w:hanging="360"/>
      </w:pPr>
    </w:lvl>
    <w:lvl w:ilvl="1" w:tplc="652A7CA2">
      <w:start w:val="1"/>
      <w:numFmt w:val="lowerLetter"/>
      <w:lvlText w:val="%2."/>
      <w:lvlJc w:val="left"/>
      <w:pPr>
        <w:ind w:left="1440" w:hanging="360"/>
      </w:pPr>
    </w:lvl>
    <w:lvl w:ilvl="2" w:tplc="E17E4E5C">
      <w:start w:val="1"/>
      <w:numFmt w:val="lowerRoman"/>
      <w:lvlText w:val="%3."/>
      <w:lvlJc w:val="right"/>
      <w:pPr>
        <w:ind w:left="2160" w:hanging="180"/>
      </w:pPr>
    </w:lvl>
    <w:lvl w:ilvl="3" w:tplc="92E6F198">
      <w:start w:val="1"/>
      <w:numFmt w:val="decimal"/>
      <w:lvlText w:val="%4."/>
      <w:lvlJc w:val="left"/>
      <w:pPr>
        <w:ind w:left="2880" w:hanging="360"/>
      </w:pPr>
    </w:lvl>
    <w:lvl w:ilvl="4" w:tplc="E1CAAE8A">
      <w:start w:val="1"/>
      <w:numFmt w:val="lowerLetter"/>
      <w:lvlText w:val="%5."/>
      <w:lvlJc w:val="left"/>
      <w:pPr>
        <w:ind w:left="3600" w:hanging="360"/>
      </w:pPr>
    </w:lvl>
    <w:lvl w:ilvl="5" w:tplc="5100BF2C">
      <w:start w:val="1"/>
      <w:numFmt w:val="lowerRoman"/>
      <w:lvlText w:val="%6."/>
      <w:lvlJc w:val="right"/>
      <w:pPr>
        <w:ind w:left="4320" w:hanging="180"/>
      </w:pPr>
    </w:lvl>
    <w:lvl w:ilvl="6" w:tplc="6AF21D64">
      <w:start w:val="1"/>
      <w:numFmt w:val="decimal"/>
      <w:lvlText w:val="%7."/>
      <w:lvlJc w:val="left"/>
      <w:pPr>
        <w:ind w:left="5040" w:hanging="360"/>
      </w:pPr>
    </w:lvl>
    <w:lvl w:ilvl="7" w:tplc="FFC03832">
      <w:start w:val="1"/>
      <w:numFmt w:val="lowerLetter"/>
      <w:lvlText w:val="%8."/>
      <w:lvlJc w:val="left"/>
      <w:pPr>
        <w:ind w:left="5760" w:hanging="360"/>
      </w:pPr>
    </w:lvl>
    <w:lvl w:ilvl="8" w:tplc="4C44264C">
      <w:start w:val="1"/>
      <w:numFmt w:val="lowerRoman"/>
      <w:lvlText w:val="%9."/>
      <w:lvlJc w:val="right"/>
      <w:pPr>
        <w:ind w:left="6480" w:hanging="180"/>
      </w:pPr>
    </w:lvl>
  </w:abstractNum>
  <w:abstractNum w:abstractNumId="13" w15:restartNumberingAfterBreak="0">
    <w:nsid w:val="217C5323"/>
    <w:multiLevelType w:val="hybridMultilevel"/>
    <w:tmpl w:val="3DE04B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AF65D1"/>
    <w:multiLevelType w:val="hybridMultilevel"/>
    <w:tmpl w:val="50C294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65476A"/>
    <w:multiLevelType w:val="hybridMultilevel"/>
    <w:tmpl w:val="246CB1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230192"/>
    <w:multiLevelType w:val="hybridMultilevel"/>
    <w:tmpl w:val="34642F1C"/>
    <w:lvl w:ilvl="0" w:tplc="8EE67D5A">
      <w:numFmt w:val="bullet"/>
      <w:pStyle w:val="Tabelapunktowanie1"/>
      <w:lvlText w:val="•"/>
      <w:lvlJc w:val="left"/>
      <w:pPr>
        <w:ind w:left="1174" w:hanging="360"/>
      </w:pPr>
      <w:rPr>
        <w:rFonts w:ascii="Arial" w:eastAsia="Times New Roman" w:hAnsi="Arial" w:cs="Arial" w:hint="default"/>
      </w:rPr>
    </w:lvl>
    <w:lvl w:ilvl="1" w:tplc="04150003">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17" w15:restartNumberingAfterBreak="0">
    <w:nsid w:val="2C7C5580"/>
    <w:multiLevelType w:val="hybridMultilevel"/>
    <w:tmpl w:val="7E342FF6"/>
    <w:lvl w:ilvl="0" w:tplc="6D30476A">
      <w:start w:val="1"/>
      <w:numFmt w:val="bullet"/>
      <w:pStyle w:val="Punktowaniepoz1"/>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2E0D1ACE"/>
    <w:multiLevelType w:val="hybridMultilevel"/>
    <w:tmpl w:val="83D03A98"/>
    <w:lvl w:ilvl="0" w:tplc="442488B8">
      <w:start w:val="1"/>
      <w:numFmt w:val="bullet"/>
      <w:lvlText w:val=""/>
      <w:lvlJc w:val="left"/>
      <w:pPr>
        <w:ind w:left="720" w:hanging="360"/>
      </w:pPr>
      <w:rPr>
        <w:rFonts w:ascii="Symbol" w:hAnsi="Symbol" w:hint="default"/>
      </w:rPr>
    </w:lvl>
    <w:lvl w:ilvl="1" w:tplc="A32E9210">
      <w:start w:val="1"/>
      <w:numFmt w:val="bullet"/>
      <w:lvlText w:val="o"/>
      <w:lvlJc w:val="left"/>
      <w:pPr>
        <w:ind w:left="1440" w:hanging="360"/>
      </w:pPr>
      <w:rPr>
        <w:rFonts w:ascii="Courier New" w:hAnsi="Courier New" w:hint="default"/>
      </w:rPr>
    </w:lvl>
    <w:lvl w:ilvl="2" w:tplc="F59C1CD6">
      <w:start w:val="1"/>
      <w:numFmt w:val="bullet"/>
      <w:lvlText w:val=""/>
      <w:lvlJc w:val="left"/>
      <w:pPr>
        <w:ind w:left="2160" w:hanging="360"/>
      </w:pPr>
      <w:rPr>
        <w:rFonts w:ascii="Wingdings" w:hAnsi="Wingdings" w:hint="default"/>
      </w:rPr>
    </w:lvl>
    <w:lvl w:ilvl="3" w:tplc="B64C14FE">
      <w:start w:val="1"/>
      <w:numFmt w:val="bullet"/>
      <w:lvlText w:val=""/>
      <w:lvlJc w:val="left"/>
      <w:pPr>
        <w:ind w:left="2880" w:hanging="360"/>
      </w:pPr>
      <w:rPr>
        <w:rFonts w:ascii="Symbol" w:hAnsi="Symbol" w:hint="default"/>
      </w:rPr>
    </w:lvl>
    <w:lvl w:ilvl="4" w:tplc="D31EA636">
      <w:start w:val="1"/>
      <w:numFmt w:val="bullet"/>
      <w:lvlText w:val="o"/>
      <w:lvlJc w:val="left"/>
      <w:pPr>
        <w:ind w:left="3600" w:hanging="360"/>
      </w:pPr>
      <w:rPr>
        <w:rFonts w:ascii="Courier New" w:hAnsi="Courier New" w:hint="default"/>
      </w:rPr>
    </w:lvl>
    <w:lvl w:ilvl="5" w:tplc="D17E6880">
      <w:start w:val="1"/>
      <w:numFmt w:val="bullet"/>
      <w:lvlText w:val=""/>
      <w:lvlJc w:val="left"/>
      <w:pPr>
        <w:ind w:left="4320" w:hanging="360"/>
      </w:pPr>
      <w:rPr>
        <w:rFonts w:ascii="Wingdings" w:hAnsi="Wingdings" w:hint="default"/>
      </w:rPr>
    </w:lvl>
    <w:lvl w:ilvl="6" w:tplc="5A525D64">
      <w:start w:val="1"/>
      <w:numFmt w:val="bullet"/>
      <w:lvlText w:val=""/>
      <w:lvlJc w:val="left"/>
      <w:pPr>
        <w:ind w:left="5040" w:hanging="360"/>
      </w:pPr>
      <w:rPr>
        <w:rFonts w:ascii="Symbol" w:hAnsi="Symbol" w:hint="default"/>
      </w:rPr>
    </w:lvl>
    <w:lvl w:ilvl="7" w:tplc="508ED8F0">
      <w:start w:val="1"/>
      <w:numFmt w:val="bullet"/>
      <w:lvlText w:val="o"/>
      <w:lvlJc w:val="left"/>
      <w:pPr>
        <w:ind w:left="5760" w:hanging="360"/>
      </w:pPr>
      <w:rPr>
        <w:rFonts w:ascii="Courier New" w:hAnsi="Courier New" w:hint="default"/>
      </w:rPr>
    </w:lvl>
    <w:lvl w:ilvl="8" w:tplc="0346D12E">
      <w:start w:val="1"/>
      <w:numFmt w:val="bullet"/>
      <w:lvlText w:val=""/>
      <w:lvlJc w:val="left"/>
      <w:pPr>
        <w:ind w:left="6480" w:hanging="360"/>
      </w:pPr>
      <w:rPr>
        <w:rFonts w:ascii="Wingdings" w:hAnsi="Wingdings" w:hint="default"/>
      </w:rPr>
    </w:lvl>
  </w:abstractNum>
  <w:abstractNum w:abstractNumId="19" w15:restartNumberingAfterBreak="0">
    <w:nsid w:val="342F2F56"/>
    <w:multiLevelType w:val="hybridMultilevel"/>
    <w:tmpl w:val="78EC6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915AC3"/>
    <w:multiLevelType w:val="multilevel"/>
    <w:tmpl w:val="89BC71B4"/>
    <w:lvl w:ilvl="0">
      <w:start w:val="1"/>
      <w:numFmt w:val="decimal"/>
      <w:pStyle w:val="Nagwek1"/>
      <w:lvlText w:val="%1."/>
      <w:lvlJc w:val="left"/>
      <w:pPr>
        <w:tabs>
          <w:tab w:val="num" w:pos="851"/>
        </w:tabs>
        <w:ind w:left="851" w:hanging="851"/>
      </w:pPr>
      <w:rPr>
        <w:rFonts w:ascii="Calibri" w:hAnsi="Calibri" w:cs="Times New Roman" w:hint="default"/>
        <w:b/>
        <w:i w:val="0"/>
        <w:color w:val="002776"/>
        <w:sz w:val="52"/>
        <w:szCs w:val="52"/>
      </w:rPr>
    </w:lvl>
    <w:lvl w:ilvl="1">
      <w:start w:val="1"/>
      <w:numFmt w:val="decimal"/>
      <w:pStyle w:val="Nagwek2"/>
      <w:lvlText w:val="%1.%2."/>
      <w:lvlJc w:val="left"/>
      <w:pPr>
        <w:tabs>
          <w:tab w:val="num" w:pos="851"/>
        </w:tabs>
        <w:ind w:left="851" w:hanging="851"/>
      </w:pPr>
      <w:rPr>
        <w:rFonts w:ascii="Calibri" w:hAnsi="Calibri" w:cs="Times New Roman" w:hint="default"/>
        <w:b/>
        <w:i w:val="0"/>
        <w:color w:val="1F497D" w:themeColor="text2"/>
        <w:sz w:val="32"/>
        <w:szCs w:val="32"/>
      </w:rPr>
    </w:lvl>
    <w:lvl w:ilvl="2">
      <w:start w:val="1"/>
      <w:numFmt w:val="decimal"/>
      <w:pStyle w:val="Nagwek3"/>
      <w:lvlText w:val="%1.%2.%3."/>
      <w:lvlJc w:val="left"/>
      <w:pPr>
        <w:tabs>
          <w:tab w:val="num" w:pos="851"/>
        </w:tabs>
        <w:ind w:left="851" w:hanging="851"/>
      </w:pPr>
      <w:rPr>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pStyle w:val="Nagwek4"/>
      <w:lvlText w:val="%1.%2.%3.%4."/>
      <w:lvlJc w:val="left"/>
      <w:pPr>
        <w:tabs>
          <w:tab w:val="num" w:pos="851"/>
        </w:tabs>
        <w:ind w:left="567" w:hanging="567"/>
      </w:pPr>
    </w:lvl>
    <w:lvl w:ilvl="4">
      <w:start w:val="1"/>
      <w:numFmt w:val="decimal"/>
      <w:lvlText w:val="(%5)"/>
      <w:lvlJc w:val="left"/>
      <w:pPr>
        <w:tabs>
          <w:tab w:val="num" w:pos="567"/>
        </w:tabs>
        <w:ind w:left="567" w:hanging="567"/>
      </w:pPr>
      <w:rPr>
        <w:rFonts w:cs="Times New Roman" w:hint="default"/>
      </w:rPr>
    </w:lvl>
    <w:lvl w:ilvl="5">
      <w:start w:val="1"/>
      <w:numFmt w:val="lowerLetter"/>
      <w:lvlText w:val="(%6)"/>
      <w:lvlJc w:val="left"/>
      <w:pPr>
        <w:tabs>
          <w:tab w:val="num" w:pos="567"/>
        </w:tabs>
        <w:ind w:left="567" w:hanging="567"/>
      </w:pPr>
      <w:rPr>
        <w:rFonts w:cs="Times New Roman" w:hint="default"/>
      </w:rPr>
    </w:lvl>
    <w:lvl w:ilvl="6">
      <w:start w:val="1"/>
      <w:numFmt w:val="lowerRoman"/>
      <w:lvlText w:val="(%7)"/>
      <w:lvlJc w:val="left"/>
      <w:pPr>
        <w:tabs>
          <w:tab w:val="num" w:pos="567"/>
        </w:tabs>
        <w:ind w:left="567" w:hanging="567"/>
      </w:pPr>
      <w:rPr>
        <w:rFonts w:cs="Times New Roman" w:hint="default"/>
      </w:rPr>
    </w:lvl>
    <w:lvl w:ilvl="7">
      <w:start w:val="1"/>
      <w:numFmt w:val="lowerLetter"/>
      <w:lvlText w:val="(%8)"/>
      <w:lvlJc w:val="left"/>
      <w:pPr>
        <w:tabs>
          <w:tab w:val="num" w:pos="567"/>
        </w:tabs>
        <w:ind w:left="567" w:hanging="567"/>
      </w:pPr>
      <w:rPr>
        <w:rFonts w:cs="Times New Roman" w:hint="default"/>
      </w:rPr>
    </w:lvl>
    <w:lvl w:ilvl="8">
      <w:start w:val="1"/>
      <w:numFmt w:val="lowerRoman"/>
      <w:lvlText w:val="(%9)"/>
      <w:lvlJc w:val="left"/>
      <w:pPr>
        <w:tabs>
          <w:tab w:val="num" w:pos="567"/>
        </w:tabs>
        <w:ind w:left="567" w:hanging="567"/>
      </w:pPr>
      <w:rPr>
        <w:rFonts w:cs="Times New Roman" w:hint="default"/>
      </w:rPr>
    </w:lvl>
  </w:abstractNum>
  <w:abstractNum w:abstractNumId="21" w15:restartNumberingAfterBreak="0">
    <w:nsid w:val="3A311E42"/>
    <w:multiLevelType w:val="hybridMultilevel"/>
    <w:tmpl w:val="193EE688"/>
    <w:lvl w:ilvl="0" w:tplc="8E969A54">
      <w:start w:val="1"/>
      <w:numFmt w:val="bullet"/>
      <w:lvlText w:val="·"/>
      <w:lvlJc w:val="left"/>
      <w:pPr>
        <w:ind w:left="720" w:hanging="360"/>
      </w:pPr>
      <w:rPr>
        <w:rFonts w:ascii="Symbol" w:hAnsi="Symbol" w:hint="default"/>
      </w:rPr>
    </w:lvl>
    <w:lvl w:ilvl="1" w:tplc="08D0815A">
      <w:start w:val="1"/>
      <w:numFmt w:val="bullet"/>
      <w:lvlText w:val="o"/>
      <w:lvlJc w:val="left"/>
      <w:pPr>
        <w:ind w:left="1440" w:hanging="360"/>
      </w:pPr>
      <w:rPr>
        <w:rFonts w:ascii="Courier New" w:hAnsi="Courier New" w:hint="default"/>
      </w:rPr>
    </w:lvl>
    <w:lvl w:ilvl="2" w:tplc="EC6ED842">
      <w:start w:val="1"/>
      <w:numFmt w:val="bullet"/>
      <w:lvlText w:val=""/>
      <w:lvlJc w:val="left"/>
      <w:pPr>
        <w:ind w:left="2160" w:hanging="360"/>
      </w:pPr>
      <w:rPr>
        <w:rFonts w:ascii="Wingdings" w:hAnsi="Wingdings" w:hint="default"/>
      </w:rPr>
    </w:lvl>
    <w:lvl w:ilvl="3" w:tplc="030AD5C2">
      <w:start w:val="1"/>
      <w:numFmt w:val="bullet"/>
      <w:lvlText w:val=""/>
      <w:lvlJc w:val="left"/>
      <w:pPr>
        <w:ind w:left="2880" w:hanging="360"/>
      </w:pPr>
      <w:rPr>
        <w:rFonts w:ascii="Symbol" w:hAnsi="Symbol" w:hint="default"/>
      </w:rPr>
    </w:lvl>
    <w:lvl w:ilvl="4" w:tplc="09009CFC">
      <w:start w:val="1"/>
      <w:numFmt w:val="bullet"/>
      <w:lvlText w:val="o"/>
      <w:lvlJc w:val="left"/>
      <w:pPr>
        <w:ind w:left="3600" w:hanging="360"/>
      </w:pPr>
      <w:rPr>
        <w:rFonts w:ascii="Courier New" w:hAnsi="Courier New" w:hint="default"/>
      </w:rPr>
    </w:lvl>
    <w:lvl w:ilvl="5" w:tplc="DC683D50">
      <w:start w:val="1"/>
      <w:numFmt w:val="bullet"/>
      <w:lvlText w:val=""/>
      <w:lvlJc w:val="left"/>
      <w:pPr>
        <w:ind w:left="4320" w:hanging="360"/>
      </w:pPr>
      <w:rPr>
        <w:rFonts w:ascii="Wingdings" w:hAnsi="Wingdings" w:hint="default"/>
      </w:rPr>
    </w:lvl>
    <w:lvl w:ilvl="6" w:tplc="948E80A2">
      <w:start w:val="1"/>
      <w:numFmt w:val="bullet"/>
      <w:lvlText w:val=""/>
      <w:lvlJc w:val="left"/>
      <w:pPr>
        <w:ind w:left="5040" w:hanging="360"/>
      </w:pPr>
      <w:rPr>
        <w:rFonts w:ascii="Symbol" w:hAnsi="Symbol" w:hint="default"/>
      </w:rPr>
    </w:lvl>
    <w:lvl w:ilvl="7" w:tplc="59FA528C">
      <w:start w:val="1"/>
      <w:numFmt w:val="bullet"/>
      <w:lvlText w:val="o"/>
      <w:lvlJc w:val="left"/>
      <w:pPr>
        <w:ind w:left="5760" w:hanging="360"/>
      </w:pPr>
      <w:rPr>
        <w:rFonts w:ascii="Courier New" w:hAnsi="Courier New" w:hint="default"/>
      </w:rPr>
    </w:lvl>
    <w:lvl w:ilvl="8" w:tplc="17928AE2">
      <w:start w:val="1"/>
      <w:numFmt w:val="bullet"/>
      <w:lvlText w:val=""/>
      <w:lvlJc w:val="left"/>
      <w:pPr>
        <w:ind w:left="6480" w:hanging="360"/>
      </w:pPr>
      <w:rPr>
        <w:rFonts w:ascii="Wingdings" w:hAnsi="Wingdings" w:hint="default"/>
      </w:rPr>
    </w:lvl>
  </w:abstractNum>
  <w:abstractNum w:abstractNumId="22" w15:restartNumberingAfterBreak="0">
    <w:nsid w:val="3B503C9D"/>
    <w:multiLevelType w:val="hybridMultilevel"/>
    <w:tmpl w:val="AE904D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B77367"/>
    <w:multiLevelType w:val="hybridMultilevel"/>
    <w:tmpl w:val="34C03970"/>
    <w:lvl w:ilvl="0" w:tplc="DDC8F8A0">
      <w:start w:val="1"/>
      <w:numFmt w:val="bullet"/>
      <w:pStyle w:val="Tabela-punktowanie"/>
      <w:lvlText w:val="–"/>
      <w:lvlJc w:val="left"/>
      <w:pPr>
        <w:ind w:left="720" w:hanging="360"/>
      </w:pPr>
      <w:rPr>
        <w:rFonts w:ascii="Courier New" w:hAnsi="Courier New" w:hint="default"/>
      </w:rPr>
    </w:lvl>
    <w:lvl w:ilvl="1" w:tplc="9C308344">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1C73A8"/>
    <w:multiLevelType w:val="hybridMultilevel"/>
    <w:tmpl w:val="30847F5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CC7633"/>
    <w:multiLevelType w:val="hybridMultilevel"/>
    <w:tmpl w:val="AE4E6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C8A38D"/>
    <w:multiLevelType w:val="hybridMultilevel"/>
    <w:tmpl w:val="6AB419C6"/>
    <w:lvl w:ilvl="0" w:tplc="29061696">
      <w:start w:val="1"/>
      <w:numFmt w:val="bullet"/>
      <w:lvlText w:val=""/>
      <w:lvlJc w:val="left"/>
      <w:pPr>
        <w:ind w:left="720" w:hanging="360"/>
      </w:pPr>
      <w:rPr>
        <w:rFonts w:ascii="Symbol" w:hAnsi="Symbol" w:hint="default"/>
      </w:rPr>
    </w:lvl>
    <w:lvl w:ilvl="1" w:tplc="FA8095CE">
      <w:start w:val="1"/>
      <w:numFmt w:val="bullet"/>
      <w:lvlText w:val="o"/>
      <w:lvlJc w:val="left"/>
      <w:pPr>
        <w:ind w:left="1440" w:hanging="360"/>
      </w:pPr>
      <w:rPr>
        <w:rFonts w:ascii="&quot;Courier New&quot;" w:hAnsi="&quot;Courier New&quot;" w:hint="default"/>
      </w:rPr>
    </w:lvl>
    <w:lvl w:ilvl="2" w:tplc="7EDE835C">
      <w:start w:val="1"/>
      <w:numFmt w:val="bullet"/>
      <w:lvlText w:val=""/>
      <w:lvlJc w:val="left"/>
      <w:pPr>
        <w:ind w:left="2160" w:hanging="360"/>
      </w:pPr>
      <w:rPr>
        <w:rFonts w:ascii="Wingdings" w:hAnsi="Wingdings" w:hint="default"/>
      </w:rPr>
    </w:lvl>
    <w:lvl w:ilvl="3" w:tplc="DF4057CE">
      <w:start w:val="1"/>
      <w:numFmt w:val="bullet"/>
      <w:lvlText w:val=""/>
      <w:lvlJc w:val="left"/>
      <w:pPr>
        <w:ind w:left="2880" w:hanging="360"/>
      </w:pPr>
      <w:rPr>
        <w:rFonts w:ascii="Symbol" w:hAnsi="Symbol" w:hint="default"/>
      </w:rPr>
    </w:lvl>
    <w:lvl w:ilvl="4" w:tplc="FE968940">
      <w:start w:val="1"/>
      <w:numFmt w:val="bullet"/>
      <w:lvlText w:val="o"/>
      <w:lvlJc w:val="left"/>
      <w:pPr>
        <w:ind w:left="3600" w:hanging="360"/>
      </w:pPr>
      <w:rPr>
        <w:rFonts w:ascii="Courier New" w:hAnsi="Courier New" w:hint="default"/>
      </w:rPr>
    </w:lvl>
    <w:lvl w:ilvl="5" w:tplc="EFDA1444">
      <w:start w:val="1"/>
      <w:numFmt w:val="bullet"/>
      <w:lvlText w:val=""/>
      <w:lvlJc w:val="left"/>
      <w:pPr>
        <w:ind w:left="4320" w:hanging="360"/>
      </w:pPr>
      <w:rPr>
        <w:rFonts w:ascii="Wingdings" w:hAnsi="Wingdings" w:hint="default"/>
      </w:rPr>
    </w:lvl>
    <w:lvl w:ilvl="6" w:tplc="E3B8CC74">
      <w:start w:val="1"/>
      <w:numFmt w:val="bullet"/>
      <w:lvlText w:val=""/>
      <w:lvlJc w:val="left"/>
      <w:pPr>
        <w:ind w:left="5040" w:hanging="360"/>
      </w:pPr>
      <w:rPr>
        <w:rFonts w:ascii="Symbol" w:hAnsi="Symbol" w:hint="default"/>
      </w:rPr>
    </w:lvl>
    <w:lvl w:ilvl="7" w:tplc="06CC37D8">
      <w:start w:val="1"/>
      <w:numFmt w:val="bullet"/>
      <w:lvlText w:val="o"/>
      <w:lvlJc w:val="left"/>
      <w:pPr>
        <w:ind w:left="5760" w:hanging="360"/>
      </w:pPr>
      <w:rPr>
        <w:rFonts w:ascii="Courier New" w:hAnsi="Courier New" w:hint="default"/>
      </w:rPr>
    </w:lvl>
    <w:lvl w:ilvl="8" w:tplc="B94ADF02">
      <w:start w:val="1"/>
      <w:numFmt w:val="bullet"/>
      <w:lvlText w:val=""/>
      <w:lvlJc w:val="left"/>
      <w:pPr>
        <w:ind w:left="6480" w:hanging="360"/>
      </w:pPr>
      <w:rPr>
        <w:rFonts w:ascii="Wingdings" w:hAnsi="Wingdings" w:hint="default"/>
      </w:rPr>
    </w:lvl>
  </w:abstractNum>
  <w:abstractNum w:abstractNumId="27" w15:restartNumberingAfterBreak="0">
    <w:nsid w:val="45C97012"/>
    <w:multiLevelType w:val="hybridMultilevel"/>
    <w:tmpl w:val="246CB1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7EE51C"/>
    <w:multiLevelType w:val="hybridMultilevel"/>
    <w:tmpl w:val="F576368C"/>
    <w:lvl w:ilvl="0" w:tplc="F968C68E">
      <w:start w:val="1"/>
      <w:numFmt w:val="bullet"/>
      <w:lvlText w:val=""/>
      <w:lvlJc w:val="left"/>
      <w:pPr>
        <w:ind w:left="720" w:hanging="360"/>
      </w:pPr>
      <w:rPr>
        <w:rFonts w:ascii="Symbol" w:hAnsi="Symbol" w:hint="default"/>
      </w:rPr>
    </w:lvl>
    <w:lvl w:ilvl="1" w:tplc="F3B654DE">
      <w:start w:val="1"/>
      <w:numFmt w:val="bullet"/>
      <w:lvlText w:val="o"/>
      <w:lvlJc w:val="left"/>
      <w:pPr>
        <w:ind w:left="1440" w:hanging="360"/>
      </w:pPr>
      <w:rPr>
        <w:rFonts w:ascii="&quot;Courier New&quot;" w:hAnsi="&quot;Courier New&quot;" w:hint="default"/>
      </w:rPr>
    </w:lvl>
    <w:lvl w:ilvl="2" w:tplc="4DEA77DE">
      <w:start w:val="1"/>
      <w:numFmt w:val="bullet"/>
      <w:lvlText w:val=""/>
      <w:lvlJc w:val="left"/>
      <w:pPr>
        <w:ind w:left="2160" w:hanging="360"/>
      </w:pPr>
      <w:rPr>
        <w:rFonts w:ascii="Wingdings" w:hAnsi="Wingdings" w:hint="default"/>
      </w:rPr>
    </w:lvl>
    <w:lvl w:ilvl="3" w:tplc="1D28090C">
      <w:start w:val="1"/>
      <w:numFmt w:val="bullet"/>
      <w:lvlText w:val=""/>
      <w:lvlJc w:val="left"/>
      <w:pPr>
        <w:ind w:left="2880" w:hanging="360"/>
      </w:pPr>
      <w:rPr>
        <w:rFonts w:ascii="Symbol" w:hAnsi="Symbol" w:hint="default"/>
      </w:rPr>
    </w:lvl>
    <w:lvl w:ilvl="4" w:tplc="8BEA0C50">
      <w:start w:val="1"/>
      <w:numFmt w:val="bullet"/>
      <w:lvlText w:val="o"/>
      <w:lvlJc w:val="left"/>
      <w:pPr>
        <w:ind w:left="3600" w:hanging="360"/>
      </w:pPr>
      <w:rPr>
        <w:rFonts w:ascii="Courier New" w:hAnsi="Courier New" w:hint="default"/>
      </w:rPr>
    </w:lvl>
    <w:lvl w:ilvl="5" w:tplc="D1564FA2">
      <w:start w:val="1"/>
      <w:numFmt w:val="bullet"/>
      <w:lvlText w:val=""/>
      <w:lvlJc w:val="left"/>
      <w:pPr>
        <w:ind w:left="4320" w:hanging="360"/>
      </w:pPr>
      <w:rPr>
        <w:rFonts w:ascii="Wingdings" w:hAnsi="Wingdings" w:hint="default"/>
      </w:rPr>
    </w:lvl>
    <w:lvl w:ilvl="6" w:tplc="58E81916">
      <w:start w:val="1"/>
      <w:numFmt w:val="bullet"/>
      <w:lvlText w:val=""/>
      <w:lvlJc w:val="left"/>
      <w:pPr>
        <w:ind w:left="5040" w:hanging="360"/>
      </w:pPr>
      <w:rPr>
        <w:rFonts w:ascii="Symbol" w:hAnsi="Symbol" w:hint="default"/>
      </w:rPr>
    </w:lvl>
    <w:lvl w:ilvl="7" w:tplc="C32E4B34">
      <w:start w:val="1"/>
      <w:numFmt w:val="bullet"/>
      <w:lvlText w:val="o"/>
      <w:lvlJc w:val="left"/>
      <w:pPr>
        <w:ind w:left="5760" w:hanging="360"/>
      </w:pPr>
      <w:rPr>
        <w:rFonts w:ascii="Courier New" w:hAnsi="Courier New" w:hint="default"/>
      </w:rPr>
    </w:lvl>
    <w:lvl w:ilvl="8" w:tplc="91560538">
      <w:start w:val="1"/>
      <w:numFmt w:val="bullet"/>
      <w:lvlText w:val=""/>
      <w:lvlJc w:val="left"/>
      <w:pPr>
        <w:ind w:left="6480" w:hanging="360"/>
      </w:pPr>
      <w:rPr>
        <w:rFonts w:ascii="Wingdings" w:hAnsi="Wingdings" w:hint="default"/>
      </w:rPr>
    </w:lvl>
  </w:abstractNum>
  <w:abstractNum w:abstractNumId="29" w15:restartNumberingAfterBreak="0">
    <w:nsid w:val="48ADED7B"/>
    <w:multiLevelType w:val="hybridMultilevel"/>
    <w:tmpl w:val="CD806788"/>
    <w:lvl w:ilvl="0" w:tplc="26EA693A">
      <w:start w:val="1"/>
      <w:numFmt w:val="bullet"/>
      <w:lvlText w:val="·"/>
      <w:lvlJc w:val="left"/>
      <w:pPr>
        <w:ind w:left="720" w:hanging="360"/>
      </w:pPr>
      <w:rPr>
        <w:rFonts w:ascii="Symbol" w:hAnsi="Symbol" w:hint="default"/>
      </w:rPr>
    </w:lvl>
    <w:lvl w:ilvl="1" w:tplc="559EF7D2">
      <w:start w:val="1"/>
      <w:numFmt w:val="bullet"/>
      <w:lvlText w:val="o"/>
      <w:lvlJc w:val="left"/>
      <w:pPr>
        <w:ind w:left="1440" w:hanging="360"/>
      </w:pPr>
      <w:rPr>
        <w:rFonts w:ascii="Courier New" w:hAnsi="Courier New" w:hint="default"/>
      </w:rPr>
    </w:lvl>
    <w:lvl w:ilvl="2" w:tplc="DC901324">
      <w:start w:val="1"/>
      <w:numFmt w:val="bullet"/>
      <w:lvlText w:val=""/>
      <w:lvlJc w:val="left"/>
      <w:pPr>
        <w:ind w:left="2160" w:hanging="360"/>
      </w:pPr>
      <w:rPr>
        <w:rFonts w:ascii="Wingdings" w:hAnsi="Wingdings" w:hint="default"/>
      </w:rPr>
    </w:lvl>
    <w:lvl w:ilvl="3" w:tplc="BDEEF74E">
      <w:start w:val="1"/>
      <w:numFmt w:val="bullet"/>
      <w:lvlText w:val=""/>
      <w:lvlJc w:val="left"/>
      <w:pPr>
        <w:ind w:left="2880" w:hanging="360"/>
      </w:pPr>
      <w:rPr>
        <w:rFonts w:ascii="Symbol" w:hAnsi="Symbol" w:hint="default"/>
      </w:rPr>
    </w:lvl>
    <w:lvl w:ilvl="4" w:tplc="FFF047A4">
      <w:start w:val="1"/>
      <w:numFmt w:val="bullet"/>
      <w:lvlText w:val="o"/>
      <w:lvlJc w:val="left"/>
      <w:pPr>
        <w:ind w:left="3600" w:hanging="360"/>
      </w:pPr>
      <w:rPr>
        <w:rFonts w:ascii="Courier New" w:hAnsi="Courier New" w:hint="default"/>
      </w:rPr>
    </w:lvl>
    <w:lvl w:ilvl="5" w:tplc="BE04412A">
      <w:start w:val="1"/>
      <w:numFmt w:val="bullet"/>
      <w:lvlText w:val=""/>
      <w:lvlJc w:val="left"/>
      <w:pPr>
        <w:ind w:left="4320" w:hanging="360"/>
      </w:pPr>
      <w:rPr>
        <w:rFonts w:ascii="Wingdings" w:hAnsi="Wingdings" w:hint="default"/>
      </w:rPr>
    </w:lvl>
    <w:lvl w:ilvl="6" w:tplc="7A7C47CC">
      <w:start w:val="1"/>
      <w:numFmt w:val="bullet"/>
      <w:lvlText w:val=""/>
      <w:lvlJc w:val="left"/>
      <w:pPr>
        <w:ind w:left="5040" w:hanging="360"/>
      </w:pPr>
      <w:rPr>
        <w:rFonts w:ascii="Symbol" w:hAnsi="Symbol" w:hint="default"/>
      </w:rPr>
    </w:lvl>
    <w:lvl w:ilvl="7" w:tplc="CA30065A">
      <w:start w:val="1"/>
      <w:numFmt w:val="bullet"/>
      <w:lvlText w:val="o"/>
      <w:lvlJc w:val="left"/>
      <w:pPr>
        <w:ind w:left="5760" w:hanging="360"/>
      </w:pPr>
      <w:rPr>
        <w:rFonts w:ascii="Courier New" w:hAnsi="Courier New" w:hint="default"/>
      </w:rPr>
    </w:lvl>
    <w:lvl w:ilvl="8" w:tplc="ED824190">
      <w:start w:val="1"/>
      <w:numFmt w:val="bullet"/>
      <w:lvlText w:val=""/>
      <w:lvlJc w:val="left"/>
      <w:pPr>
        <w:ind w:left="6480" w:hanging="360"/>
      </w:pPr>
      <w:rPr>
        <w:rFonts w:ascii="Wingdings" w:hAnsi="Wingdings" w:hint="default"/>
      </w:rPr>
    </w:lvl>
  </w:abstractNum>
  <w:abstractNum w:abstractNumId="30" w15:restartNumberingAfterBreak="0">
    <w:nsid w:val="4CF75453"/>
    <w:multiLevelType w:val="hybridMultilevel"/>
    <w:tmpl w:val="48DCA8AE"/>
    <w:lvl w:ilvl="0" w:tplc="BB58BA7E">
      <w:start w:val="1"/>
      <w:numFmt w:val="decimal"/>
      <w:pStyle w:val="tabelanumeracja"/>
      <w:lvlText w:val="%1"/>
      <w:lvlJc w:val="left"/>
      <w:pPr>
        <w:ind w:left="6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82CF77"/>
    <w:multiLevelType w:val="hybridMultilevel"/>
    <w:tmpl w:val="C63EE5DA"/>
    <w:lvl w:ilvl="0" w:tplc="892CD80E">
      <w:start w:val="1"/>
      <w:numFmt w:val="bullet"/>
      <w:lvlText w:val="·"/>
      <w:lvlJc w:val="left"/>
      <w:pPr>
        <w:ind w:left="720" w:hanging="360"/>
      </w:pPr>
      <w:rPr>
        <w:rFonts w:ascii="Symbol" w:hAnsi="Symbol" w:hint="default"/>
      </w:rPr>
    </w:lvl>
    <w:lvl w:ilvl="1" w:tplc="5292FF1C">
      <w:start w:val="1"/>
      <w:numFmt w:val="bullet"/>
      <w:lvlText w:val="o"/>
      <w:lvlJc w:val="left"/>
      <w:pPr>
        <w:ind w:left="1440" w:hanging="360"/>
      </w:pPr>
      <w:rPr>
        <w:rFonts w:ascii="Courier New" w:hAnsi="Courier New" w:hint="default"/>
      </w:rPr>
    </w:lvl>
    <w:lvl w:ilvl="2" w:tplc="5E42A5F4">
      <w:start w:val="1"/>
      <w:numFmt w:val="bullet"/>
      <w:lvlText w:val=""/>
      <w:lvlJc w:val="left"/>
      <w:pPr>
        <w:ind w:left="2160" w:hanging="360"/>
      </w:pPr>
      <w:rPr>
        <w:rFonts w:ascii="Wingdings" w:hAnsi="Wingdings" w:hint="default"/>
      </w:rPr>
    </w:lvl>
    <w:lvl w:ilvl="3" w:tplc="FEA8F8CE">
      <w:start w:val="1"/>
      <w:numFmt w:val="bullet"/>
      <w:lvlText w:val=""/>
      <w:lvlJc w:val="left"/>
      <w:pPr>
        <w:ind w:left="2880" w:hanging="360"/>
      </w:pPr>
      <w:rPr>
        <w:rFonts w:ascii="Symbol" w:hAnsi="Symbol" w:hint="default"/>
      </w:rPr>
    </w:lvl>
    <w:lvl w:ilvl="4" w:tplc="A69C2BCC">
      <w:start w:val="1"/>
      <w:numFmt w:val="bullet"/>
      <w:lvlText w:val="o"/>
      <w:lvlJc w:val="left"/>
      <w:pPr>
        <w:ind w:left="3600" w:hanging="360"/>
      </w:pPr>
      <w:rPr>
        <w:rFonts w:ascii="Courier New" w:hAnsi="Courier New" w:hint="default"/>
      </w:rPr>
    </w:lvl>
    <w:lvl w:ilvl="5" w:tplc="9656F97A">
      <w:start w:val="1"/>
      <w:numFmt w:val="bullet"/>
      <w:lvlText w:val=""/>
      <w:lvlJc w:val="left"/>
      <w:pPr>
        <w:ind w:left="4320" w:hanging="360"/>
      </w:pPr>
      <w:rPr>
        <w:rFonts w:ascii="Wingdings" w:hAnsi="Wingdings" w:hint="default"/>
      </w:rPr>
    </w:lvl>
    <w:lvl w:ilvl="6" w:tplc="6C5C94E6">
      <w:start w:val="1"/>
      <w:numFmt w:val="bullet"/>
      <w:lvlText w:val=""/>
      <w:lvlJc w:val="left"/>
      <w:pPr>
        <w:ind w:left="5040" w:hanging="360"/>
      </w:pPr>
      <w:rPr>
        <w:rFonts w:ascii="Symbol" w:hAnsi="Symbol" w:hint="default"/>
      </w:rPr>
    </w:lvl>
    <w:lvl w:ilvl="7" w:tplc="D6F280BA">
      <w:start w:val="1"/>
      <w:numFmt w:val="bullet"/>
      <w:lvlText w:val="o"/>
      <w:lvlJc w:val="left"/>
      <w:pPr>
        <w:ind w:left="5760" w:hanging="360"/>
      </w:pPr>
      <w:rPr>
        <w:rFonts w:ascii="Courier New" w:hAnsi="Courier New" w:hint="default"/>
      </w:rPr>
    </w:lvl>
    <w:lvl w:ilvl="8" w:tplc="E7F8CB90">
      <w:start w:val="1"/>
      <w:numFmt w:val="bullet"/>
      <w:lvlText w:val=""/>
      <w:lvlJc w:val="left"/>
      <w:pPr>
        <w:ind w:left="6480" w:hanging="360"/>
      </w:pPr>
      <w:rPr>
        <w:rFonts w:ascii="Wingdings" w:hAnsi="Wingdings" w:hint="default"/>
      </w:rPr>
    </w:lvl>
  </w:abstractNum>
  <w:abstractNum w:abstractNumId="32" w15:restartNumberingAfterBreak="0">
    <w:nsid w:val="4E415571"/>
    <w:multiLevelType w:val="hybridMultilevel"/>
    <w:tmpl w:val="B7F25DAE"/>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2DD356"/>
    <w:multiLevelType w:val="hybridMultilevel"/>
    <w:tmpl w:val="9322E8DC"/>
    <w:lvl w:ilvl="0" w:tplc="D54EBDFA">
      <w:start w:val="1"/>
      <w:numFmt w:val="bullet"/>
      <w:lvlText w:val="·"/>
      <w:lvlJc w:val="left"/>
      <w:pPr>
        <w:ind w:left="720" w:hanging="360"/>
      </w:pPr>
      <w:rPr>
        <w:rFonts w:ascii="Symbol" w:hAnsi="Symbol" w:hint="default"/>
      </w:rPr>
    </w:lvl>
    <w:lvl w:ilvl="1" w:tplc="9F62037C">
      <w:start w:val="1"/>
      <w:numFmt w:val="bullet"/>
      <w:lvlText w:val="o"/>
      <w:lvlJc w:val="left"/>
      <w:pPr>
        <w:ind w:left="1440" w:hanging="360"/>
      </w:pPr>
      <w:rPr>
        <w:rFonts w:ascii="Courier New" w:hAnsi="Courier New" w:hint="default"/>
      </w:rPr>
    </w:lvl>
    <w:lvl w:ilvl="2" w:tplc="01BCD93A">
      <w:start w:val="1"/>
      <w:numFmt w:val="bullet"/>
      <w:lvlText w:val=""/>
      <w:lvlJc w:val="left"/>
      <w:pPr>
        <w:ind w:left="2160" w:hanging="360"/>
      </w:pPr>
      <w:rPr>
        <w:rFonts w:ascii="Wingdings" w:hAnsi="Wingdings" w:hint="default"/>
      </w:rPr>
    </w:lvl>
    <w:lvl w:ilvl="3" w:tplc="05A6F39E">
      <w:start w:val="1"/>
      <w:numFmt w:val="bullet"/>
      <w:lvlText w:val=""/>
      <w:lvlJc w:val="left"/>
      <w:pPr>
        <w:ind w:left="2880" w:hanging="360"/>
      </w:pPr>
      <w:rPr>
        <w:rFonts w:ascii="Symbol" w:hAnsi="Symbol" w:hint="default"/>
      </w:rPr>
    </w:lvl>
    <w:lvl w:ilvl="4" w:tplc="A75CFCDC">
      <w:start w:val="1"/>
      <w:numFmt w:val="bullet"/>
      <w:lvlText w:val="o"/>
      <w:lvlJc w:val="left"/>
      <w:pPr>
        <w:ind w:left="3600" w:hanging="360"/>
      </w:pPr>
      <w:rPr>
        <w:rFonts w:ascii="Courier New" w:hAnsi="Courier New" w:hint="default"/>
      </w:rPr>
    </w:lvl>
    <w:lvl w:ilvl="5" w:tplc="36329002">
      <w:start w:val="1"/>
      <w:numFmt w:val="bullet"/>
      <w:lvlText w:val=""/>
      <w:lvlJc w:val="left"/>
      <w:pPr>
        <w:ind w:left="4320" w:hanging="360"/>
      </w:pPr>
      <w:rPr>
        <w:rFonts w:ascii="Wingdings" w:hAnsi="Wingdings" w:hint="default"/>
      </w:rPr>
    </w:lvl>
    <w:lvl w:ilvl="6" w:tplc="2976201E">
      <w:start w:val="1"/>
      <w:numFmt w:val="bullet"/>
      <w:lvlText w:val=""/>
      <w:lvlJc w:val="left"/>
      <w:pPr>
        <w:ind w:left="5040" w:hanging="360"/>
      </w:pPr>
      <w:rPr>
        <w:rFonts w:ascii="Symbol" w:hAnsi="Symbol" w:hint="default"/>
      </w:rPr>
    </w:lvl>
    <w:lvl w:ilvl="7" w:tplc="8D98AC68">
      <w:start w:val="1"/>
      <w:numFmt w:val="bullet"/>
      <w:lvlText w:val="o"/>
      <w:lvlJc w:val="left"/>
      <w:pPr>
        <w:ind w:left="5760" w:hanging="360"/>
      </w:pPr>
      <w:rPr>
        <w:rFonts w:ascii="Courier New" w:hAnsi="Courier New" w:hint="default"/>
      </w:rPr>
    </w:lvl>
    <w:lvl w:ilvl="8" w:tplc="A59281D0">
      <w:start w:val="1"/>
      <w:numFmt w:val="bullet"/>
      <w:lvlText w:val=""/>
      <w:lvlJc w:val="left"/>
      <w:pPr>
        <w:ind w:left="6480" w:hanging="360"/>
      </w:pPr>
      <w:rPr>
        <w:rFonts w:ascii="Wingdings" w:hAnsi="Wingdings" w:hint="default"/>
      </w:rPr>
    </w:lvl>
  </w:abstractNum>
  <w:abstractNum w:abstractNumId="34" w15:restartNumberingAfterBreak="0">
    <w:nsid w:val="515E9A7B"/>
    <w:multiLevelType w:val="hybridMultilevel"/>
    <w:tmpl w:val="75D03E48"/>
    <w:lvl w:ilvl="0" w:tplc="CBC28F24">
      <w:start w:val="1"/>
      <w:numFmt w:val="bullet"/>
      <w:lvlText w:val=""/>
      <w:lvlJc w:val="left"/>
      <w:pPr>
        <w:ind w:left="720" w:hanging="360"/>
      </w:pPr>
      <w:rPr>
        <w:rFonts w:ascii="Symbol" w:hAnsi="Symbol" w:hint="default"/>
      </w:rPr>
    </w:lvl>
    <w:lvl w:ilvl="1" w:tplc="ECD664B6">
      <w:start w:val="1"/>
      <w:numFmt w:val="bullet"/>
      <w:lvlText w:val="o"/>
      <w:lvlJc w:val="left"/>
      <w:pPr>
        <w:ind w:left="1440" w:hanging="360"/>
      </w:pPr>
      <w:rPr>
        <w:rFonts w:ascii="&quot;Courier New&quot;" w:hAnsi="&quot;Courier New&quot;" w:hint="default"/>
      </w:rPr>
    </w:lvl>
    <w:lvl w:ilvl="2" w:tplc="286654E8">
      <w:start w:val="1"/>
      <w:numFmt w:val="bullet"/>
      <w:lvlText w:val=""/>
      <w:lvlJc w:val="left"/>
      <w:pPr>
        <w:ind w:left="2160" w:hanging="360"/>
      </w:pPr>
      <w:rPr>
        <w:rFonts w:ascii="Wingdings" w:hAnsi="Wingdings" w:hint="default"/>
      </w:rPr>
    </w:lvl>
    <w:lvl w:ilvl="3" w:tplc="CF4ABE4E">
      <w:start w:val="1"/>
      <w:numFmt w:val="bullet"/>
      <w:lvlText w:val=""/>
      <w:lvlJc w:val="left"/>
      <w:pPr>
        <w:ind w:left="2880" w:hanging="360"/>
      </w:pPr>
      <w:rPr>
        <w:rFonts w:ascii="Symbol" w:hAnsi="Symbol" w:hint="default"/>
      </w:rPr>
    </w:lvl>
    <w:lvl w:ilvl="4" w:tplc="3D401572">
      <w:start w:val="1"/>
      <w:numFmt w:val="bullet"/>
      <w:lvlText w:val="o"/>
      <w:lvlJc w:val="left"/>
      <w:pPr>
        <w:ind w:left="3600" w:hanging="360"/>
      </w:pPr>
      <w:rPr>
        <w:rFonts w:ascii="Courier New" w:hAnsi="Courier New" w:hint="default"/>
      </w:rPr>
    </w:lvl>
    <w:lvl w:ilvl="5" w:tplc="FD38EEE4">
      <w:start w:val="1"/>
      <w:numFmt w:val="bullet"/>
      <w:lvlText w:val=""/>
      <w:lvlJc w:val="left"/>
      <w:pPr>
        <w:ind w:left="4320" w:hanging="360"/>
      </w:pPr>
      <w:rPr>
        <w:rFonts w:ascii="Wingdings" w:hAnsi="Wingdings" w:hint="default"/>
      </w:rPr>
    </w:lvl>
    <w:lvl w:ilvl="6" w:tplc="5E8A6FC6">
      <w:start w:val="1"/>
      <w:numFmt w:val="bullet"/>
      <w:lvlText w:val=""/>
      <w:lvlJc w:val="left"/>
      <w:pPr>
        <w:ind w:left="5040" w:hanging="360"/>
      </w:pPr>
      <w:rPr>
        <w:rFonts w:ascii="Symbol" w:hAnsi="Symbol" w:hint="default"/>
      </w:rPr>
    </w:lvl>
    <w:lvl w:ilvl="7" w:tplc="81EA7A32">
      <w:start w:val="1"/>
      <w:numFmt w:val="bullet"/>
      <w:lvlText w:val="o"/>
      <w:lvlJc w:val="left"/>
      <w:pPr>
        <w:ind w:left="5760" w:hanging="360"/>
      </w:pPr>
      <w:rPr>
        <w:rFonts w:ascii="Courier New" w:hAnsi="Courier New" w:hint="default"/>
      </w:rPr>
    </w:lvl>
    <w:lvl w:ilvl="8" w:tplc="42365C94">
      <w:start w:val="1"/>
      <w:numFmt w:val="bullet"/>
      <w:lvlText w:val=""/>
      <w:lvlJc w:val="left"/>
      <w:pPr>
        <w:ind w:left="6480" w:hanging="360"/>
      </w:pPr>
      <w:rPr>
        <w:rFonts w:ascii="Wingdings" w:hAnsi="Wingdings" w:hint="default"/>
      </w:rPr>
    </w:lvl>
  </w:abstractNum>
  <w:abstractNum w:abstractNumId="35" w15:restartNumberingAfterBreak="0">
    <w:nsid w:val="51B72B5F"/>
    <w:multiLevelType w:val="hybridMultilevel"/>
    <w:tmpl w:val="E578AE9C"/>
    <w:lvl w:ilvl="0" w:tplc="2FA07E1C">
      <w:start w:val="1"/>
      <w:numFmt w:val="decimal"/>
      <w:pStyle w:val="Numerowaniepoz1"/>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2F5CC6"/>
    <w:multiLevelType w:val="hybridMultilevel"/>
    <w:tmpl w:val="F6162F80"/>
    <w:lvl w:ilvl="0" w:tplc="B4E680A4">
      <w:start w:val="1"/>
      <w:numFmt w:val="decimal"/>
      <w:lvlText w:val="%1."/>
      <w:lvlJc w:val="left"/>
      <w:pPr>
        <w:ind w:left="1065" w:hanging="705"/>
      </w:pPr>
      <w:rPr>
        <w:rFonts w:hint="default"/>
      </w:rPr>
    </w:lvl>
    <w:lvl w:ilvl="1" w:tplc="C39A8B74">
      <w:start w:val="1"/>
      <w:numFmt w:val="bullet"/>
      <w:lvlText w:val="•"/>
      <w:lvlJc w:val="left"/>
      <w:pPr>
        <w:ind w:left="1785" w:hanging="705"/>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A31DA3"/>
    <w:multiLevelType w:val="hybridMultilevel"/>
    <w:tmpl w:val="F6E2F4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EF5E1A"/>
    <w:multiLevelType w:val="hybridMultilevel"/>
    <w:tmpl w:val="8640C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B1789B1"/>
    <w:multiLevelType w:val="hybridMultilevel"/>
    <w:tmpl w:val="E8DE4036"/>
    <w:lvl w:ilvl="0" w:tplc="BD669DA8">
      <w:start w:val="6"/>
      <w:numFmt w:val="decimal"/>
      <w:lvlText w:val="%1."/>
      <w:lvlJc w:val="left"/>
      <w:pPr>
        <w:ind w:left="720" w:hanging="360"/>
      </w:pPr>
    </w:lvl>
    <w:lvl w:ilvl="1" w:tplc="DCEA7E60">
      <w:start w:val="1"/>
      <w:numFmt w:val="lowerLetter"/>
      <w:lvlText w:val="%2."/>
      <w:lvlJc w:val="left"/>
      <w:pPr>
        <w:ind w:left="1440" w:hanging="360"/>
      </w:pPr>
    </w:lvl>
    <w:lvl w:ilvl="2" w:tplc="CE4E2F22">
      <w:start w:val="1"/>
      <w:numFmt w:val="lowerRoman"/>
      <w:lvlText w:val="%3."/>
      <w:lvlJc w:val="right"/>
      <w:pPr>
        <w:ind w:left="2160" w:hanging="180"/>
      </w:pPr>
    </w:lvl>
    <w:lvl w:ilvl="3" w:tplc="B5CAAFD0">
      <w:start w:val="1"/>
      <w:numFmt w:val="decimal"/>
      <w:lvlText w:val="%4."/>
      <w:lvlJc w:val="left"/>
      <w:pPr>
        <w:ind w:left="2880" w:hanging="360"/>
      </w:pPr>
    </w:lvl>
    <w:lvl w:ilvl="4" w:tplc="4CD01970">
      <w:start w:val="1"/>
      <w:numFmt w:val="lowerLetter"/>
      <w:lvlText w:val="%5."/>
      <w:lvlJc w:val="left"/>
      <w:pPr>
        <w:ind w:left="3600" w:hanging="360"/>
      </w:pPr>
    </w:lvl>
    <w:lvl w:ilvl="5" w:tplc="408209C4">
      <w:start w:val="1"/>
      <w:numFmt w:val="lowerRoman"/>
      <w:lvlText w:val="%6."/>
      <w:lvlJc w:val="right"/>
      <w:pPr>
        <w:ind w:left="4320" w:hanging="180"/>
      </w:pPr>
    </w:lvl>
    <w:lvl w:ilvl="6" w:tplc="EADCB298">
      <w:start w:val="1"/>
      <w:numFmt w:val="decimal"/>
      <w:lvlText w:val="%7."/>
      <w:lvlJc w:val="left"/>
      <w:pPr>
        <w:ind w:left="5040" w:hanging="360"/>
      </w:pPr>
    </w:lvl>
    <w:lvl w:ilvl="7" w:tplc="E408C814">
      <w:start w:val="1"/>
      <w:numFmt w:val="lowerLetter"/>
      <w:lvlText w:val="%8."/>
      <w:lvlJc w:val="left"/>
      <w:pPr>
        <w:ind w:left="5760" w:hanging="360"/>
      </w:pPr>
    </w:lvl>
    <w:lvl w:ilvl="8" w:tplc="6584E74A">
      <w:start w:val="1"/>
      <w:numFmt w:val="lowerRoman"/>
      <w:lvlText w:val="%9."/>
      <w:lvlJc w:val="right"/>
      <w:pPr>
        <w:ind w:left="6480" w:hanging="180"/>
      </w:pPr>
    </w:lvl>
  </w:abstractNum>
  <w:abstractNum w:abstractNumId="40" w15:restartNumberingAfterBreak="0">
    <w:nsid w:val="5F0352D0"/>
    <w:multiLevelType w:val="hybridMultilevel"/>
    <w:tmpl w:val="E328F90C"/>
    <w:lvl w:ilvl="0" w:tplc="0922AC40">
      <w:start w:val="1"/>
      <w:numFmt w:val="bullet"/>
      <w:pStyle w:val="Punktowaniepoz3"/>
      <w:lvlText w:val=""/>
      <w:lvlJc w:val="left"/>
      <w:pPr>
        <w:ind w:left="2308" w:hanging="360"/>
      </w:pPr>
      <w:rPr>
        <w:rFonts w:ascii="Symbol" w:hAnsi="Symbol" w:hint="default"/>
      </w:rPr>
    </w:lvl>
    <w:lvl w:ilvl="1" w:tplc="04150003">
      <w:start w:val="1"/>
      <w:numFmt w:val="bullet"/>
      <w:lvlText w:val="o"/>
      <w:lvlJc w:val="left"/>
      <w:pPr>
        <w:ind w:left="3028" w:hanging="360"/>
      </w:pPr>
      <w:rPr>
        <w:rFonts w:ascii="Courier New" w:hAnsi="Courier New" w:cs="Courier New" w:hint="default"/>
      </w:rPr>
    </w:lvl>
    <w:lvl w:ilvl="2" w:tplc="04150005">
      <w:start w:val="1"/>
      <w:numFmt w:val="bullet"/>
      <w:lvlText w:val=""/>
      <w:lvlJc w:val="left"/>
      <w:pPr>
        <w:ind w:left="3748" w:hanging="360"/>
      </w:pPr>
      <w:rPr>
        <w:rFonts w:ascii="Wingdings" w:hAnsi="Wingdings" w:hint="default"/>
      </w:rPr>
    </w:lvl>
    <w:lvl w:ilvl="3" w:tplc="04150001" w:tentative="1">
      <w:start w:val="1"/>
      <w:numFmt w:val="bullet"/>
      <w:lvlText w:val=""/>
      <w:lvlJc w:val="left"/>
      <w:pPr>
        <w:ind w:left="4468" w:hanging="360"/>
      </w:pPr>
      <w:rPr>
        <w:rFonts w:ascii="Symbol" w:hAnsi="Symbol" w:hint="default"/>
      </w:rPr>
    </w:lvl>
    <w:lvl w:ilvl="4" w:tplc="04150003" w:tentative="1">
      <w:start w:val="1"/>
      <w:numFmt w:val="bullet"/>
      <w:lvlText w:val="o"/>
      <w:lvlJc w:val="left"/>
      <w:pPr>
        <w:ind w:left="5188" w:hanging="360"/>
      </w:pPr>
      <w:rPr>
        <w:rFonts w:ascii="Courier New" w:hAnsi="Courier New" w:cs="Courier New" w:hint="default"/>
      </w:rPr>
    </w:lvl>
    <w:lvl w:ilvl="5" w:tplc="04150005" w:tentative="1">
      <w:start w:val="1"/>
      <w:numFmt w:val="bullet"/>
      <w:lvlText w:val=""/>
      <w:lvlJc w:val="left"/>
      <w:pPr>
        <w:ind w:left="5908" w:hanging="360"/>
      </w:pPr>
      <w:rPr>
        <w:rFonts w:ascii="Wingdings" w:hAnsi="Wingdings" w:hint="default"/>
      </w:rPr>
    </w:lvl>
    <w:lvl w:ilvl="6" w:tplc="04150001" w:tentative="1">
      <w:start w:val="1"/>
      <w:numFmt w:val="bullet"/>
      <w:lvlText w:val=""/>
      <w:lvlJc w:val="left"/>
      <w:pPr>
        <w:ind w:left="6628" w:hanging="360"/>
      </w:pPr>
      <w:rPr>
        <w:rFonts w:ascii="Symbol" w:hAnsi="Symbol" w:hint="default"/>
      </w:rPr>
    </w:lvl>
    <w:lvl w:ilvl="7" w:tplc="04150003" w:tentative="1">
      <w:start w:val="1"/>
      <w:numFmt w:val="bullet"/>
      <w:lvlText w:val="o"/>
      <w:lvlJc w:val="left"/>
      <w:pPr>
        <w:ind w:left="7348" w:hanging="360"/>
      </w:pPr>
      <w:rPr>
        <w:rFonts w:ascii="Courier New" w:hAnsi="Courier New" w:cs="Courier New" w:hint="default"/>
      </w:rPr>
    </w:lvl>
    <w:lvl w:ilvl="8" w:tplc="04150005" w:tentative="1">
      <w:start w:val="1"/>
      <w:numFmt w:val="bullet"/>
      <w:lvlText w:val=""/>
      <w:lvlJc w:val="left"/>
      <w:pPr>
        <w:ind w:left="8068" w:hanging="360"/>
      </w:pPr>
      <w:rPr>
        <w:rFonts w:ascii="Wingdings" w:hAnsi="Wingdings" w:hint="default"/>
      </w:rPr>
    </w:lvl>
  </w:abstractNum>
  <w:abstractNum w:abstractNumId="41" w15:restartNumberingAfterBreak="0">
    <w:nsid w:val="63C13726"/>
    <w:multiLevelType w:val="multilevel"/>
    <w:tmpl w:val="3C866F3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51827AE"/>
    <w:multiLevelType w:val="hybridMultilevel"/>
    <w:tmpl w:val="50C294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64F33D3"/>
    <w:multiLevelType w:val="hybridMultilevel"/>
    <w:tmpl w:val="65A86586"/>
    <w:lvl w:ilvl="0" w:tplc="347CEBFC">
      <w:start w:val="1"/>
      <w:numFmt w:val="bullet"/>
      <w:pStyle w:val="Punktowaniepoz2"/>
      <w:lvlText w:val="o"/>
      <w:lvlJc w:val="left"/>
      <w:pPr>
        <w:ind w:left="3240" w:hanging="360"/>
      </w:pPr>
      <w:rPr>
        <w:rFonts w:ascii="Courier New" w:hAnsi="Courier New" w:cs="Courier New"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44" w15:restartNumberingAfterBreak="0">
    <w:nsid w:val="6B3218C5"/>
    <w:multiLevelType w:val="hybridMultilevel"/>
    <w:tmpl w:val="C43CAA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2183E46"/>
    <w:multiLevelType w:val="hybridMultilevel"/>
    <w:tmpl w:val="7F2091E6"/>
    <w:lvl w:ilvl="0" w:tplc="CD40CACA">
      <w:start w:val="5"/>
      <w:numFmt w:val="decimal"/>
      <w:lvlText w:val="%1."/>
      <w:lvlJc w:val="left"/>
      <w:pPr>
        <w:ind w:left="720" w:hanging="360"/>
      </w:pPr>
    </w:lvl>
    <w:lvl w:ilvl="1" w:tplc="3294E43E">
      <w:start w:val="1"/>
      <w:numFmt w:val="lowerLetter"/>
      <w:lvlText w:val="%2."/>
      <w:lvlJc w:val="left"/>
      <w:pPr>
        <w:ind w:left="1440" w:hanging="360"/>
      </w:pPr>
    </w:lvl>
    <w:lvl w:ilvl="2" w:tplc="B4CECCF0">
      <w:start w:val="1"/>
      <w:numFmt w:val="lowerRoman"/>
      <w:lvlText w:val="%3."/>
      <w:lvlJc w:val="right"/>
      <w:pPr>
        <w:ind w:left="2160" w:hanging="180"/>
      </w:pPr>
    </w:lvl>
    <w:lvl w:ilvl="3" w:tplc="8C040864">
      <w:start w:val="1"/>
      <w:numFmt w:val="decimal"/>
      <w:lvlText w:val="%4."/>
      <w:lvlJc w:val="left"/>
      <w:pPr>
        <w:ind w:left="2880" w:hanging="360"/>
      </w:pPr>
    </w:lvl>
    <w:lvl w:ilvl="4" w:tplc="3AEA896A">
      <w:start w:val="1"/>
      <w:numFmt w:val="lowerLetter"/>
      <w:lvlText w:val="%5."/>
      <w:lvlJc w:val="left"/>
      <w:pPr>
        <w:ind w:left="3600" w:hanging="360"/>
      </w:pPr>
    </w:lvl>
    <w:lvl w:ilvl="5" w:tplc="3AA2EA54">
      <w:start w:val="1"/>
      <w:numFmt w:val="lowerRoman"/>
      <w:lvlText w:val="%6."/>
      <w:lvlJc w:val="right"/>
      <w:pPr>
        <w:ind w:left="4320" w:hanging="180"/>
      </w:pPr>
    </w:lvl>
    <w:lvl w:ilvl="6" w:tplc="2EFA85BE">
      <w:start w:val="1"/>
      <w:numFmt w:val="decimal"/>
      <w:lvlText w:val="%7."/>
      <w:lvlJc w:val="left"/>
      <w:pPr>
        <w:ind w:left="5040" w:hanging="360"/>
      </w:pPr>
    </w:lvl>
    <w:lvl w:ilvl="7" w:tplc="62303314">
      <w:start w:val="1"/>
      <w:numFmt w:val="lowerLetter"/>
      <w:lvlText w:val="%8."/>
      <w:lvlJc w:val="left"/>
      <w:pPr>
        <w:ind w:left="5760" w:hanging="360"/>
      </w:pPr>
    </w:lvl>
    <w:lvl w:ilvl="8" w:tplc="DD5EE86A">
      <w:start w:val="1"/>
      <w:numFmt w:val="lowerRoman"/>
      <w:lvlText w:val="%9."/>
      <w:lvlJc w:val="right"/>
      <w:pPr>
        <w:ind w:left="6480" w:hanging="180"/>
      </w:pPr>
    </w:lvl>
  </w:abstractNum>
  <w:abstractNum w:abstractNumId="46" w15:restartNumberingAfterBreak="0">
    <w:nsid w:val="74134DEF"/>
    <w:multiLevelType w:val="hybridMultilevel"/>
    <w:tmpl w:val="D4A8C982"/>
    <w:lvl w:ilvl="0" w:tplc="26C4A48C">
      <w:start w:val="4"/>
      <w:numFmt w:val="decimal"/>
      <w:lvlText w:val="%1."/>
      <w:lvlJc w:val="left"/>
      <w:pPr>
        <w:ind w:left="720" w:hanging="360"/>
      </w:pPr>
    </w:lvl>
    <w:lvl w:ilvl="1" w:tplc="FE26B72E">
      <w:start w:val="1"/>
      <w:numFmt w:val="lowerLetter"/>
      <w:lvlText w:val="%2."/>
      <w:lvlJc w:val="left"/>
      <w:pPr>
        <w:ind w:left="1440" w:hanging="360"/>
      </w:pPr>
    </w:lvl>
    <w:lvl w:ilvl="2" w:tplc="EB4670A6">
      <w:start w:val="1"/>
      <w:numFmt w:val="lowerRoman"/>
      <w:lvlText w:val="%3."/>
      <w:lvlJc w:val="right"/>
      <w:pPr>
        <w:ind w:left="2160" w:hanging="180"/>
      </w:pPr>
    </w:lvl>
    <w:lvl w:ilvl="3" w:tplc="2CA87BB8">
      <w:start w:val="1"/>
      <w:numFmt w:val="decimal"/>
      <w:lvlText w:val="%4."/>
      <w:lvlJc w:val="left"/>
      <w:pPr>
        <w:ind w:left="2880" w:hanging="360"/>
      </w:pPr>
    </w:lvl>
    <w:lvl w:ilvl="4" w:tplc="CFA2F108">
      <w:start w:val="1"/>
      <w:numFmt w:val="lowerLetter"/>
      <w:lvlText w:val="%5."/>
      <w:lvlJc w:val="left"/>
      <w:pPr>
        <w:ind w:left="3600" w:hanging="360"/>
      </w:pPr>
    </w:lvl>
    <w:lvl w:ilvl="5" w:tplc="5BD6AF88">
      <w:start w:val="1"/>
      <w:numFmt w:val="lowerRoman"/>
      <w:lvlText w:val="%6."/>
      <w:lvlJc w:val="right"/>
      <w:pPr>
        <w:ind w:left="4320" w:hanging="180"/>
      </w:pPr>
    </w:lvl>
    <w:lvl w:ilvl="6" w:tplc="9D3232F2">
      <w:start w:val="1"/>
      <w:numFmt w:val="decimal"/>
      <w:lvlText w:val="%7."/>
      <w:lvlJc w:val="left"/>
      <w:pPr>
        <w:ind w:left="5040" w:hanging="360"/>
      </w:pPr>
    </w:lvl>
    <w:lvl w:ilvl="7" w:tplc="EF24BB4E">
      <w:start w:val="1"/>
      <w:numFmt w:val="lowerLetter"/>
      <w:lvlText w:val="%8."/>
      <w:lvlJc w:val="left"/>
      <w:pPr>
        <w:ind w:left="5760" w:hanging="360"/>
      </w:pPr>
    </w:lvl>
    <w:lvl w:ilvl="8" w:tplc="287097AE">
      <w:start w:val="1"/>
      <w:numFmt w:val="lowerRoman"/>
      <w:lvlText w:val="%9."/>
      <w:lvlJc w:val="right"/>
      <w:pPr>
        <w:ind w:left="6480" w:hanging="180"/>
      </w:pPr>
    </w:lvl>
  </w:abstractNum>
  <w:abstractNum w:abstractNumId="47" w15:restartNumberingAfterBreak="0">
    <w:nsid w:val="757BC600"/>
    <w:multiLevelType w:val="hybridMultilevel"/>
    <w:tmpl w:val="CDB05A3E"/>
    <w:lvl w:ilvl="0" w:tplc="7C8A3E6C">
      <w:start w:val="2"/>
      <w:numFmt w:val="decimal"/>
      <w:lvlText w:val="%1."/>
      <w:lvlJc w:val="left"/>
      <w:pPr>
        <w:ind w:left="720" w:hanging="360"/>
      </w:pPr>
    </w:lvl>
    <w:lvl w:ilvl="1" w:tplc="05364694">
      <w:start w:val="1"/>
      <w:numFmt w:val="lowerLetter"/>
      <w:lvlText w:val="%2."/>
      <w:lvlJc w:val="left"/>
      <w:pPr>
        <w:ind w:left="1440" w:hanging="360"/>
      </w:pPr>
    </w:lvl>
    <w:lvl w:ilvl="2" w:tplc="25D83AF0">
      <w:start w:val="1"/>
      <w:numFmt w:val="lowerRoman"/>
      <w:lvlText w:val="%3."/>
      <w:lvlJc w:val="right"/>
      <w:pPr>
        <w:ind w:left="2160" w:hanging="180"/>
      </w:pPr>
    </w:lvl>
    <w:lvl w:ilvl="3" w:tplc="5E3EF4AE">
      <w:start w:val="1"/>
      <w:numFmt w:val="decimal"/>
      <w:lvlText w:val="%4."/>
      <w:lvlJc w:val="left"/>
      <w:pPr>
        <w:ind w:left="2880" w:hanging="360"/>
      </w:pPr>
    </w:lvl>
    <w:lvl w:ilvl="4" w:tplc="373A147E">
      <w:start w:val="1"/>
      <w:numFmt w:val="lowerLetter"/>
      <w:lvlText w:val="%5."/>
      <w:lvlJc w:val="left"/>
      <w:pPr>
        <w:ind w:left="3600" w:hanging="360"/>
      </w:pPr>
    </w:lvl>
    <w:lvl w:ilvl="5" w:tplc="62BC4EB0">
      <w:start w:val="1"/>
      <w:numFmt w:val="lowerRoman"/>
      <w:lvlText w:val="%6."/>
      <w:lvlJc w:val="right"/>
      <w:pPr>
        <w:ind w:left="4320" w:hanging="180"/>
      </w:pPr>
    </w:lvl>
    <w:lvl w:ilvl="6" w:tplc="22B86DAC">
      <w:start w:val="1"/>
      <w:numFmt w:val="decimal"/>
      <w:lvlText w:val="%7."/>
      <w:lvlJc w:val="left"/>
      <w:pPr>
        <w:ind w:left="5040" w:hanging="360"/>
      </w:pPr>
    </w:lvl>
    <w:lvl w:ilvl="7" w:tplc="D426506C">
      <w:start w:val="1"/>
      <w:numFmt w:val="lowerLetter"/>
      <w:lvlText w:val="%8."/>
      <w:lvlJc w:val="left"/>
      <w:pPr>
        <w:ind w:left="5760" w:hanging="360"/>
      </w:pPr>
    </w:lvl>
    <w:lvl w:ilvl="8" w:tplc="98545E5E">
      <w:start w:val="1"/>
      <w:numFmt w:val="lowerRoman"/>
      <w:lvlText w:val="%9."/>
      <w:lvlJc w:val="right"/>
      <w:pPr>
        <w:ind w:left="6480" w:hanging="180"/>
      </w:pPr>
    </w:lvl>
  </w:abstractNum>
  <w:abstractNum w:abstractNumId="48" w15:restartNumberingAfterBreak="0">
    <w:nsid w:val="77391E7C"/>
    <w:multiLevelType w:val="hybridMultilevel"/>
    <w:tmpl w:val="8104E3B8"/>
    <w:lvl w:ilvl="0" w:tplc="A8F081DA">
      <w:start w:val="1"/>
      <w:numFmt w:val="bullet"/>
      <w:lvlText w:val="·"/>
      <w:lvlJc w:val="left"/>
      <w:pPr>
        <w:ind w:left="720" w:hanging="360"/>
      </w:pPr>
      <w:rPr>
        <w:rFonts w:ascii="Symbol" w:hAnsi="Symbol" w:hint="default"/>
      </w:rPr>
    </w:lvl>
    <w:lvl w:ilvl="1" w:tplc="00A8A58E">
      <w:start w:val="1"/>
      <w:numFmt w:val="bullet"/>
      <w:lvlText w:val="o"/>
      <w:lvlJc w:val="left"/>
      <w:pPr>
        <w:ind w:left="1440" w:hanging="360"/>
      </w:pPr>
      <w:rPr>
        <w:rFonts w:ascii="Courier New" w:hAnsi="Courier New" w:hint="default"/>
      </w:rPr>
    </w:lvl>
    <w:lvl w:ilvl="2" w:tplc="EC7283EA">
      <w:start w:val="1"/>
      <w:numFmt w:val="bullet"/>
      <w:lvlText w:val=""/>
      <w:lvlJc w:val="left"/>
      <w:pPr>
        <w:ind w:left="2160" w:hanging="360"/>
      </w:pPr>
      <w:rPr>
        <w:rFonts w:ascii="Wingdings" w:hAnsi="Wingdings" w:hint="default"/>
      </w:rPr>
    </w:lvl>
    <w:lvl w:ilvl="3" w:tplc="496E913C">
      <w:start w:val="1"/>
      <w:numFmt w:val="bullet"/>
      <w:lvlText w:val=""/>
      <w:lvlJc w:val="left"/>
      <w:pPr>
        <w:ind w:left="2880" w:hanging="360"/>
      </w:pPr>
      <w:rPr>
        <w:rFonts w:ascii="Symbol" w:hAnsi="Symbol" w:hint="default"/>
      </w:rPr>
    </w:lvl>
    <w:lvl w:ilvl="4" w:tplc="34446B5E">
      <w:start w:val="1"/>
      <w:numFmt w:val="bullet"/>
      <w:lvlText w:val="o"/>
      <w:lvlJc w:val="left"/>
      <w:pPr>
        <w:ind w:left="3600" w:hanging="360"/>
      </w:pPr>
      <w:rPr>
        <w:rFonts w:ascii="Courier New" w:hAnsi="Courier New" w:hint="default"/>
      </w:rPr>
    </w:lvl>
    <w:lvl w:ilvl="5" w:tplc="7A988932">
      <w:start w:val="1"/>
      <w:numFmt w:val="bullet"/>
      <w:lvlText w:val=""/>
      <w:lvlJc w:val="left"/>
      <w:pPr>
        <w:ind w:left="4320" w:hanging="360"/>
      </w:pPr>
      <w:rPr>
        <w:rFonts w:ascii="Wingdings" w:hAnsi="Wingdings" w:hint="default"/>
      </w:rPr>
    </w:lvl>
    <w:lvl w:ilvl="6" w:tplc="CDD619FE">
      <w:start w:val="1"/>
      <w:numFmt w:val="bullet"/>
      <w:lvlText w:val=""/>
      <w:lvlJc w:val="left"/>
      <w:pPr>
        <w:ind w:left="5040" w:hanging="360"/>
      </w:pPr>
      <w:rPr>
        <w:rFonts w:ascii="Symbol" w:hAnsi="Symbol" w:hint="default"/>
      </w:rPr>
    </w:lvl>
    <w:lvl w:ilvl="7" w:tplc="7E840666">
      <w:start w:val="1"/>
      <w:numFmt w:val="bullet"/>
      <w:lvlText w:val="o"/>
      <w:lvlJc w:val="left"/>
      <w:pPr>
        <w:ind w:left="5760" w:hanging="360"/>
      </w:pPr>
      <w:rPr>
        <w:rFonts w:ascii="Courier New" w:hAnsi="Courier New" w:hint="default"/>
      </w:rPr>
    </w:lvl>
    <w:lvl w:ilvl="8" w:tplc="B452512A">
      <w:start w:val="1"/>
      <w:numFmt w:val="bullet"/>
      <w:lvlText w:val=""/>
      <w:lvlJc w:val="left"/>
      <w:pPr>
        <w:ind w:left="6480" w:hanging="360"/>
      </w:pPr>
      <w:rPr>
        <w:rFonts w:ascii="Wingdings" w:hAnsi="Wingdings" w:hint="default"/>
      </w:rPr>
    </w:lvl>
  </w:abstractNum>
  <w:abstractNum w:abstractNumId="49" w15:restartNumberingAfterBreak="0">
    <w:nsid w:val="78355493"/>
    <w:multiLevelType w:val="hybridMultilevel"/>
    <w:tmpl w:val="50C294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45"/>
  </w:num>
  <w:num w:numId="3">
    <w:abstractNumId w:val="46"/>
  </w:num>
  <w:num w:numId="4">
    <w:abstractNumId w:val="3"/>
  </w:num>
  <w:num w:numId="5">
    <w:abstractNumId w:val="47"/>
  </w:num>
  <w:num w:numId="6">
    <w:abstractNumId w:val="12"/>
  </w:num>
  <w:num w:numId="7">
    <w:abstractNumId w:val="8"/>
  </w:num>
  <w:num w:numId="8">
    <w:abstractNumId w:val="29"/>
  </w:num>
  <w:num w:numId="9">
    <w:abstractNumId w:val="31"/>
  </w:num>
  <w:num w:numId="10">
    <w:abstractNumId w:val="7"/>
  </w:num>
  <w:num w:numId="11">
    <w:abstractNumId w:val="26"/>
  </w:num>
  <w:num w:numId="12">
    <w:abstractNumId w:val="28"/>
  </w:num>
  <w:num w:numId="13">
    <w:abstractNumId w:val="34"/>
  </w:num>
  <w:num w:numId="14">
    <w:abstractNumId w:val="21"/>
  </w:num>
  <w:num w:numId="15">
    <w:abstractNumId w:val="33"/>
  </w:num>
  <w:num w:numId="16">
    <w:abstractNumId w:val="48"/>
  </w:num>
  <w:num w:numId="17">
    <w:abstractNumId w:val="0"/>
  </w:num>
  <w:num w:numId="18">
    <w:abstractNumId w:val="18"/>
  </w:num>
  <w:num w:numId="19">
    <w:abstractNumId w:val="20"/>
  </w:num>
  <w:num w:numId="20">
    <w:abstractNumId w:val="35"/>
  </w:num>
  <w:num w:numId="21">
    <w:abstractNumId w:val="20"/>
  </w:num>
  <w:num w:numId="22">
    <w:abstractNumId w:val="41"/>
  </w:num>
  <w:num w:numId="23">
    <w:abstractNumId w:val="17"/>
  </w:num>
  <w:num w:numId="24">
    <w:abstractNumId w:val="43"/>
  </w:num>
  <w:num w:numId="25">
    <w:abstractNumId w:val="40"/>
  </w:num>
  <w:num w:numId="26">
    <w:abstractNumId w:val="23"/>
  </w:num>
  <w:num w:numId="27">
    <w:abstractNumId w:val="16"/>
  </w:num>
  <w:num w:numId="28">
    <w:abstractNumId w:val="30"/>
  </w:num>
  <w:num w:numId="29">
    <w:abstractNumId w:val="4"/>
  </w:num>
  <w:num w:numId="30">
    <w:abstractNumId w:val="2"/>
  </w:num>
  <w:num w:numId="31">
    <w:abstractNumId w:val="10"/>
  </w:num>
  <w:num w:numId="32">
    <w:abstractNumId w:val="5"/>
  </w:num>
  <w:num w:numId="33">
    <w:abstractNumId w:val="38"/>
  </w:num>
  <w:num w:numId="34">
    <w:abstractNumId w:val="6"/>
  </w:num>
  <w:num w:numId="35">
    <w:abstractNumId w:val="9"/>
  </w:num>
  <w:num w:numId="36">
    <w:abstractNumId w:val="44"/>
  </w:num>
  <w:num w:numId="37">
    <w:abstractNumId w:val="19"/>
  </w:num>
  <w:num w:numId="38">
    <w:abstractNumId w:val="15"/>
  </w:num>
  <w:num w:numId="39">
    <w:abstractNumId w:val="13"/>
  </w:num>
  <w:num w:numId="40">
    <w:abstractNumId w:val="22"/>
  </w:num>
  <w:num w:numId="41">
    <w:abstractNumId w:val="36"/>
  </w:num>
  <w:num w:numId="42">
    <w:abstractNumId w:val="11"/>
  </w:num>
  <w:num w:numId="43">
    <w:abstractNumId w:val="1"/>
  </w:num>
  <w:num w:numId="44">
    <w:abstractNumId w:val="24"/>
  </w:num>
  <w:num w:numId="45">
    <w:abstractNumId w:val="32"/>
  </w:num>
  <w:num w:numId="46">
    <w:abstractNumId w:val="27"/>
  </w:num>
  <w:num w:numId="47">
    <w:abstractNumId w:val="25"/>
  </w:num>
  <w:num w:numId="48">
    <w:abstractNumId w:val="37"/>
  </w:num>
  <w:num w:numId="49">
    <w:abstractNumId w:val="42"/>
  </w:num>
  <w:num w:numId="50">
    <w:abstractNumId w:val="14"/>
  </w:num>
  <w:num w:numId="51">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pl-PL" w:vendorID="12" w:dllVersion="512" w:checkStyle="1"/>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CAF"/>
    <w:rsid w:val="0000041D"/>
    <w:rsid w:val="00002D01"/>
    <w:rsid w:val="0000340A"/>
    <w:rsid w:val="00003FFE"/>
    <w:rsid w:val="00004614"/>
    <w:rsid w:val="00004DA2"/>
    <w:rsid w:val="00005D9C"/>
    <w:rsid w:val="00007944"/>
    <w:rsid w:val="00013659"/>
    <w:rsid w:val="00013C87"/>
    <w:rsid w:val="0001441E"/>
    <w:rsid w:val="0001492F"/>
    <w:rsid w:val="00014FD7"/>
    <w:rsid w:val="00015863"/>
    <w:rsid w:val="000161B2"/>
    <w:rsid w:val="000161F9"/>
    <w:rsid w:val="000203B3"/>
    <w:rsid w:val="0002099F"/>
    <w:rsid w:val="000227A6"/>
    <w:rsid w:val="0002289E"/>
    <w:rsid w:val="000235FA"/>
    <w:rsid w:val="00025E63"/>
    <w:rsid w:val="000261F7"/>
    <w:rsid w:val="000306E6"/>
    <w:rsid w:val="000330EB"/>
    <w:rsid w:val="0003534A"/>
    <w:rsid w:val="00042726"/>
    <w:rsid w:val="00042F80"/>
    <w:rsid w:val="00045F1F"/>
    <w:rsid w:val="0005212B"/>
    <w:rsid w:val="000531A8"/>
    <w:rsid w:val="000531B8"/>
    <w:rsid w:val="00060040"/>
    <w:rsid w:val="00061CD8"/>
    <w:rsid w:val="00062F9B"/>
    <w:rsid w:val="000653A7"/>
    <w:rsid w:val="00067862"/>
    <w:rsid w:val="00071602"/>
    <w:rsid w:val="00073888"/>
    <w:rsid w:val="00080BEE"/>
    <w:rsid w:val="000837F1"/>
    <w:rsid w:val="0008429F"/>
    <w:rsid w:val="00092019"/>
    <w:rsid w:val="00092169"/>
    <w:rsid w:val="00095A82"/>
    <w:rsid w:val="00097618"/>
    <w:rsid w:val="000A11D7"/>
    <w:rsid w:val="000A23F0"/>
    <w:rsid w:val="000A3366"/>
    <w:rsid w:val="000A3890"/>
    <w:rsid w:val="000A4245"/>
    <w:rsid w:val="000A4BBD"/>
    <w:rsid w:val="000A5FE2"/>
    <w:rsid w:val="000A6329"/>
    <w:rsid w:val="000B01D6"/>
    <w:rsid w:val="000B0772"/>
    <w:rsid w:val="000B21F0"/>
    <w:rsid w:val="000B3D47"/>
    <w:rsid w:val="000B4F32"/>
    <w:rsid w:val="000B5C16"/>
    <w:rsid w:val="000B60A5"/>
    <w:rsid w:val="000C4EDF"/>
    <w:rsid w:val="000D04AD"/>
    <w:rsid w:val="000D15D9"/>
    <w:rsid w:val="000D2A37"/>
    <w:rsid w:val="000D2B82"/>
    <w:rsid w:val="000D6D2F"/>
    <w:rsid w:val="000E2B08"/>
    <w:rsid w:val="000E3CAA"/>
    <w:rsid w:val="000E46A6"/>
    <w:rsid w:val="000E4954"/>
    <w:rsid w:val="000E5065"/>
    <w:rsid w:val="000E598A"/>
    <w:rsid w:val="000E737D"/>
    <w:rsid w:val="000E7E0B"/>
    <w:rsid w:val="000F09D5"/>
    <w:rsid w:val="000F358E"/>
    <w:rsid w:val="000F4412"/>
    <w:rsid w:val="000F6B61"/>
    <w:rsid w:val="001001AE"/>
    <w:rsid w:val="00100E70"/>
    <w:rsid w:val="001011AE"/>
    <w:rsid w:val="0010143E"/>
    <w:rsid w:val="001018EC"/>
    <w:rsid w:val="00101B79"/>
    <w:rsid w:val="00101F40"/>
    <w:rsid w:val="00107E06"/>
    <w:rsid w:val="001116C8"/>
    <w:rsid w:val="001119C4"/>
    <w:rsid w:val="001127C9"/>
    <w:rsid w:val="001142E4"/>
    <w:rsid w:val="001149DD"/>
    <w:rsid w:val="001209C8"/>
    <w:rsid w:val="00121B73"/>
    <w:rsid w:val="00121BE0"/>
    <w:rsid w:val="00121DA4"/>
    <w:rsid w:val="00121DF7"/>
    <w:rsid w:val="00122335"/>
    <w:rsid w:val="00123902"/>
    <w:rsid w:val="001240FD"/>
    <w:rsid w:val="00124D2A"/>
    <w:rsid w:val="00126516"/>
    <w:rsid w:val="00127527"/>
    <w:rsid w:val="00127AC6"/>
    <w:rsid w:val="001328D2"/>
    <w:rsid w:val="00134B07"/>
    <w:rsid w:val="00134C28"/>
    <w:rsid w:val="00134F8E"/>
    <w:rsid w:val="00135801"/>
    <w:rsid w:val="00142373"/>
    <w:rsid w:val="00142D18"/>
    <w:rsid w:val="00142F2A"/>
    <w:rsid w:val="00143C96"/>
    <w:rsid w:val="00143D1F"/>
    <w:rsid w:val="00144105"/>
    <w:rsid w:val="001452DB"/>
    <w:rsid w:val="00145F2B"/>
    <w:rsid w:val="00146224"/>
    <w:rsid w:val="00146256"/>
    <w:rsid w:val="00147F45"/>
    <w:rsid w:val="00151351"/>
    <w:rsid w:val="001515BA"/>
    <w:rsid w:val="00153EE4"/>
    <w:rsid w:val="00154A83"/>
    <w:rsid w:val="00156235"/>
    <w:rsid w:val="001563A6"/>
    <w:rsid w:val="00156A41"/>
    <w:rsid w:val="00157758"/>
    <w:rsid w:val="00161BA9"/>
    <w:rsid w:val="00163AE7"/>
    <w:rsid w:val="001642B3"/>
    <w:rsid w:val="00167AF1"/>
    <w:rsid w:val="00167BFF"/>
    <w:rsid w:val="00167E8B"/>
    <w:rsid w:val="0017125F"/>
    <w:rsid w:val="00174E9F"/>
    <w:rsid w:val="00175CB4"/>
    <w:rsid w:val="001771F9"/>
    <w:rsid w:val="00180226"/>
    <w:rsid w:val="00180E4C"/>
    <w:rsid w:val="00181F82"/>
    <w:rsid w:val="001833B6"/>
    <w:rsid w:val="0018543A"/>
    <w:rsid w:val="00186315"/>
    <w:rsid w:val="00190A34"/>
    <w:rsid w:val="00192B97"/>
    <w:rsid w:val="00193703"/>
    <w:rsid w:val="0019509D"/>
    <w:rsid w:val="00195873"/>
    <w:rsid w:val="001964B6"/>
    <w:rsid w:val="00197496"/>
    <w:rsid w:val="001A0E7D"/>
    <w:rsid w:val="001A5918"/>
    <w:rsid w:val="001A63CC"/>
    <w:rsid w:val="001A68CC"/>
    <w:rsid w:val="001A72F7"/>
    <w:rsid w:val="001B17BD"/>
    <w:rsid w:val="001B32C1"/>
    <w:rsid w:val="001B633D"/>
    <w:rsid w:val="001B7187"/>
    <w:rsid w:val="001C005C"/>
    <w:rsid w:val="001C2E14"/>
    <w:rsid w:val="001C310A"/>
    <w:rsid w:val="001C446D"/>
    <w:rsid w:val="001D12B6"/>
    <w:rsid w:val="001D18FF"/>
    <w:rsid w:val="001D1B72"/>
    <w:rsid w:val="001D2178"/>
    <w:rsid w:val="001D6132"/>
    <w:rsid w:val="001D6924"/>
    <w:rsid w:val="001D6D04"/>
    <w:rsid w:val="001E0247"/>
    <w:rsid w:val="001E16C3"/>
    <w:rsid w:val="001E7D95"/>
    <w:rsid w:val="001F005D"/>
    <w:rsid w:val="001F120E"/>
    <w:rsid w:val="001F2C1E"/>
    <w:rsid w:val="001F47B6"/>
    <w:rsid w:val="001F51E6"/>
    <w:rsid w:val="001F69E6"/>
    <w:rsid w:val="001F6F45"/>
    <w:rsid w:val="001F70CE"/>
    <w:rsid w:val="00207E4B"/>
    <w:rsid w:val="00213FB8"/>
    <w:rsid w:val="00214DA1"/>
    <w:rsid w:val="002152DF"/>
    <w:rsid w:val="00215F6E"/>
    <w:rsid w:val="00216713"/>
    <w:rsid w:val="00222DE4"/>
    <w:rsid w:val="00226C8D"/>
    <w:rsid w:val="00230C06"/>
    <w:rsid w:val="00230F0E"/>
    <w:rsid w:val="0023247C"/>
    <w:rsid w:val="002339D4"/>
    <w:rsid w:val="002359C6"/>
    <w:rsid w:val="002375BB"/>
    <w:rsid w:val="00241ED1"/>
    <w:rsid w:val="00243E30"/>
    <w:rsid w:val="00245210"/>
    <w:rsid w:val="00247E88"/>
    <w:rsid w:val="00251B48"/>
    <w:rsid w:val="002524BC"/>
    <w:rsid w:val="0025387B"/>
    <w:rsid w:val="0025424A"/>
    <w:rsid w:val="00254CE8"/>
    <w:rsid w:val="002606AE"/>
    <w:rsid w:val="00261D35"/>
    <w:rsid w:val="00261D45"/>
    <w:rsid w:val="002625C7"/>
    <w:rsid w:val="002645B6"/>
    <w:rsid w:val="00264BEC"/>
    <w:rsid w:val="002664EA"/>
    <w:rsid w:val="00266F6C"/>
    <w:rsid w:val="00270907"/>
    <w:rsid w:val="00271DBB"/>
    <w:rsid w:val="00273544"/>
    <w:rsid w:val="00277E6D"/>
    <w:rsid w:val="002807DB"/>
    <w:rsid w:val="00281D44"/>
    <w:rsid w:val="0028301F"/>
    <w:rsid w:val="002837CA"/>
    <w:rsid w:val="002839E4"/>
    <w:rsid w:val="00286416"/>
    <w:rsid w:val="002879CC"/>
    <w:rsid w:val="00287A5F"/>
    <w:rsid w:val="0029054F"/>
    <w:rsid w:val="00291971"/>
    <w:rsid w:val="00294A5E"/>
    <w:rsid w:val="00294D78"/>
    <w:rsid w:val="002A052E"/>
    <w:rsid w:val="002A079F"/>
    <w:rsid w:val="002A16BA"/>
    <w:rsid w:val="002A1C92"/>
    <w:rsid w:val="002A3FD3"/>
    <w:rsid w:val="002A5626"/>
    <w:rsid w:val="002A6C48"/>
    <w:rsid w:val="002A7950"/>
    <w:rsid w:val="002A7CD2"/>
    <w:rsid w:val="002B1E33"/>
    <w:rsid w:val="002C0016"/>
    <w:rsid w:val="002C2FEE"/>
    <w:rsid w:val="002C2FEF"/>
    <w:rsid w:val="002C391A"/>
    <w:rsid w:val="002C4601"/>
    <w:rsid w:val="002C4BD9"/>
    <w:rsid w:val="002C52B3"/>
    <w:rsid w:val="002C5D4F"/>
    <w:rsid w:val="002C7D30"/>
    <w:rsid w:val="002D0436"/>
    <w:rsid w:val="002D42DB"/>
    <w:rsid w:val="002D4680"/>
    <w:rsid w:val="002D6148"/>
    <w:rsid w:val="002D7D60"/>
    <w:rsid w:val="002E056D"/>
    <w:rsid w:val="002E2C02"/>
    <w:rsid w:val="002E3748"/>
    <w:rsid w:val="002E5463"/>
    <w:rsid w:val="002E550D"/>
    <w:rsid w:val="002E60CC"/>
    <w:rsid w:val="002E79BB"/>
    <w:rsid w:val="002F12B7"/>
    <w:rsid w:val="002F1A23"/>
    <w:rsid w:val="002F237A"/>
    <w:rsid w:val="002F3A90"/>
    <w:rsid w:val="002F43D7"/>
    <w:rsid w:val="002F572C"/>
    <w:rsid w:val="002F6171"/>
    <w:rsid w:val="002F75E5"/>
    <w:rsid w:val="002F77FE"/>
    <w:rsid w:val="002F7F9F"/>
    <w:rsid w:val="00301A77"/>
    <w:rsid w:val="003022FB"/>
    <w:rsid w:val="00305F48"/>
    <w:rsid w:val="00306104"/>
    <w:rsid w:val="0031155A"/>
    <w:rsid w:val="00312A8E"/>
    <w:rsid w:val="00313560"/>
    <w:rsid w:val="00313C78"/>
    <w:rsid w:val="00316D19"/>
    <w:rsid w:val="00317910"/>
    <w:rsid w:val="003216DF"/>
    <w:rsid w:val="00321B27"/>
    <w:rsid w:val="00322DA1"/>
    <w:rsid w:val="00323640"/>
    <w:rsid w:val="0032519F"/>
    <w:rsid w:val="00325C91"/>
    <w:rsid w:val="0032603B"/>
    <w:rsid w:val="00326151"/>
    <w:rsid w:val="00331101"/>
    <w:rsid w:val="00331283"/>
    <w:rsid w:val="00334997"/>
    <w:rsid w:val="00334C94"/>
    <w:rsid w:val="00335BAD"/>
    <w:rsid w:val="00336528"/>
    <w:rsid w:val="00336A3A"/>
    <w:rsid w:val="003373BE"/>
    <w:rsid w:val="00341F5F"/>
    <w:rsid w:val="00343A92"/>
    <w:rsid w:val="003445EA"/>
    <w:rsid w:val="00344742"/>
    <w:rsid w:val="00345541"/>
    <w:rsid w:val="003464AC"/>
    <w:rsid w:val="0034663F"/>
    <w:rsid w:val="0034724F"/>
    <w:rsid w:val="00352941"/>
    <w:rsid w:val="00352A7C"/>
    <w:rsid w:val="00355D5F"/>
    <w:rsid w:val="00356D5F"/>
    <w:rsid w:val="0035701C"/>
    <w:rsid w:val="00360AF0"/>
    <w:rsid w:val="0036147C"/>
    <w:rsid w:val="00361F6C"/>
    <w:rsid w:val="00363388"/>
    <w:rsid w:val="00363496"/>
    <w:rsid w:val="003638DA"/>
    <w:rsid w:val="00363B35"/>
    <w:rsid w:val="00364C40"/>
    <w:rsid w:val="0036525D"/>
    <w:rsid w:val="0036551D"/>
    <w:rsid w:val="00365F72"/>
    <w:rsid w:val="00366939"/>
    <w:rsid w:val="00370756"/>
    <w:rsid w:val="0037136F"/>
    <w:rsid w:val="00371CA9"/>
    <w:rsid w:val="00372584"/>
    <w:rsid w:val="003727EB"/>
    <w:rsid w:val="00374538"/>
    <w:rsid w:val="0037702C"/>
    <w:rsid w:val="003801A3"/>
    <w:rsid w:val="003805AA"/>
    <w:rsid w:val="003806CA"/>
    <w:rsid w:val="00382A89"/>
    <w:rsid w:val="00383A1E"/>
    <w:rsid w:val="00390C2A"/>
    <w:rsid w:val="00390C84"/>
    <w:rsid w:val="00391444"/>
    <w:rsid w:val="00392A96"/>
    <w:rsid w:val="00392FD3"/>
    <w:rsid w:val="00393DBA"/>
    <w:rsid w:val="00395645"/>
    <w:rsid w:val="003975EB"/>
    <w:rsid w:val="00397D6B"/>
    <w:rsid w:val="003A08FB"/>
    <w:rsid w:val="003A1530"/>
    <w:rsid w:val="003A2CE4"/>
    <w:rsid w:val="003A3552"/>
    <w:rsid w:val="003A376A"/>
    <w:rsid w:val="003A495F"/>
    <w:rsid w:val="003A7F9E"/>
    <w:rsid w:val="003B10F3"/>
    <w:rsid w:val="003B1D87"/>
    <w:rsid w:val="003B28FB"/>
    <w:rsid w:val="003B3FE9"/>
    <w:rsid w:val="003B5F15"/>
    <w:rsid w:val="003B628B"/>
    <w:rsid w:val="003B6539"/>
    <w:rsid w:val="003B6686"/>
    <w:rsid w:val="003B739A"/>
    <w:rsid w:val="003B76AF"/>
    <w:rsid w:val="003B7A6E"/>
    <w:rsid w:val="003C2AEB"/>
    <w:rsid w:val="003C2D55"/>
    <w:rsid w:val="003C425F"/>
    <w:rsid w:val="003C57E7"/>
    <w:rsid w:val="003C7753"/>
    <w:rsid w:val="003D0B3B"/>
    <w:rsid w:val="003D1639"/>
    <w:rsid w:val="003D2AC6"/>
    <w:rsid w:val="003D3895"/>
    <w:rsid w:val="003D427A"/>
    <w:rsid w:val="003D45EB"/>
    <w:rsid w:val="003D47FF"/>
    <w:rsid w:val="003D4DBE"/>
    <w:rsid w:val="003D6563"/>
    <w:rsid w:val="003E03F4"/>
    <w:rsid w:val="003E12C9"/>
    <w:rsid w:val="003E15EF"/>
    <w:rsid w:val="003E3501"/>
    <w:rsid w:val="003E52CF"/>
    <w:rsid w:val="003E5691"/>
    <w:rsid w:val="003E591F"/>
    <w:rsid w:val="003E6487"/>
    <w:rsid w:val="003F0703"/>
    <w:rsid w:val="003F0916"/>
    <w:rsid w:val="003F0C07"/>
    <w:rsid w:val="003F2697"/>
    <w:rsid w:val="003F2F4C"/>
    <w:rsid w:val="003F3AC5"/>
    <w:rsid w:val="003F3C77"/>
    <w:rsid w:val="003F3D05"/>
    <w:rsid w:val="003F457E"/>
    <w:rsid w:val="003F602E"/>
    <w:rsid w:val="004010FE"/>
    <w:rsid w:val="00402D8F"/>
    <w:rsid w:val="00403E1F"/>
    <w:rsid w:val="00404771"/>
    <w:rsid w:val="004057C4"/>
    <w:rsid w:val="0040615C"/>
    <w:rsid w:val="0041064E"/>
    <w:rsid w:val="00412BBB"/>
    <w:rsid w:val="00413573"/>
    <w:rsid w:val="00414309"/>
    <w:rsid w:val="0041506C"/>
    <w:rsid w:val="00416BBF"/>
    <w:rsid w:val="00416CBE"/>
    <w:rsid w:val="004207CF"/>
    <w:rsid w:val="00420AA0"/>
    <w:rsid w:val="0042209A"/>
    <w:rsid w:val="00424400"/>
    <w:rsid w:val="00425E74"/>
    <w:rsid w:val="00426479"/>
    <w:rsid w:val="004269EF"/>
    <w:rsid w:val="0043029B"/>
    <w:rsid w:val="00430FD5"/>
    <w:rsid w:val="00432C41"/>
    <w:rsid w:val="004347F1"/>
    <w:rsid w:val="00434FD2"/>
    <w:rsid w:val="004370AF"/>
    <w:rsid w:val="004408F2"/>
    <w:rsid w:val="00440C21"/>
    <w:rsid w:val="00440E64"/>
    <w:rsid w:val="0044141A"/>
    <w:rsid w:val="00442A7F"/>
    <w:rsid w:val="00442B41"/>
    <w:rsid w:val="004441DD"/>
    <w:rsid w:val="004457F9"/>
    <w:rsid w:val="00446638"/>
    <w:rsid w:val="00451803"/>
    <w:rsid w:val="00452130"/>
    <w:rsid w:val="00453549"/>
    <w:rsid w:val="004547D1"/>
    <w:rsid w:val="00455426"/>
    <w:rsid w:val="00457692"/>
    <w:rsid w:val="0045786C"/>
    <w:rsid w:val="0046017C"/>
    <w:rsid w:val="0046089D"/>
    <w:rsid w:val="00460996"/>
    <w:rsid w:val="00461639"/>
    <w:rsid w:val="00461E46"/>
    <w:rsid w:val="00464220"/>
    <w:rsid w:val="0046557C"/>
    <w:rsid w:val="00470B80"/>
    <w:rsid w:val="00470E60"/>
    <w:rsid w:val="00471687"/>
    <w:rsid w:val="00482CDD"/>
    <w:rsid w:val="004832B9"/>
    <w:rsid w:val="004867C1"/>
    <w:rsid w:val="00486DD0"/>
    <w:rsid w:val="00487FD5"/>
    <w:rsid w:val="00491ADD"/>
    <w:rsid w:val="004929E0"/>
    <w:rsid w:val="0049430A"/>
    <w:rsid w:val="00494369"/>
    <w:rsid w:val="00494412"/>
    <w:rsid w:val="00494BDB"/>
    <w:rsid w:val="004A3057"/>
    <w:rsid w:val="004B099B"/>
    <w:rsid w:val="004B4B06"/>
    <w:rsid w:val="004B582F"/>
    <w:rsid w:val="004B6DB3"/>
    <w:rsid w:val="004C0F82"/>
    <w:rsid w:val="004C13C6"/>
    <w:rsid w:val="004C183B"/>
    <w:rsid w:val="004C2B4D"/>
    <w:rsid w:val="004C33E4"/>
    <w:rsid w:val="004C61F1"/>
    <w:rsid w:val="004C771D"/>
    <w:rsid w:val="004C79BA"/>
    <w:rsid w:val="004D1036"/>
    <w:rsid w:val="004D1A47"/>
    <w:rsid w:val="004D1C22"/>
    <w:rsid w:val="004D4A5C"/>
    <w:rsid w:val="004D52DD"/>
    <w:rsid w:val="004D5617"/>
    <w:rsid w:val="004D5C70"/>
    <w:rsid w:val="004D5ECF"/>
    <w:rsid w:val="004D657C"/>
    <w:rsid w:val="004E12B4"/>
    <w:rsid w:val="004E1B37"/>
    <w:rsid w:val="004E234D"/>
    <w:rsid w:val="004E2C73"/>
    <w:rsid w:val="004E370B"/>
    <w:rsid w:val="004E3DF5"/>
    <w:rsid w:val="004E7135"/>
    <w:rsid w:val="004E77AD"/>
    <w:rsid w:val="004F0E26"/>
    <w:rsid w:val="004F14E8"/>
    <w:rsid w:val="004F1A71"/>
    <w:rsid w:val="004F1D49"/>
    <w:rsid w:val="004F2EA0"/>
    <w:rsid w:val="004F32D6"/>
    <w:rsid w:val="004F464D"/>
    <w:rsid w:val="004F4A1F"/>
    <w:rsid w:val="004F4D2E"/>
    <w:rsid w:val="004F7763"/>
    <w:rsid w:val="005033F0"/>
    <w:rsid w:val="005034F5"/>
    <w:rsid w:val="00504ACD"/>
    <w:rsid w:val="00506EE9"/>
    <w:rsid w:val="0050733C"/>
    <w:rsid w:val="00507A2A"/>
    <w:rsid w:val="0051123B"/>
    <w:rsid w:val="00512347"/>
    <w:rsid w:val="0051425D"/>
    <w:rsid w:val="005143FD"/>
    <w:rsid w:val="00514D7D"/>
    <w:rsid w:val="00520458"/>
    <w:rsid w:val="0052073C"/>
    <w:rsid w:val="00520B6F"/>
    <w:rsid w:val="005234FA"/>
    <w:rsid w:val="00524319"/>
    <w:rsid w:val="005245EF"/>
    <w:rsid w:val="005247BE"/>
    <w:rsid w:val="0053267A"/>
    <w:rsid w:val="005328D6"/>
    <w:rsid w:val="00533E02"/>
    <w:rsid w:val="00534CF6"/>
    <w:rsid w:val="0053594A"/>
    <w:rsid w:val="0053676D"/>
    <w:rsid w:val="005371CE"/>
    <w:rsid w:val="00540454"/>
    <w:rsid w:val="00542C49"/>
    <w:rsid w:val="00542E32"/>
    <w:rsid w:val="005443D3"/>
    <w:rsid w:val="00545309"/>
    <w:rsid w:val="00546B69"/>
    <w:rsid w:val="0055036E"/>
    <w:rsid w:val="005515B9"/>
    <w:rsid w:val="005526CD"/>
    <w:rsid w:val="0055373D"/>
    <w:rsid w:val="00553A94"/>
    <w:rsid w:val="00553FDC"/>
    <w:rsid w:val="0055498C"/>
    <w:rsid w:val="00554FDA"/>
    <w:rsid w:val="00561097"/>
    <w:rsid w:val="0056558F"/>
    <w:rsid w:val="005673ED"/>
    <w:rsid w:val="005674A6"/>
    <w:rsid w:val="00570EED"/>
    <w:rsid w:val="005712E2"/>
    <w:rsid w:val="0057222A"/>
    <w:rsid w:val="005730B8"/>
    <w:rsid w:val="005762AA"/>
    <w:rsid w:val="00576A80"/>
    <w:rsid w:val="00576BB1"/>
    <w:rsid w:val="005774E0"/>
    <w:rsid w:val="00580209"/>
    <w:rsid w:val="0058096A"/>
    <w:rsid w:val="00583400"/>
    <w:rsid w:val="005836DD"/>
    <w:rsid w:val="005872A2"/>
    <w:rsid w:val="00591101"/>
    <w:rsid w:val="00591987"/>
    <w:rsid w:val="0059229B"/>
    <w:rsid w:val="00593E02"/>
    <w:rsid w:val="00594381"/>
    <w:rsid w:val="005948F5"/>
    <w:rsid w:val="00594D45"/>
    <w:rsid w:val="00594E1B"/>
    <w:rsid w:val="005A0023"/>
    <w:rsid w:val="005A030B"/>
    <w:rsid w:val="005A04D3"/>
    <w:rsid w:val="005A063A"/>
    <w:rsid w:val="005A0AAA"/>
    <w:rsid w:val="005A11A1"/>
    <w:rsid w:val="005A158A"/>
    <w:rsid w:val="005A1ADA"/>
    <w:rsid w:val="005A5E27"/>
    <w:rsid w:val="005A65E1"/>
    <w:rsid w:val="005A7BAA"/>
    <w:rsid w:val="005AF01D"/>
    <w:rsid w:val="005B0E2B"/>
    <w:rsid w:val="005B450A"/>
    <w:rsid w:val="005B4AA9"/>
    <w:rsid w:val="005B612D"/>
    <w:rsid w:val="005C29B1"/>
    <w:rsid w:val="005C4161"/>
    <w:rsid w:val="005C42DD"/>
    <w:rsid w:val="005C6A1E"/>
    <w:rsid w:val="005D328E"/>
    <w:rsid w:val="005D372D"/>
    <w:rsid w:val="005D4A9D"/>
    <w:rsid w:val="005D4F37"/>
    <w:rsid w:val="005D61F6"/>
    <w:rsid w:val="005D67DF"/>
    <w:rsid w:val="005D713E"/>
    <w:rsid w:val="005D7B5A"/>
    <w:rsid w:val="005E0238"/>
    <w:rsid w:val="005E09A8"/>
    <w:rsid w:val="005E52BC"/>
    <w:rsid w:val="005E56EC"/>
    <w:rsid w:val="005E65B6"/>
    <w:rsid w:val="005E7A25"/>
    <w:rsid w:val="005F2016"/>
    <w:rsid w:val="005F3944"/>
    <w:rsid w:val="005F47F1"/>
    <w:rsid w:val="005F51A3"/>
    <w:rsid w:val="005F5403"/>
    <w:rsid w:val="005F7A92"/>
    <w:rsid w:val="005F7CD7"/>
    <w:rsid w:val="00600237"/>
    <w:rsid w:val="00600BFC"/>
    <w:rsid w:val="0060136A"/>
    <w:rsid w:val="00601384"/>
    <w:rsid w:val="00601497"/>
    <w:rsid w:val="006040E5"/>
    <w:rsid w:val="00604FF6"/>
    <w:rsid w:val="006127FA"/>
    <w:rsid w:val="00613E3F"/>
    <w:rsid w:val="00614A88"/>
    <w:rsid w:val="00616D68"/>
    <w:rsid w:val="00617F2F"/>
    <w:rsid w:val="00620365"/>
    <w:rsid w:val="00625AF9"/>
    <w:rsid w:val="00625C16"/>
    <w:rsid w:val="00627F6A"/>
    <w:rsid w:val="00630068"/>
    <w:rsid w:val="0063330B"/>
    <w:rsid w:val="00633364"/>
    <w:rsid w:val="006363B6"/>
    <w:rsid w:val="00642300"/>
    <w:rsid w:val="00643731"/>
    <w:rsid w:val="00646006"/>
    <w:rsid w:val="00647E3D"/>
    <w:rsid w:val="00651748"/>
    <w:rsid w:val="00651BE9"/>
    <w:rsid w:val="006558DB"/>
    <w:rsid w:val="00660106"/>
    <w:rsid w:val="00660608"/>
    <w:rsid w:val="00661267"/>
    <w:rsid w:val="00663A92"/>
    <w:rsid w:val="00663EE5"/>
    <w:rsid w:val="006658DE"/>
    <w:rsid w:val="006660C9"/>
    <w:rsid w:val="006669C5"/>
    <w:rsid w:val="006700C0"/>
    <w:rsid w:val="006703EA"/>
    <w:rsid w:val="00673D7B"/>
    <w:rsid w:val="0067514A"/>
    <w:rsid w:val="00675264"/>
    <w:rsid w:val="00675B51"/>
    <w:rsid w:val="0067638A"/>
    <w:rsid w:val="00676C0E"/>
    <w:rsid w:val="00676FAE"/>
    <w:rsid w:val="0067711C"/>
    <w:rsid w:val="0067717B"/>
    <w:rsid w:val="00677FD0"/>
    <w:rsid w:val="00681EB5"/>
    <w:rsid w:val="00682E25"/>
    <w:rsid w:val="00683AA2"/>
    <w:rsid w:val="0068551B"/>
    <w:rsid w:val="00685D5D"/>
    <w:rsid w:val="00686895"/>
    <w:rsid w:val="00690436"/>
    <w:rsid w:val="00692563"/>
    <w:rsid w:val="0069265F"/>
    <w:rsid w:val="00693249"/>
    <w:rsid w:val="00694A86"/>
    <w:rsid w:val="00697EC5"/>
    <w:rsid w:val="006A0269"/>
    <w:rsid w:val="006A0D50"/>
    <w:rsid w:val="006A105F"/>
    <w:rsid w:val="006A1B79"/>
    <w:rsid w:val="006A33A5"/>
    <w:rsid w:val="006A3885"/>
    <w:rsid w:val="006A420B"/>
    <w:rsid w:val="006A470C"/>
    <w:rsid w:val="006A5780"/>
    <w:rsid w:val="006A78D9"/>
    <w:rsid w:val="006A7FED"/>
    <w:rsid w:val="006B209D"/>
    <w:rsid w:val="006B5412"/>
    <w:rsid w:val="006B66DD"/>
    <w:rsid w:val="006B7B28"/>
    <w:rsid w:val="006C224C"/>
    <w:rsid w:val="006C58AE"/>
    <w:rsid w:val="006C70DC"/>
    <w:rsid w:val="006CBA1C"/>
    <w:rsid w:val="006D059E"/>
    <w:rsid w:val="006D0838"/>
    <w:rsid w:val="006D0C3B"/>
    <w:rsid w:val="006D1771"/>
    <w:rsid w:val="006D2A7F"/>
    <w:rsid w:val="006D45DA"/>
    <w:rsid w:val="006D490A"/>
    <w:rsid w:val="006D54B2"/>
    <w:rsid w:val="006D616B"/>
    <w:rsid w:val="006D6AEB"/>
    <w:rsid w:val="006D6C94"/>
    <w:rsid w:val="006D6E60"/>
    <w:rsid w:val="006E053A"/>
    <w:rsid w:val="006E1A73"/>
    <w:rsid w:val="006E395D"/>
    <w:rsid w:val="006E3ACB"/>
    <w:rsid w:val="006E3D9B"/>
    <w:rsid w:val="006E44B2"/>
    <w:rsid w:val="006E7AAA"/>
    <w:rsid w:val="006F362E"/>
    <w:rsid w:val="006F371C"/>
    <w:rsid w:val="006F3C39"/>
    <w:rsid w:val="006F56DD"/>
    <w:rsid w:val="006F571B"/>
    <w:rsid w:val="006F59E9"/>
    <w:rsid w:val="006F6936"/>
    <w:rsid w:val="006FFFAE"/>
    <w:rsid w:val="007018AD"/>
    <w:rsid w:val="007042F0"/>
    <w:rsid w:val="007050E0"/>
    <w:rsid w:val="00705207"/>
    <w:rsid w:val="007072A7"/>
    <w:rsid w:val="00711CB5"/>
    <w:rsid w:val="007122CF"/>
    <w:rsid w:val="0071296A"/>
    <w:rsid w:val="00714A3F"/>
    <w:rsid w:val="00714F2D"/>
    <w:rsid w:val="007150A7"/>
    <w:rsid w:val="007158A2"/>
    <w:rsid w:val="00715A3D"/>
    <w:rsid w:val="00715ECB"/>
    <w:rsid w:val="0071771A"/>
    <w:rsid w:val="00720B14"/>
    <w:rsid w:val="00722C99"/>
    <w:rsid w:val="007236C2"/>
    <w:rsid w:val="00723FAA"/>
    <w:rsid w:val="007258DA"/>
    <w:rsid w:val="00726ACA"/>
    <w:rsid w:val="00730F1E"/>
    <w:rsid w:val="00731499"/>
    <w:rsid w:val="00731E1A"/>
    <w:rsid w:val="00732CE2"/>
    <w:rsid w:val="0073402C"/>
    <w:rsid w:val="00734D4A"/>
    <w:rsid w:val="00734E85"/>
    <w:rsid w:val="00735614"/>
    <w:rsid w:val="00735830"/>
    <w:rsid w:val="007360E7"/>
    <w:rsid w:val="007414F1"/>
    <w:rsid w:val="0074316F"/>
    <w:rsid w:val="007442CB"/>
    <w:rsid w:val="00745DFD"/>
    <w:rsid w:val="007462D1"/>
    <w:rsid w:val="00747D0E"/>
    <w:rsid w:val="0075193A"/>
    <w:rsid w:val="0075316A"/>
    <w:rsid w:val="00754BC4"/>
    <w:rsid w:val="00755E45"/>
    <w:rsid w:val="00757EEB"/>
    <w:rsid w:val="0075F46C"/>
    <w:rsid w:val="0076133F"/>
    <w:rsid w:val="0076248E"/>
    <w:rsid w:val="00762D4F"/>
    <w:rsid w:val="00762FD0"/>
    <w:rsid w:val="007630F5"/>
    <w:rsid w:val="00765A1B"/>
    <w:rsid w:val="00765B02"/>
    <w:rsid w:val="00767E09"/>
    <w:rsid w:val="007740EE"/>
    <w:rsid w:val="00775642"/>
    <w:rsid w:val="00777B08"/>
    <w:rsid w:val="00780324"/>
    <w:rsid w:val="007830B5"/>
    <w:rsid w:val="007837BC"/>
    <w:rsid w:val="00783A4A"/>
    <w:rsid w:val="0078450E"/>
    <w:rsid w:val="0078469C"/>
    <w:rsid w:val="00784BCE"/>
    <w:rsid w:val="00787F03"/>
    <w:rsid w:val="00791257"/>
    <w:rsid w:val="00791E50"/>
    <w:rsid w:val="007960C7"/>
    <w:rsid w:val="0079635D"/>
    <w:rsid w:val="00797A5C"/>
    <w:rsid w:val="007A0162"/>
    <w:rsid w:val="007A6C97"/>
    <w:rsid w:val="007A73F5"/>
    <w:rsid w:val="007A7FBC"/>
    <w:rsid w:val="007B2DAD"/>
    <w:rsid w:val="007B340C"/>
    <w:rsid w:val="007B366E"/>
    <w:rsid w:val="007B3E49"/>
    <w:rsid w:val="007B4D32"/>
    <w:rsid w:val="007B569C"/>
    <w:rsid w:val="007C0AC5"/>
    <w:rsid w:val="007C0B41"/>
    <w:rsid w:val="007C11C6"/>
    <w:rsid w:val="007C1638"/>
    <w:rsid w:val="007C1B0A"/>
    <w:rsid w:val="007C33BF"/>
    <w:rsid w:val="007C4D58"/>
    <w:rsid w:val="007C4DC6"/>
    <w:rsid w:val="007C5DB4"/>
    <w:rsid w:val="007C7255"/>
    <w:rsid w:val="007D1368"/>
    <w:rsid w:val="007D2B85"/>
    <w:rsid w:val="007D6CA1"/>
    <w:rsid w:val="007D766B"/>
    <w:rsid w:val="007D7AAB"/>
    <w:rsid w:val="007E27B1"/>
    <w:rsid w:val="007E571D"/>
    <w:rsid w:val="007E6081"/>
    <w:rsid w:val="007E704D"/>
    <w:rsid w:val="007F13BF"/>
    <w:rsid w:val="007F57DF"/>
    <w:rsid w:val="007F619F"/>
    <w:rsid w:val="007FBC2E"/>
    <w:rsid w:val="008003FA"/>
    <w:rsid w:val="00801923"/>
    <w:rsid w:val="0080224F"/>
    <w:rsid w:val="00803A6E"/>
    <w:rsid w:val="0080538B"/>
    <w:rsid w:val="008060AD"/>
    <w:rsid w:val="008069B6"/>
    <w:rsid w:val="008074EF"/>
    <w:rsid w:val="00807D09"/>
    <w:rsid w:val="008106C7"/>
    <w:rsid w:val="008111E9"/>
    <w:rsid w:val="00811889"/>
    <w:rsid w:val="0081197B"/>
    <w:rsid w:val="008143C4"/>
    <w:rsid w:val="00815092"/>
    <w:rsid w:val="00816335"/>
    <w:rsid w:val="008167F1"/>
    <w:rsid w:val="00820308"/>
    <w:rsid w:val="0082414D"/>
    <w:rsid w:val="0082436C"/>
    <w:rsid w:val="00827618"/>
    <w:rsid w:val="00835E48"/>
    <w:rsid w:val="00836D42"/>
    <w:rsid w:val="008425BA"/>
    <w:rsid w:val="008437C5"/>
    <w:rsid w:val="00843E7A"/>
    <w:rsid w:val="0084475B"/>
    <w:rsid w:val="00844D4A"/>
    <w:rsid w:val="00845F69"/>
    <w:rsid w:val="00850ED8"/>
    <w:rsid w:val="00851B5D"/>
    <w:rsid w:val="00853551"/>
    <w:rsid w:val="00855654"/>
    <w:rsid w:val="00855A46"/>
    <w:rsid w:val="008609E1"/>
    <w:rsid w:val="00863BE8"/>
    <w:rsid w:val="00865794"/>
    <w:rsid w:val="008663B9"/>
    <w:rsid w:val="00871684"/>
    <w:rsid w:val="0087251D"/>
    <w:rsid w:val="00873A55"/>
    <w:rsid w:val="0087643F"/>
    <w:rsid w:val="008764CA"/>
    <w:rsid w:val="00877D64"/>
    <w:rsid w:val="00877EFF"/>
    <w:rsid w:val="0088011C"/>
    <w:rsid w:val="00880139"/>
    <w:rsid w:val="00882361"/>
    <w:rsid w:val="00883516"/>
    <w:rsid w:val="008844D3"/>
    <w:rsid w:val="00884608"/>
    <w:rsid w:val="00885188"/>
    <w:rsid w:val="008851B7"/>
    <w:rsid w:val="008859BB"/>
    <w:rsid w:val="00885FE7"/>
    <w:rsid w:val="00887CCD"/>
    <w:rsid w:val="008902B0"/>
    <w:rsid w:val="00890475"/>
    <w:rsid w:val="00891B61"/>
    <w:rsid w:val="00892464"/>
    <w:rsid w:val="00892AC6"/>
    <w:rsid w:val="00892F2F"/>
    <w:rsid w:val="008935CA"/>
    <w:rsid w:val="00893B94"/>
    <w:rsid w:val="008944BC"/>
    <w:rsid w:val="00894813"/>
    <w:rsid w:val="00897486"/>
    <w:rsid w:val="00897B6F"/>
    <w:rsid w:val="008A018F"/>
    <w:rsid w:val="008A49D8"/>
    <w:rsid w:val="008A62CC"/>
    <w:rsid w:val="008A6B29"/>
    <w:rsid w:val="008A721D"/>
    <w:rsid w:val="008A7ECA"/>
    <w:rsid w:val="008A7F35"/>
    <w:rsid w:val="008B0D0E"/>
    <w:rsid w:val="008B0F3F"/>
    <w:rsid w:val="008B37A7"/>
    <w:rsid w:val="008B44BC"/>
    <w:rsid w:val="008C17A4"/>
    <w:rsid w:val="008C1C45"/>
    <w:rsid w:val="008C2C33"/>
    <w:rsid w:val="008C49D4"/>
    <w:rsid w:val="008C6F75"/>
    <w:rsid w:val="008D0284"/>
    <w:rsid w:val="008D182C"/>
    <w:rsid w:val="008D27B9"/>
    <w:rsid w:val="008D3151"/>
    <w:rsid w:val="008D371B"/>
    <w:rsid w:val="008D3AB8"/>
    <w:rsid w:val="008D5229"/>
    <w:rsid w:val="008E662C"/>
    <w:rsid w:val="008F0EE7"/>
    <w:rsid w:val="008F149C"/>
    <w:rsid w:val="008F1FFC"/>
    <w:rsid w:val="008F22F2"/>
    <w:rsid w:val="008F2987"/>
    <w:rsid w:val="008F334B"/>
    <w:rsid w:val="008F351E"/>
    <w:rsid w:val="008F38AF"/>
    <w:rsid w:val="008F41FC"/>
    <w:rsid w:val="008F560F"/>
    <w:rsid w:val="008F68D0"/>
    <w:rsid w:val="008F6AA8"/>
    <w:rsid w:val="00900323"/>
    <w:rsid w:val="00900AFF"/>
    <w:rsid w:val="00901BF4"/>
    <w:rsid w:val="00901C52"/>
    <w:rsid w:val="009075A3"/>
    <w:rsid w:val="00907D3D"/>
    <w:rsid w:val="00911677"/>
    <w:rsid w:val="00911709"/>
    <w:rsid w:val="009124BE"/>
    <w:rsid w:val="00913D41"/>
    <w:rsid w:val="0091448C"/>
    <w:rsid w:val="00914E0F"/>
    <w:rsid w:val="009155B6"/>
    <w:rsid w:val="009158F2"/>
    <w:rsid w:val="009164E8"/>
    <w:rsid w:val="009165B1"/>
    <w:rsid w:val="00917883"/>
    <w:rsid w:val="00921EC8"/>
    <w:rsid w:val="00922C49"/>
    <w:rsid w:val="009234D6"/>
    <w:rsid w:val="0092425F"/>
    <w:rsid w:val="0092488D"/>
    <w:rsid w:val="00925B4A"/>
    <w:rsid w:val="00926727"/>
    <w:rsid w:val="009271B4"/>
    <w:rsid w:val="009315C2"/>
    <w:rsid w:val="00931DC6"/>
    <w:rsid w:val="00932FC0"/>
    <w:rsid w:val="009336FF"/>
    <w:rsid w:val="00933ACB"/>
    <w:rsid w:val="00934657"/>
    <w:rsid w:val="00936113"/>
    <w:rsid w:val="00936592"/>
    <w:rsid w:val="00936EDA"/>
    <w:rsid w:val="00941FB2"/>
    <w:rsid w:val="00943DD7"/>
    <w:rsid w:val="009443EF"/>
    <w:rsid w:val="009444A4"/>
    <w:rsid w:val="00946694"/>
    <w:rsid w:val="00946AF7"/>
    <w:rsid w:val="00952E3C"/>
    <w:rsid w:val="009565AD"/>
    <w:rsid w:val="0095660D"/>
    <w:rsid w:val="0096133E"/>
    <w:rsid w:val="009625A2"/>
    <w:rsid w:val="00962FFF"/>
    <w:rsid w:val="0096557D"/>
    <w:rsid w:val="009657AF"/>
    <w:rsid w:val="00965BA8"/>
    <w:rsid w:val="00967616"/>
    <w:rsid w:val="00970B66"/>
    <w:rsid w:val="00970F60"/>
    <w:rsid w:val="00971B0A"/>
    <w:rsid w:val="009726D8"/>
    <w:rsid w:val="00974F3A"/>
    <w:rsid w:val="0097653A"/>
    <w:rsid w:val="009808DE"/>
    <w:rsid w:val="00980A62"/>
    <w:rsid w:val="009840F2"/>
    <w:rsid w:val="009842CB"/>
    <w:rsid w:val="00986BB4"/>
    <w:rsid w:val="00990319"/>
    <w:rsid w:val="0099311A"/>
    <w:rsid w:val="00993B13"/>
    <w:rsid w:val="00993EC8"/>
    <w:rsid w:val="00994DC1"/>
    <w:rsid w:val="009958FB"/>
    <w:rsid w:val="00995B8D"/>
    <w:rsid w:val="00995CB0"/>
    <w:rsid w:val="00995E05"/>
    <w:rsid w:val="009A0464"/>
    <w:rsid w:val="009A082C"/>
    <w:rsid w:val="009A5043"/>
    <w:rsid w:val="009A597F"/>
    <w:rsid w:val="009A5AB3"/>
    <w:rsid w:val="009B2E3F"/>
    <w:rsid w:val="009B33A9"/>
    <w:rsid w:val="009B4607"/>
    <w:rsid w:val="009B46FF"/>
    <w:rsid w:val="009B5834"/>
    <w:rsid w:val="009C0507"/>
    <w:rsid w:val="009C0992"/>
    <w:rsid w:val="009C284F"/>
    <w:rsid w:val="009C2BEC"/>
    <w:rsid w:val="009C2C4C"/>
    <w:rsid w:val="009C2F34"/>
    <w:rsid w:val="009C3339"/>
    <w:rsid w:val="009C3EFA"/>
    <w:rsid w:val="009C4A74"/>
    <w:rsid w:val="009C523C"/>
    <w:rsid w:val="009C7DB9"/>
    <w:rsid w:val="009D00D9"/>
    <w:rsid w:val="009D1B6A"/>
    <w:rsid w:val="009D1CC1"/>
    <w:rsid w:val="009D3325"/>
    <w:rsid w:val="009D5992"/>
    <w:rsid w:val="009D69F2"/>
    <w:rsid w:val="009E0156"/>
    <w:rsid w:val="009E0D17"/>
    <w:rsid w:val="009E228D"/>
    <w:rsid w:val="009E3098"/>
    <w:rsid w:val="009E37E0"/>
    <w:rsid w:val="009E51EA"/>
    <w:rsid w:val="009E6822"/>
    <w:rsid w:val="009F0E30"/>
    <w:rsid w:val="009F13D0"/>
    <w:rsid w:val="009F15F3"/>
    <w:rsid w:val="009F2E4C"/>
    <w:rsid w:val="009F32A7"/>
    <w:rsid w:val="009F5FC7"/>
    <w:rsid w:val="009F727E"/>
    <w:rsid w:val="00A00BC2"/>
    <w:rsid w:val="00A01D7C"/>
    <w:rsid w:val="00A03068"/>
    <w:rsid w:val="00A040F8"/>
    <w:rsid w:val="00A055D8"/>
    <w:rsid w:val="00A10A8B"/>
    <w:rsid w:val="00A1214F"/>
    <w:rsid w:val="00A14436"/>
    <w:rsid w:val="00A16D58"/>
    <w:rsid w:val="00A1749F"/>
    <w:rsid w:val="00A17713"/>
    <w:rsid w:val="00A17FC2"/>
    <w:rsid w:val="00A211C8"/>
    <w:rsid w:val="00A23E2F"/>
    <w:rsid w:val="00A24126"/>
    <w:rsid w:val="00A24E88"/>
    <w:rsid w:val="00A31212"/>
    <w:rsid w:val="00A3152E"/>
    <w:rsid w:val="00A31650"/>
    <w:rsid w:val="00A338C1"/>
    <w:rsid w:val="00A35958"/>
    <w:rsid w:val="00A37F9B"/>
    <w:rsid w:val="00A418D1"/>
    <w:rsid w:val="00A425B6"/>
    <w:rsid w:val="00A42B59"/>
    <w:rsid w:val="00A445AD"/>
    <w:rsid w:val="00A45250"/>
    <w:rsid w:val="00A458A4"/>
    <w:rsid w:val="00A4609E"/>
    <w:rsid w:val="00A4675C"/>
    <w:rsid w:val="00A467C3"/>
    <w:rsid w:val="00A47DE6"/>
    <w:rsid w:val="00A535F4"/>
    <w:rsid w:val="00A57A85"/>
    <w:rsid w:val="00A57F2B"/>
    <w:rsid w:val="00A61645"/>
    <w:rsid w:val="00A62491"/>
    <w:rsid w:val="00A62BDA"/>
    <w:rsid w:val="00A62D85"/>
    <w:rsid w:val="00A62F6C"/>
    <w:rsid w:val="00A65B43"/>
    <w:rsid w:val="00A65CFB"/>
    <w:rsid w:val="00A67AFF"/>
    <w:rsid w:val="00A70B28"/>
    <w:rsid w:val="00A71DF6"/>
    <w:rsid w:val="00A71FD7"/>
    <w:rsid w:val="00A72158"/>
    <w:rsid w:val="00A725F9"/>
    <w:rsid w:val="00A73C9C"/>
    <w:rsid w:val="00A74C96"/>
    <w:rsid w:val="00A75A99"/>
    <w:rsid w:val="00A77EC4"/>
    <w:rsid w:val="00A81335"/>
    <w:rsid w:val="00A83886"/>
    <w:rsid w:val="00A84D6E"/>
    <w:rsid w:val="00A86704"/>
    <w:rsid w:val="00A87386"/>
    <w:rsid w:val="00A87F2A"/>
    <w:rsid w:val="00A901CD"/>
    <w:rsid w:val="00A92203"/>
    <w:rsid w:val="00A92C15"/>
    <w:rsid w:val="00A92DE3"/>
    <w:rsid w:val="00A93BA7"/>
    <w:rsid w:val="00A9429E"/>
    <w:rsid w:val="00A94709"/>
    <w:rsid w:val="00A95BC9"/>
    <w:rsid w:val="00A96D65"/>
    <w:rsid w:val="00AA0945"/>
    <w:rsid w:val="00AA1092"/>
    <w:rsid w:val="00AA2267"/>
    <w:rsid w:val="00AA2E8E"/>
    <w:rsid w:val="00AA3C94"/>
    <w:rsid w:val="00AA4F57"/>
    <w:rsid w:val="00AA5F0E"/>
    <w:rsid w:val="00AA7232"/>
    <w:rsid w:val="00AA78DC"/>
    <w:rsid w:val="00AA7F08"/>
    <w:rsid w:val="00AB0324"/>
    <w:rsid w:val="00AB04FE"/>
    <w:rsid w:val="00AB0995"/>
    <w:rsid w:val="00AB4165"/>
    <w:rsid w:val="00AB47B7"/>
    <w:rsid w:val="00AB4AC2"/>
    <w:rsid w:val="00AB4BDB"/>
    <w:rsid w:val="00AB5DD5"/>
    <w:rsid w:val="00AB5DED"/>
    <w:rsid w:val="00AB67AA"/>
    <w:rsid w:val="00AB7CD3"/>
    <w:rsid w:val="00AC01D0"/>
    <w:rsid w:val="00AC2BE1"/>
    <w:rsid w:val="00AC2C95"/>
    <w:rsid w:val="00AC31BF"/>
    <w:rsid w:val="00AC4CF5"/>
    <w:rsid w:val="00AC5DA5"/>
    <w:rsid w:val="00AC674B"/>
    <w:rsid w:val="00AD04A0"/>
    <w:rsid w:val="00AD0D4D"/>
    <w:rsid w:val="00AD198B"/>
    <w:rsid w:val="00AD2993"/>
    <w:rsid w:val="00AD5210"/>
    <w:rsid w:val="00AD53C1"/>
    <w:rsid w:val="00AD58A4"/>
    <w:rsid w:val="00AD5C03"/>
    <w:rsid w:val="00AD6A4F"/>
    <w:rsid w:val="00AD7461"/>
    <w:rsid w:val="00AE1839"/>
    <w:rsid w:val="00AE36E0"/>
    <w:rsid w:val="00AE3B7E"/>
    <w:rsid w:val="00AE4F02"/>
    <w:rsid w:val="00AE5D0B"/>
    <w:rsid w:val="00AE7098"/>
    <w:rsid w:val="00AF1D2E"/>
    <w:rsid w:val="00AF2C4D"/>
    <w:rsid w:val="00AF45CE"/>
    <w:rsid w:val="00AF4E80"/>
    <w:rsid w:val="00AF6441"/>
    <w:rsid w:val="00B0058F"/>
    <w:rsid w:val="00B01744"/>
    <w:rsid w:val="00B02E5A"/>
    <w:rsid w:val="00B032FB"/>
    <w:rsid w:val="00B04694"/>
    <w:rsid w:val="00B07B80"/>
    <w:rsid w:val="00B13C22"/>
    <w:rsid w:val="00B151AD"/>
    <w:rsid w:val="00B16390"/>
    <w:rsid w:val="00B16E27"/>
    <w:rsid w:val="00B222B7"/>
    <w:rsid w:val="00B2276D"/>
    <w:rsid w:val="00B22A9F"/>
    <w:rsid w:val="00B230A8"/>
    <w:rsid w:val="00B26F76"/>
    <w:rsid w:val="00B303D2"/>
    <w:rsid w:val="00B32C5B"/>
    <w:rsid w:val="00B337BB"/>
    <w:rsid w:val="00B34FB9"/>
    <w:rsid w:val="00B356EC"/>
    <w:rsid w:val="00B363D6"/>
    <w:rsid w:val="00B373A5"/>
    <w:rsid w:val="00B37BA7"/>
    <w:rsid w:val="00B4044C"/>
    <w:rsid w:val="00B40C32"/>
    <w:rsid w:val="00B42F0D"/>
    <w:rsid w:val="00B42FB9"/>
    <w:rsid w:val="00B4325A"/>
    <w:rsid w:val="00B4409D"/>
    <w:rsid w:val="00B4488F"/>
    <w:rsid w:val="00B448A9"/>
    <w:rsid w:val="00B45139"/>
    <w:rsid w:val="00B51B56"/>
    <w:rsid w:val="00B51BAF"/>
    <w:rsid w:val="00B53E74"/>
    <w:rsid w:val="00B540C0"/>
    <w:rsid w:val="00B56EE7"/>
    <w:rsid w:val="00B56FAF"/>
    <w:rsid w:val="00B606D1"/>
    <w:rsid w:val="00B60A03"/>
    <w:rsid w:val="00B66058"/>
    <w:rsid w:val="00B66088"/>
    <w:rsid w:val="00B74379"/>
    <w:rsid w:val="00B7444E"/>
    <w:rsid w:val="00B7515D"/>
    <w:rsid w:val="00B75294"/>
    <w:rsid w:val="00B75CAF"/>
    <w:rsid w:val="00B80929"/>
    <w:rsid w:val="00B841F0"/>
    <w:rsid w:val="00B86B97"/>
    <w:rsid w:val="00B871F5"/>
    <w:rsid w:val="00B877FA"/>
    <w:rsid w:val="00B915C6"/>
    <w:rsid w:val="00B9401E"/>
    <w:rsid w:val="00B94AB0"/>
    <w:rsid w:val="00B9AB98"/>
    <w:rsid w:val="00BA1856"/>
    <w:rsid w:val="00BA424C"/>
    <w:rsid w:val="00BA7D57"/>
    <w:rsid w:val="00BB236F"/>
    <w:rsid w:val="00BB33F0"/>
    <w:rsid w:val="00BB53EF"/>
    <w:rsid w:val="00BB671D"/>
    <w:rsid w:val="00BB6976"/>
    <w:rsid w:val="00BC6685"/>
    <w:rsid w:val="00BC7734"/>
    <w:rsid w:val="00BD402E"/>
    <w:rsid w:val="00BD49E2"/>
    <w:rsid w:val="00BD5EB0"/>
    <w:rsid w:val="00BD6690"/>
    <w:rsid w:val="00BD72B3"/>
    <w:rsid w:val="00BE056F"/>
    <w:rsid w:val="00BE2A1F"/>
    <w:rsid w:val="00BE3A3E"/>
    <w:rsid w:val="00BE4D1D"/>
    <w:rsid w:val="00BE5116"/>
    <w:rsid w:val="00BE5CB0"/>
    <w:rsid w:val="00BF11CB"/>
    <w:rsid w:val="00BF1B67"/>
    <w:rsid w:val="00BF3051"/>
    <w:rsid w:val="00BF332B"/>
    <w:rsid w:val="00BF4CF2"/>
    <w:rsid w:val="00BF500A"/>
    <w:rsid w:val="00BF54A6"/>
    <w:rsid w:val="00C0080B"/>
    <w:rsid w:val="00C01050"/>
    <w:rsid w:val="00C0352F"/>
    <w:rsid w:val="00C0703F"/>
    <w:rsid w:val="00C118AD"/>
    <w:rsid w:val="00C11B41"/>
    <w:rsid w:val="00C12E97"/>
    <w:rsid w:val="00C13CDA"/>
    <w:rsid w:val="00C15978"/>
    <w:rsid w:val="00C16E29"/>
    <w:rsid w:val="00C16E36"/>
    <w:rsid w:val="00C20000"/>
    <w:rsid w:val="00C206E7"/>
    <w:rsid w:val="00C20761"/>
    <w:rsid w:val="00C23017"/>
    <w:rsid w:val="00C23991"/>
    <w:rsid w:val="00C23D0A"/>
    <w:rsid w:val="00C23E22"/>
    <w:rsid w:val="00C24617"/>
    <w:rsid w:val="00C27955"/>
    <w:rsid w:val="00C30278"/>
    <w:rsid w:val="00C30E6D"/>
    <w:rsid w:val="00C31236"/>
    <w:rsid w:val="00C3424B"/>
    <w:rsid w:val="00C356C6"/>
    <w:rsid w:val="00C35B3C"/>
    <w:rsid w:val="00C36C7B"/>
    <w:rsid w:val="00C36CC9"/>
    <w:rsid w:val="00C3736B"/>
    <w:rsid w:val="00C433C6"/>
    <w:rsid w:val="00C45146"/>
    <w:rsid w:val="00C47193"/>
    <w:rsid w:val="00C474DD"/>
    <w:rsid w:val="00C539AD"/>
    <w:rsid w:val="00C53AC9"/>
    <w:rsid w:val="00C53FC4"/>
    <w:rsid w:val="00C61263"/>
    <w:rsid w:val="00C65D59"/>
    <w:rsid w:val="00C702D4"/>
    <w:rsid w:val="00C711D3"/>
    <w:rsid w:val="00C72461"/>
    <w:rsid w:val="00C75BDD"/>
    <w:rsid w:val="00C75FCF"/>
    <w:rsid w:val="00C76073"/>
    <w:rsid w:val="00C81351"/>
    <w:rsid w:val="00C81BCF"/>
    <w:rsid w:val="00C8423D"/>
    <w:rsid w:val="00C90434"/>
    <w:rsid w:val="00C9099A"/>
    <w:rsid w:val="00C91A3E"/>
    <w:rsid w:val="00C93E94"/>
    <w:rsid w:val="00C94CC5"/>
    <w:rsid w:val="00C95405"/>
    <w:rsid w:val="00CA18D7"/>
    <w:rsid w:val="00CA3743"/>
    <w:rsid w:val="00CA67CD"/>
    <w:rsid w:val="00CB1471"/>
    <w:rsid w:val="00CB2B3B"/>
    <w:rsid w:val="00CB31F9"/>
    <w:rsid w:val="00CB340A"/>
    <w:rsid w:val="00CB3F69"/>
    <w:rsid w:val="00CB43D3"/>
    <w:rsid w:val="00CB5352"/>
    <w:rsid w:val="00CB644C"/>
    <w:rsid w:val="00CC2EDC"/>
    <w:rsid w:val="00CC3570"/>
    <w:rsid w:val="00CC52A1"/>
    <w:rsid w:val="00CD4C88"/>
    <w:rsid w:val="00CD5912"/>
    <w:rsid w:val="00CD6E75"/>
    <w:rsid w:val="00CE14D8"/>
    <w:rsid w:val="00CE2513"/>
    <w:rsid w:val="00CE7D3C"/>
    <w:rsid w:val="00CF1111"/>
    <w:rsid w:val="00CF15F7"/>
    <w:rsid w:val="00CF176F"/>
    <w:rsid w:val="00CF1CD2"/>
    <w:rsid w:val="00CF5CDA"/>
    <w:rsid w:val="00D02579"/>
    <w:rsid w:val="00D02C0C"/>
    <w:rsid w:val="00D03758"/>
    <w:rsid w:val="00D05B89"/>
    <w:rsid w:val="00D11974"/>
    <w:rsid w:val="00D12618"/>
    <w:rsid w:val="00D14901"/>
    <w:rsid w:val="00D14AC0"/>
    <w:rsid w:val="00D177B7"/>
    <w:rsid w:val="00D21A08"/>
    <w:rsid w:val="00D23558"/>
    <w:rsid w:val="00D268B4"/>
    <w:rsid w:val="00D33485"/>
    <w:rsid w:val="00D34249"/>
    <w:rsid w:val="00D34F25"/>
    <w:rsid w:val="00D36253"/>
    <w:rsid w:val="00D36AC6"/>
    <w:rsid w:val="00D37E53"/>
    <w:rsid w:val="00D41345"/>
    <w:rsid w:val="00D41732"/>
    <w:rsid w:val="00D4265A"/>
    <w:rsid w:val="00D45D2D"/>
    <w:rsid w:val="00D52BD8"/>
    <w:rsid w:val="00D52F53"/>
    <w:rsid w:val="00D551E7"/>
    <w:rsid w:val="00D555F7"/>
    <w:rsid w:val="00D573E7"/>
    <w:rsid w:val="00D57B0D"/>
    <w:rsid w:val="00D60F37"/>
    <w:rsid w:val="00D60FE1"/>
    <w:rsid w:val="00D61D99"/>
    <w:rsid w:val="00D61EA3"/>
    <w:rsid w:val="00D623CF"/>
    <w:rsid w:val="00D6382B"/>
    <w:rsid w:val="00D63B9C"/>
    <w:rsid w:val="00D67054"/>
    <w:rsid w:val="00D70C97"/>
    <w:rsid w:val="00D70F6C"/>
    <w:rsid w:val="00D733BF"/>
    <w:rsid w:val="00D73C55"/>
    <w:rsid w:val="00D777B1"/>
    <w:rsid w:val="00D81C53"/>
    <w:rsid w:val="00D82A2A"/>
    <w:rsid w:val="00D84641"/>
    <w:rsid w:val="00D853F9"/>
    <w:rsid w:val="00D85454"/>
    <w:rsid w:val="00D86E2C"/>
    <w:rsid w:val="00D9010E"/>
    <w:rsid w:val="00D91D17"/>
    <w:rsid w:val="00D9216C"/>
    <w:rsid w:val="00D92A8C"/>
    <w:rsid w:val="00D9375C"/>
    <w:rsid w:val="00DA1EC8"/>
    <w:rsid w:val="00DA2ACE"/>
    <w:rsid w:val="00DA3AD8"/>
    <w:rsid w:val="00DA3B01"/>
    <w:rsid w:val="00DA4E91"/>
    <w:rsid w:val="00DB32B0"/>
    <w:rsid w:val="00DB3326"/>
    <w:rsid w:val="00DB4946"/>
    <w:rsid w:val="00DB4FE9"/>
    <w:rsid w:val="00DB56EE"/>
    <w:rsid w:val="00DB6508"/>
    <w:rsid w:val="00DC018E"/>
    <w:rsid w:val="00DC08FD"/>
    <w:rsid w:val="00DC26A7"/>
    <w:rsid w:val="00DC284D"/>
    <w:rsid w:val="00DC2DA7"/>
    <w:rsid w:val="00DC5526"/>
    <w:rsid w:val="00DC64E3"/>
    <w:rsid w:val="00DC696C"/>
    <w:rsid w:val="00DC73E6"/>
    <w:rsid w:val="00DD1621"/>
    <w:rsid w:val="00DD3138"/>
    <w:rsid w:val="00DD4325"/>
    <w:rsid w:val="00DD4B7F"/>
    <w:rsid w:val="00DD51E1"/>
    <w:rsid w:val="00DD6F45"/>
    <w:rsid w:val="00DD72CD"/>
    <w:rsid w:val="00DD76C9"/>
    <w:rsid w:val="00DE09BF"/>
    <w:rsid w:val="00DE1B42"/>
    <w:rsid w:val="00DE314E"/>
    <w:rsid w:val="00DE6963"/>
    <w:rsid w:val="00DE79D9"/>
    <w:rsid w:val="00DF0CD0"/>
    <w:rsid w:val="00DF0DAD"/>
    <w:rsid w:val="00DF2006"/>
    <w:rsid w:val="00DF3435"/>
    <w:rsid w:val="00DF389F"/>
    <w:rsid w:val="00DF6956"/>
    <w:rsid w:val="00DF6C8C"/>
    <w:rsid w:val="00DF73C8"/>
    <w:rsid w:val="00DF789E"/>
    <w:rsid w:val="00E008F4"/>
    <w:rsid w:val="00E0152F"/>
    <w:rsid w:val="00E07E2C"/>
    <w:rsid w:val="00E107C8"/>
    <w:rsid w:val="00E10B49"/>
    <w:rsid w:val="00E15030"/>
    <w:rsid w:val="00E16503"/>
    <w:rsid w:val="00E1DBC3"/>
    <w:rsid w:val="00E21E89"/>
    <w:rsid w:val="00E23984"/>
    <w:rsid w:val="00E24048"/>
    <w:rsid w:val="00E24290"/>
    <w:rsid w:val="00E243F6"/>
    <w:rsid w:val="00E25281"/>
    <w:rsid w:val="00E260D3"/>
    <w:rsid w:val="00E271C1"/>
    <w:rsid w:val="00E3094C"/>
    <w:rsid w:val="00E30BE7"/>
    <w:rsid w:val="00E32230"/>
    <w:rsid w:val="00E329C2"/>
    <w:rsid w:val="00E36065"/>
    <w:rsid w:val="00E37423"/>
    <w:rsid w:val="00E4047B"/>
    <w:rsid w:val="00E40C9A"/>
    <w:rsid w:val="00E43B2C"/>
    <w:rsid w:val="00E46697"/>
    <w:rsid w:val="00E50A44"/>
    <w:rsid w:val="00E52539"/>
    <w:rsid w:val="00E52CCA"/>
    <w:rsid w:val="00E53069"/>
    <w:rsid w:val="00E60887"/>
    <w:rsid w:val="00E610B8"/>
    <w:rsid w:val="00E61159"/>
    <w:rsid w:val="00E655BC"/>
    <w:rsid w:val="00E65656"/>
    <w:rsid w:val="00E65D95"/>
    <w:rsid w:val="00E66E90"/>
    <w:rsid w:val="00E67D42"/>
    <w:rsid w:val="00E67E5B"/>
    <w:rsid w:val="00E70BB1"/>
    <w:rsid w:val="00E70CEE"/>
    <w:rsid w:val="00E725BE"/>
    <w:rsid w:val="00E73011"/>
    <w:rsid w:val="00E7346F"/>
    <w:rsid w:val="00E74BA5"/>
    <w:rsid w:val="00E74E0E"/>
    <w:rsid w:val="00E76CB5"/>
    <w:rsid w:val="00E7741B"/>
    <w:rsid w:val="00E807D0"/>
    <w:rsid w:val="00E82CF0"/>
    <w:rsid w:val="00E8376C"/>
    <w:rsid w:val="00E84667"/>
    <w:rsid w:val="00E85F35"/>
    <w:rsid w:val="00E86331"/>
    <w:rsid w:val="00E863BE"/>
    <w:rsid w:val="00E876E0"/>
    <w:rsid w:val="00E9075F"/>
    <w:rsid w:val="00E90BD6"/>
    <w:rsid w:val="00E90D08"/>
    <w:rsid w:val="00E929EE"/>
    <w:rsid w:val="00E92F39"/>
    <w:rsid w:val="00E948BB"/>
    <w:rsid w:val="00E95344"/>
    <w:rsid w:val="00E961B9"/>
    <w:rsid w:val="00E97562"/>
    <w:rsid w:val="00E979FF"/>
    <w:rsid w:val="00E97BFD"/>
    <w:rsid w:val="00EA0569"/>
    <w:rsid w:val="00EA1E87"/>
    <w:rsid w:val="00EB26BC"/>
    <w:rsid w:val="00EB4372"/>
    <w:rsid w:val="00EB494D"/>
    <w:rsid w:val="00EB5FEF"/>
    <w:rsid w:val="00EB6110"/>
    <w:rsid w:val="00EB687D"/>
    <w:rsid w:val="00EB71A7"/>
    <w:rsid w:val="00EC081C"/>
    <w:rsid w:val="00EC2ABB"/>
    <w:rsid w:val="00EC3623"/>
    <w:rsid w:val="00EC375D"/>
    <w:rsid w:val="00EC4401"/>
    <w:rsid w:val="00EC4C99"/>
    <w:rsid w:val="00EC643B"/>
    <w:rsid w:val="00ED0F0C"/>
    <w:rsid w:val="00ED143E"/>
    <w:rsid w:val="00ED2490"/>
    <w:rsid w:val="00ED3B17"/>
    <w:rsid w:val="00ED3DBD"/>
    <w:rsid w:val="00ED5B25"/>
    <w:rsid w:val="00ED6EBA"/>
    <w:rsid w:val="00EE029B"/>
    <w:rsid w:val="00EE23BB"/>
    <w:rsid w:val="00EE299E"/>
    <w:rsid w:val="00EE3FCA"/>
    <w:rsid w:val="00EE58AD"/>
    <w:rsid w:val="00EE59B9"/>
    <w:rsid w:val="00EE5E19"/>
    <w:rsid w:val="00EE6742"/>
    <w:rsid w:val="00EF28C4"/>
    <w:rsid w:val="00EF2956"/>
    <w:rsid w:val="00EF4816"/>
    <w:rsid w:val="00EF5A03"/>
    <w:rsid w:val="00EF63C8"/>
    <w:rsid w:val="00F0162F"/>
    <w:rsid w:val="00F02544"/>
    <w:rsid w:val="00F03791"/>
    <w:rsid w:val="00F12150"/>
    <w:rsid w:val="00F137A7"/>
    <w:rsid w:val="00F1436A"/>
    <w:rsid w:val="00F14575"/>
    <w:rsid w:val="00F14D1A"/>
    <w:rsid w:val="00F14FB0"/>
    <w:rsid w:val="00F16701"/>
    <w:rsid w:val="00F177E8"/>
    <w:rsid w:val="00F203E2"/>
    <w:rsid w:val="00F21FD5"/>
    <w:rsid w:val="00F22C30"/>
    <w:rsid w:val="00F23D93"/>
    <w:rsid w:val="00F245D5"/>
    <w:rsid w:val="00F24A2F"/>
    <w:rsid w:val="00F24E39"/>
    <w:rsid w:val="00F25241"/>
    <w:rsid w:val="00F26A4A"/>
    <w:rsid w:val="00F26BCB"/>
    <w:rsid w:val="00F30810"/>
    <w:rsid w:val="00F324F3"/>
    <w:rsid w:val="00F35F34"/>
    <w:rsid w:val="00F36E1D"/>
    <w:rsid w:val="00F37B6D"/>
    <w:rsid w:val="00F439C8"/>
    <w:rsid w:val="00F47BE0"/>
    <w:rsid w:val="00F507D0"/>
    <w:rsid w:val="00F55456"/>
    <w:rsid w:val="00F561FE"/>
    <w:rsid w:val="00F56463"/>
    <w:rsid w:val="00F577E8"/>
    <w:rsid w:val="00F613B6"/>
    <w:rsid w:val="00F61A40"/>
    <w:rsid w:val="00F62A74"/>
    <w:rsid w:val="00F62C0D"/>
    <w:rsid w:val="00F63F2B"/>
    <w:rsid w:val="00F6442F"/>
    <w:rsid w:val="00F6467C"/>
    <w:rsid w:val="00F647ED"/>
    <w:rsid w:val="00F659C8"/>
    <w:rsid w:val="00F70B5B"/>
    <w:rsid w:val="00F71B7C"/>
    <w:rsid w:val="00F72F9F"/>
    <w:rsid w:val="00F73565"/>
    <w:rsid w:val="00F737B2"/>
    <w:rsid w:val="00F73BE8"/>
    <w:rsid w:val="00F7455D"/>
    <w:rsid w:val="00F745D7"/>
    <w:rsid w:val="00F7473F"/>
    <w:rsid w:val="00F82A63"/>
    <w:rsid w:val="00F84B72"/>
    <w:rsid w:val="00F866B7"/>
    <w:rsid w:val="00F86784"/>
    <w:rsid w:val="00F90450"/>
    <w:rsid w:val="00F90CEA"/>
    <w:rsid w:val="00F9136C"/>
    <w:rsid w:val="00F91615"/>
    <w:rsid w:val="00F91633"/>
    <w:rsid w:val="00F923B2"/>
    <w:rsid w:val="00F932D7"/>
    <w:rsid w:val="00F93AD0"/>
    <w:rsid w:val="00F94370"/>
    <w:rsid w:val="00FA055A"/>
    <w:rsid w:val="00FA17B2"/>
    <w:rsid w:val="00FA41F0"/>
    <w:rsid w:val="00FA41F6"/>
    <w:rsid w:val="00FA6475"/>
    <w:rsid w:val="00FA6E1E"/>
    <w:rsid w:val="00FA6EE7"/>
    <w:rsid w:val="00FA7078"/>
    <w:rsid w:val="00FB19C5"/>
    <w:rsid w:val="00FB1F04"/>
    <w:rsid w:val="00FB290D"/>
    <w:rsid w:val="00FB3CF2"/>
    <w:rsid w:val="00FB6D32"/>
    <w:rsid w:val="00FC0ADA"/>
    <w:rsid w:val="00FC0B9D"/>
    <w:rsid w:val="00FC2F75"/>
    <w:rsid w:val="00FC3564"/>
    <w:rsid w:val="00FC3671"/>
    <w:rsid w:val="00FC5E9F"/>
    <w:rsid w:val="00FC7632"/>
    <w:rsid w:val="00FC7821"/>
    <w:rsid w:val="00FD0350"/>
    <w:rsid w:val="00FD1594"/>
    <w:rsid w:val="00FD19A1"/>
    <w:rsid w:val="00FD1E4E"/>
    <w:rsid w:val="00FD35CC"/>
    <w:rsid w:val="00FD3E1C"/>
    <w:rsid w:val="00FD732A"/>
    <w:rsid w:val="00FE31CE"/>
    <w:rsid w:val="00FE68B6"/>
    <w:rsid w:val="00FE7598"/>
    <w:rsid w:val="00FE782A"/>
    <w:rsid w:val="00FE7C5D"/>
    <w:rsid w:val="00FF5372"/>
    <w:rsid w:val="00FF6B51"/>
    <w:rsid w:val="00FF708D"/>
    <w:rsid w:val="00FF70BB"/>
    <w:rsid w:val="00FF7ECA"/>
    <w:rsid w:val="01259848"/>
    <w:rsid w:val="012F76AF"/>
    <w:rsid w:val="017DEA74"/>
    <w:rsid w:val="0195FB67"/>
    <w:rsid w:val="01A094F3"/>
    <w:rsid w:val="01AD3E16"/>
    <w:rsid w:val="01B914D3"/>
    <w:rsid w:val="01BF5D10"/>
    <w:rsid w:val="01C00FBD"/>
    <w:rsid w:val="01CBFD62"/>
    <w:rsid w:val="01E64188"/>
    <w:rsid w:val="01F89905"/>
    <w:rsid w:val="01FEF1F9"/>
    <w:rsid w:val="020968E3"/>
    <w:rsid w:val="0220F7F8"/>
    <w:rsid w:val="022A8EB5"/>
    <w:rsid w:val="02452313"/>
    <w:rsid w:val="0248A90C"/>
    <w:rsid w:val="0252599C"/>
    <w:rsid w:val="027D5662"/>
    <w:rsid w:val="0280BEA6"/>
    <w:rsid w:val="0288DFD7"/>
    <w:rsid w:val="02912CF5"/>
    <w:rsid w:val="02C2BAD8"/>
    <w:rsid w:val="02D4A8EA"/>
    <w:rsid w:val="02F341CF"/>
    <w:rsid w:val="033312DA"/>
    <w:rsid w:val="033470A0"/>
    <w:rsid w:val="03364B15"/>
    <w:rsid w:val="038340B1"/>
    <w:rsid w:val="039B0807"/>
    <w:rsid w:val="0423DB57"/>
    <w:rsid w:val="044CF130"/>
    <w:rsid w:val="047555AF"/>
    <w:rsid w:val="048D5A9E"/>
    <w:rsid w:val="04D96CBB"/>
    <w:rsid w:val="04E3B667"/>
    <w:rsid w:val="04ED9E1F"/>
    <w:rsid w:val="0511F353"/>
    <w:rsid w:val="052FA24F"/>
    <w:rsid w:val="059D7FA4"/>
    <w:rsid w:val="05B4F724"/>
    <w:rsid w:val="0611BA34"/>
    <w:rsid w:val="061974E9"/>
    <w:rsid w:val="06519A19"/>
    <w:rsid w:val="06556A03"/>
    <w:rsid w:val="0682815A"/>
    <w:rsid w:val="068388EE"/>
    <w:rsid w:val="06B1809F"/>
    <w:rsid w:val="06B1FEA5"/>
    <w:rsid w:val="06B7E333"/>
    <w:rsid w:val="06C5446A"/>
    <w:rsid w:val="06D515F4"/>
    <w:rsid w:val="07039A06"/>
    <w:rsid w:val="07245FC4"/>
    <w:rsid w:val="0734C3F0"/>
    <w:rsid w:val="075E1ED7"/>
    <w:rsid w:val="0760FD69"/>
    <w:rsid w:val="0762FB24"/>
    <w:rsid w:val="0797F7C8"/>
    <w:rsid w:val="079AA23B"/>
    <w:rsid w:val="07C28D7B"/>
    <w:rsid w:val="07C8A5CA"/>
    <w:rsid w:val="07CC6ADB"/>
    <w:rsid w:val="07CFB9D4"/>
    <w:rsid w:val="07FAE5FD"/>
    <w:rsid w:val="082793CA"/>
    <w:rsid w:val="0829FCCB"/>
    <w:rsid w:val="0839C1BA"/>
    <w:rsid w:val="0847B72B"/>
    <w:rsid w:val="088D64AE"/>
    <w:rsid w:val="089BBE54"/>
    <w:rsid w:val="08B5FD02"/>
    <w:rsid w:val="08B73E68"/>
    <w:rsid w:val="08DBFA6C"/>
    <w:rsid w:val="08DF9704"/>
    <w:rsid w:val="0935B930"/>
    <w:rsid w:val="0945E24A"/>
    <w:rsid w:val="094AA7E8"/>
    <w:rsid w:val="095DC31C"/>
    <w:rsid w:val="09764ED6"/>
    <w:rsid w:val="097FE2D8"/>
    <w:rsid w:val="09887BD0"/>
    <w:rsid w:val="09929DBF"/>
    <w:rsid w:val="09A30B8B"/>
    <w:rsid w:val="09AB0E94"/>
    <w:rsid w:val="09B98E84"/>
    <w:rsid w:val="09C3642B"/>
    <w:rsid w:val="09CE7370"/>
    <w:rsid w:val="09DDF83C"/>
    <w:rsid w:val="09F7AADD"/>
    <w:rsid w:val="09FA7405"/>
    <w:rsid w:val="0A01E138"/>
    <w:rsid w:val="0A313417"/>
    <w:rsid w:val="0A6325A0"/>
    <w:rsid w:val="0A6EC19E"/>
    <w:rsid w:val="0A786FEA"/>
    <w:rsid w:val="0AB56E1C"/>
    <w:rsid w:val="0ADDF55C"/>
    <w:rsid w:val="0B1BB339"/>
    <w:rsid w:val="0B202A8E"/>
    <w:rsid w:val="0B30EB71"/>
    <w:rsid w:val="0B360CBD"/>
    <w:rsid w:val="0B4FD34E"/>
    <w:rsid w:val="0B6076D4"/>
    <w:rsid w:val="0B6101D9"/>
    <w:rsid w:val="0B7A9FF6"/>
    <w:rsid w:val="0BB08234"/>
    <w:rsid w:val="0BC05A48"/>
    <w:rsid w:val="0BCE3DE9"/>
    <w:rsid w:val="0BE4E5C9"/>
    <w:rsid w:val="0BEA41BE"/>
    <w:rsid w:val="0BF2B1E0"/>
    <w:rsid w:val="0BF9CD66"/>
    <w:rsid w:val="0C074C34"/>
    <w:rsid w:val="0C372169"/>
    <w:rsid w:val="0C3B708A"/>
    <w:rsid w:val="0C40BBCD"/>
    <w:rsid w:val="0C49F131"/>
    <w:rsid w:val="0C513E7D"/>
    <w:rsid w:val="0C61CB31"/>
    <w:rsid w:val="0C6E135E"/>
    <w:rsid w:val="0C7F2DBD"/>
    <w:rsid w:val="0C832F44"/>
    <w:rsid w:val="0C91CB56"/>
    <w:rsid w:val="0CABE67F"/>
    <w:rsid w:val="0CB18F8F"/>
    <w:rsid w:val="0CC981E9"/>
    <w:rsid w:val="0D38574F"/>
    <w:rsid w:val="0D44C7B4"/>
    <w:rsid w:val="0D4C5295"/>
    <w:rsid w:val="0D5ECE35"/>
    <w:rsid w:val="0D601D1F"/>
    <w:rsid w:val="0D677E8E"/>
    <w:rsid w:val="0D6D4BB4"/>
    <w:rsid w:val="0DA944C6"/>
    <w:rsid w:val="0DCA965F"/>
    <w:rsid w:val="0DCF15D9"/>
    <w:rsid w:val="0DE355F4"/>
    <w:rsid w:val="0E00853D"/>
    <w:rsid w:val="0E03D108"/>
    <w:rsid w:val="0E2618F6"/>
    <w:rsid w:val="0E391CE8"/>
    <w:rsid w:val="0E65524A"/>
    <w:rsid w:val="0E66D2E0"/>
    <w:rsid w:val="0E783777"/>
    <w:rsid w:val="0E8CA598"/>
    <w:rsid w:val="0EB7FB4F"/>
    <w:rsid w:val="0F0E5A15"/>
    <w:rsid w:val="0F185C41"/>
    <w:rsid w:val="0F69B5B5"/>
    <w:rsid w:val="0F914AF8"/>
    <w:rsid w:val="0F9CB2ED"/>
    <w:rsid w:val="0FD9C301"/>
    <w:rsid w:val="1076B91C"/>
    <w:rsid w:val="10FE0C0D"/>
    <w:rsid w:val="110E45DC"/>
    <w:rsid w:val="1126F927"/>
    <w:rsid w:val="112C636A"/>
    <w:rsid w:val="115B06C0"/>
    <w:rsid w:val="116CDBD9"/>
    <w:rsid w:val="11913E07"/>
    <w:rsid w:val="11A6FB72"/>
    <w:rsid w:val="11C1BC93"/>
    <w:rsid w:val="11E9E17A"/>
    <w:rsid w:val="1203B08A"/>
    <w:rsid w:val="12129C7B"/>
    <w:rsid w:val="124484AB"/>
    <w:rsid w:val="12460629"/>
    <w:rsid w:val="124CEE00"/>
    <w:rsid w:val="124FEA83"/>
    <w:rsid w:val="12A6700F"/>
    <w:rsid w:val="12EC89A8"/>
    <w:rsid w:val="131EA5A4"/>
    <w:rsid w:val="1320F048"/>
    <w:rsid w:val="13282AA8"/>
    <w:rsid w:val="13670FA9"/>
    <w:rsid w:val="1385B1DB"/>
    <w:rsid w:val="13872790"/>
    <w:rsid w:val="13A63762"/>
    <w:rsid w:val="13AE59DE"/>
    <w:rsid w:val="13D0C6CE"/>
    <w:rsid w:val="13D89CFE"/>
    <w:rsid w:val="13F4FA9B"/>
    <w:rsid w:val="13FCCFF3"/>
    <w:rsid w:val="143DC643"/>
    <w:rsid w:val="144F9676"/>
    <w:rsid w:val="145A2D72"/>
    <w:rsid w:val="146896B8"/>
    <w:rsid w:val="146F09DA"/>
    <w:rsid w:val="147266F6"/>
    <w:rsid w:val="147D9E90"/>
    <w:rsid w:val="14835348"/>
    <w:rsid w:val="14C2147B"/>
    <w:rsid w:val="14D1F610"/>
    <w:rsid w:val="14D3EF18"/>
    <w:rsid w:val="14D8E312"/>
    <w:rsid w:val="14E43B64"/>
    <w:rsid w:val="150129DF"/>
    <w:rsid w:val="1509E88D"/>
    <w:rsid w:val="154345D0"/>
    <w:rsid w:val="15A0F2E3"/>
    <w:rsid w:val="15AF7DDB"/>
    <w:rsid w:val="163CDE35"/>
    <w:rsid w:val="166046CA"/>
    <w:rsid w:val="169C6DB5"/>
    <w:rsid w:val="16C4D22E"/>
    <w:rsid w:val="16F213D7"/>
    <w:rsid w:val="174E2544"/>
    <w:rsid w:val="17658A89"/>
    <w:rsid w:val="1767AC1D"/>
    <w:rsid w:val="176DDA15"/>
    <w:rsid w:val="178EBDD4"/>
    <w:rsid w:val="17A595D6"/>
    <w:rsid w:val="17AAC7FD"/>
    <w:rsid w:val="182F1655"/>
    <w:rsid w:val="185333B0"/>
    <w:rsid w:val="185922FE"/>
    <w:rsid w:val="18767B9B"/>
    <w:rsid w:val="18A603AA"/>
    <w:rsid w:val="18E6DC2F"/>
    <w:rsid w:val="18E71E9D"/>
    <w:rsid w:val="18F48BE9"/>
    <w:rsid w:val="191E52F3"/>
    <w:rsid w:val="19263281"/>
    <w:rsid w:val="192C50E4"/>
    <w:rsid w:val="194BAA61"/>
    <w:rsid w:val="1951FA7E"/>
    <w:rsid w:val="197CB927"/>
    <w:rsid w:val="19A4918B"/>
    <w:rsid w:val="19E98B1A"/>
    <w:rsid w:val="1A01CDBF"/>
    <w:rsid w:val="1A18373B"/>
    <w:rsid w:val="1A756B57"/>
    <w:rsid w:val="1A981161"/>
    <w:rsid w:val="1A9CF0E9"/>
    <w:rsid w:val="1AA04FAB"/>
    <w:rsid w:val="1AAC96E6"/>
    <w:rsid w:val="1ABA1D53"/>
    <w:rsid w:val="1B011325"/>
    <w:rsid w:val="1B2D75C8"/>
    <w:rsid w:val="1B8AB9E7"/>
    <w:rsid w:val="1B99A271"/>
    <w:rsid w:val="1BA28DD2"/>
    <w:rsid w:val="1BA77FDC"/>
    <w:rsid w:val="1C0730D4"/>
    <w:rsid w:val="1C1C4707"/>
    <w:rsid w:val="1C47269F"/>
    <w:rsid w:val="1C78A48E"/>
    <w:rsid w:val="1C8973ED"/>
    <w:rsid w:val="1C91A60D"/>
    <w:rsid w:val="1C991B2D"/>
    <w:rsid w:val="1CAAD17C"/>
    <w:rsid w:val="1CD0E3A0"/>
    <w:rsid w:val="1CEBCF3A"/>
    <w:rsid w:val="1D0885F3"/>
    <w:rsid w:val="1D099150"/>
    <w:rsid w:val="1D2430CD"/>
    <w:rsid w:val="1D43503D"/>
    <w:rsid w:val="1D8BA79B"/>
    <w:rsid w:val="1DBC8BF1"/>
    <w:rsid w:val="1DDBBEAA"/>
    <w:rsid w:val="1DDE1A59"/>
    <w:rsid w:val="1DF00C86"/>
    <w:rsid w:val="1DF2C34D"/>
    <w:rsid w:val="1DF5EA4F"/>
    <w:rsid w:val="1E0B202E"/>
    <w:rsid w:val="1E35E4C6"/>
    <w:rsid w:val="1E6DA6C1"/>
    <w:rsid w:val="1E7E7D2C"/>
    <w:rsid w:val="1E9D03C6"/>
    <w:rsid w:val="1EAE7EF9"/>
    <w:rsid w:val="1EAF84CF"/>
    <w:rsid w:val="1EBEDF77"/>
    <w:rsid w:val="1EBF114D"/>
    <w:rsid w:val="1ECAA68B"/>
    <w:rsid w:val="1ED5224F"/>
    <w:rsid w:val="1EF1BFD3"/>
    <w:rsid w:val="1EFD44D6"/>
    <w:rsid w:val="1F1F03B1"/>
    <w:rsid w:val="1F45D883"/>
    <w:rsid w:val="1F5BF109"/>
    <w:rsid w:val="1F734FE1"/>
    <w:rsid w:val="1F8B2264"/>
    <w:rsid w:val="1F8EEB1C"/>
    <w:rsid w:val="1F904163"/>
    <w:rsid w:val="1F97899B"/>
    <w:rsid w:val="1FBEA147"/>
    <w:rsid w:val="1FDA0366"/>
    <w:rsid w:val="1FDD76F5"/>
    <w:rsid w:val="206FF6DE"/>
    <w:rsid w:val="2070D1AE"/>
    <w:rsid w:val="2080AB43"/>
    <w:rsid w:val="2099E1AF"/>
    <w:rsid w:val="20B540D2"/>
    <w:rsid w:val="210B0E78"/>
    <w:rsid w:val="210FA417"/>
    <w:rsid w:val="21247FC7"/>
    <w:rsid w:val="21367108"/>
    <w:rsid w:val="214D8F83"/>
    <w:rsid w:val="21648210"/>
    <w:rsid w:val="21B37B7D"/>
    <w:rsid w:val="21D3D9EA"/>
    <w:rsid w:val="21FC10A5"/>
    <w:rsid w:val="224F8F3E"/>
    <w:rsid w:val="22A28DA9"/>
    <w:rsid w:val="22CF8950"/>
    <w:rsid w:val="23108218"/>
    <w:rsid w:val="23377A04"/>
    <w:rsid w:val="233C64B7"/>
    <w:rsid w:val="2343997F"/>
    <w:rsid w:val="234A666B"/>
    <w:rsid w:val="2358A44F"/>
    <w:rsid w:val="23CBC6A7"/>
    <w:rsid w:val="24205E5B"/>
    <w:rsid w:val="24627CE0"/>
    <w:rsid w:val="24659C78"/>
    <w:rsid w:val="24F7D745"/>
    <w:rsid w:val="2533CF46"/>
    <w:rsid w:val="253AAAB2"/>
    <w:rsid w:val="255639A0"/>
    <w:rsid w:val="2558C123"/>
    <w:rsid w:val="25759602"/>
    <w:rsid w:val="25B6265C"/>
    <w:rsid w:val="25BE30DC"/>
    <w:rsid w:val="26173EAB"/>
    <w:rsid w:val="262E08A2"/>
    <w:rsid w:val="264C92E3"/>
    <w:rsid w:val="269FD0A6"/>
    <w:rsid w:val="26C58D11"/>
    <w:rsid w:val="26FF2780"/>
    <w:rsid w:val="276F6763"/>
    <w:rsid w:val="2771DD3E"/>
    <w:rsid w:val="27D6B900"/>
    <w:rsid w:val="27E3F33B"/>
    <w:rsid w:val="27F9C3B1"/>
    <w:rsid w:val="281354B5"/>
    <w:rsid w:val="28164FAA"/>
    <w:rsid w:val="281D5DE1"/>
    <w:rsid w:val="28315F5F"/>
    <w:rsid w:val="284372D7"/>
    <w:rsid w:val="28462869"/>
    <w:rsid w:val="285EFD1C"/>
    <w:rsid w:val="286EB717"/>
    <w:rsid w:val="289EDCC2"/>
    <w:rsid w:val="28D39C9B"/>
    <w:rsid w:val="28E7B9F7"/>
    <w:rsid w:val="28EDEFD8"/>
    <w:rsid w:val="28FE4045"/>
    <w:rsid w:val="291EA627"/>
    <w:rsid w:val="29369FE5"/>
    <w:rsid w:val="2949ACB7"/>
    <w:rsid w:val="295A1D95"/>
    <w:rsid w:val="2967B476"/>
    <w:rsid w:val="296CBABC"/>
    <w:rsid w:val="29C6AB92"/>
    <w:rsid w:val="29F274F1"/>
    <w:rsid w:val="2A378030"/>
    <w:rsid w:val="2A37A68D"/>
    <w:rsid w:val="2A398693"/>
    <w:rsid w:val="2A59219C"/>
    <w:rsid w:val="2A730784"/>
    <w:rsid w:val="2AAADB2C"/>
    <w:rsid w:val="2AAEB8ED"/>
    <w:rsid w:val="2AAF670A"/>
    <w:rsid w:val="2AB818A8"/>
    <w:rsid w:val="2ABBD8AF"/>
    <w:rsid w:val="2ACD9653"/>
    <w:rsid w:val="2AEC9F04"/>
    <w:rsid w:val="2B160772"/>
    <w:rsid w:val="2B166E86"/>
    <w:rsid w:val="2B1B93FD"/>
    <w:rsid w:val="2B230261"/>
    <w:rsid w:val="2B4D2ED5"/>
    <w:rsid w:val="2B69EAFD"/>
    <w:rsid w:val="2B8E70A2"/>
    <w:rsid w:val="2BA0362E"/>
    <w:rsid w:val="2BB48A48"/>
    <w:rsid w:val="2BE5AA02"/>
    <w:rsid w:val="2BEC8810"/>
    <w:rsid w:val="2C045DFD"/>
    <w:rsid w:val="2C07DCEE"/>
    <w:rsid w:val="2C0AB726"/>
    <w:rsid w:val="2C12BD9F"/>
    <w:rsid w:val="2C18DEB2"/>
    <w:rsid w:val="2C23C5A5"/>
    <w:rsid w:val="2C29B517"/>
    <w:rsid w:val="2C36F067"/>
    <w:rsid w:val="2C3A0D2D"/>
    <w:rsid w:val="2C3D479F"/>
    <w:rsid w:val="2C791ECC"/>
    <w:rsid w:val="2C81A2CF"/>
    <w:rsid w:val="2C9C0875"/>
    <w:rsid w:val="2CB08C80"/>
    <w:rsid w:val="2CB4A3EF"/>
    <w:rsid w:val="2CBAEC53"/>
    <w:rsid w:val="2CBD3FBB"/>
    <w:rsid w:val="2CC9CE25"/>
    <w:rsid w:val="2CD101CC"/>
    <w:rsid w:val="2D1F62E0"/>
    <w:rsid w:val="2D2AF916"/>
    <w:rsid w:val="2D317D14"/>
    <w:rsid w:val="2D411EFD"/>
    <w:rsid w:val="2D43121A"/>
    <w:rsid w:val="2D71D1BB"/>
    <w:rsid w:val="2DACB8E2"/>
    <w:rsid w:val="2DCD96C7"/>
    <w:rsid w:val="2DCDB91F"/>
    <w:rsid w:val="2DDB95AF"/>
    <w:rsid w:val="2E083DAD"/>
    <w:rsid w:val="2E2E6349"/>
    <w:rsid w:val="2E3E0A89"/>
    <w:rsid w:val="2E6B9F83"/>
    <w:rsid w:val="2EA0B0D4"/>
    <w:rsid w:val="2EC44CA2"/>
    <w:rsid w:val="2EC45EE7"/>
    <w:rsid w:val="2EFD3433"/>
    <w:rsid w:val="2F0C6A53"/>
    <w:rsid w:val="2F207457"/>
    <w:rsid w:val="2F25BDFE"/>
    <w:rsid w:val="2F34C1D9"/>
    <w:rsid w:val="2F4B3C2F"/>
    <w:rsid w:val="2F4C1578"/>
    <w:rsid w:val="2F6EB91F"/>
    <w:rsid w:val="2F79B146"/>
    <w:rsid w:val="2FAAC318"/>
    <w:rsid w:val="2FB0BF8E"/>
    <w:rsid w:val="2FB7625B"/>
    <w:rsid w:val="2FBEAFB7"/>
    <w:rsid w:val="2FC7CBFA"/>
    <w:rsid w:val="2FE4CF75"/>
    <w:rsid w:val="2FE82805"/>
    <w:rsid w:val="2FF6899A"/>
    <w:rsid w:val="30255D2A"/>
    <w:rsid w:val="30299AE7"/>
    <w:rsid w:val="302F67EF"/>
    <w:rsid w:val="305E7DE8"/>
    <w:rsid w:val="30ADD77F"/>
    <w:rsid w:val="30BE4FEE"/>
    <w:rsid w:val="30CA927A"/>
    <w:rsid w:val="30D654B1"/>
    <w:rsid w:val="312B55C8"/>
    <w:rsid w:val="314C8FEF"/>
    <w:rsid w:val="3151DB64"/>
    <w:rsid w:val="31A2013B"/>
    <w:rsid w:val="31A9BB7F"/>
    <w:rsid w:val="31D18E73"/>
    <w:rsid w:val="3227CD8B"/>
    <w:rsid w:val="32378003"/>
    <w:rsid w:val="326E5401"/>
    <w:rsid w:val="32975D4A"/>
    <w:rsid w:val="32D73921"/>
    <w:rsid w:val="32F4912B"/>
    <w:rsid w:val="330D4D3F"/>
    <w:rsid w:val="3357DC13"/>
    <w:rsid w:val="337BEC9C"/>
    <w:rsid w:val="33B87662"/>
    <w:rsid w:val="33C1EC73"/>
    <w:rsid w:val="33D0A556"/>
    <w:rsid w:val="341A1E33"/>
    <w:rsid w:val="341F50F2"/>
    <w:rsid w:val="3427BF1E"/>
    <w:rsid w:val="3469C554"/>
    <w:rsid w:val="346BBACC"/>
    <w:rsid w:val="347AE36E"/>
    <w:rsid w:val="3494EDF9"/>
    <w:rsid w:val="349CDC9C"/>
    <w:rsid w:val="34C4B83F"/>
    <w:rsid w:val="355D862C"/>
    <w:rsid w:val="3590D4B1"/>
    <w:rsid w:val="35EF27A5"/>
    <w:rsid w:val="36001B88"/>
    <w:rsid w:val="36034076"/>
    <w:rsid w:val="3613B88F"/>
    <w:rsid w:val="3619F47D"/>
    <w:rsid w:val="361F73D6"/>
    <w:rsid w:val="363F4E53"/>
    <w:rsid w:val="36613D42"/>
    <w:rsid w:val="36723CB4"/>
    <w:rsid w:val="369AB284"/>
    <w:rsid w:val="36C39DAA"/>
    <w:rsid w:val="36F87E03"/>
    <w:rsid w:val="3723C554"/>
    <w:rsid w:val="37391746"/>
    <w:rsid w:val="378B65E2"/>
    <w:rsid w:val="3793C7DE"/>
    <w:rsid w:val="37A89BAC"/>
    <w:rsid w:val="37C27440"/>
    <w:rsid w:val="37C635C7"/>
    <w:rsid w:val="37D5DD07"/>
    <w:rsid w:val="37E13109"/>
    <w:rsid w:val="37F0CDA7"/>
    <w:rsid w:val="37F4500A"/>
    <w:rsid w:val="3843A683"/>
    <w:rsid w:val="387305DD"/>
    <w:rsid w:val="3887D733"/>
    <w:rsid w:val="38B0D42F"/>
    <w:rsid w:val="38B2BB9A"/>
    <w:rsid w:val="38BC22CE"/>
    <w:rsid w:val="38D36BEE"/>
    <w:rsid w:val="38E983D5"/>
    <w:rsid w:val="391ACA6B"/>
    <w:rsid w:val="39499EF1"/>
    <w:rsid w:val="3953CBCB"/>
    <w:rsid w:val="395CF0B2"/>
    <w:rsid w:val="395ED863"/>
    <w:rsid w:val="3978AB14"/>
    <w:rsid w:val="399E8A7A"/>
    <w:rsid w:val="39BB38DB"/>
    <w:rsid w:val="39D3021E"/>
    <w:rsid w:val="39EB8CE3"/>
    <w:rsid w:val="3A070F8C"/>
    <w:rsid w:val="3A0F4CC7"/>
    <w:rsid w:val="3A1B6D1D"/>
    <w:rsid w:val="3A1CFC3A"/>
    <w:rsid w:val="3A2A9106"/>
    <w:rsid w:val="3A2ED5B8"/>
    <w:rsid w:val="3A578394"/>
    <w:rsid w:val="3A59EC68"/>
    <w:rsid w:val="3A6E272F"/>
    <w:rsid w:val="3A71120B"/>
    <w:rsid w:val="3A718751"/>
    <w:rsid w:val="3A8ABA59"/>
    <w:rsid w:val="3AC83B6A"/>
    <w:rsid w:val="3B2C4AFC"/>
    <w:rsid w:val="3B4DF4DF"/>
    <w:rsid w:val="3B774E78"/>
    <w:rsid w:val="3B8191EA"/>
    <w:rsid w:val="3B96B5E1"/>
    <w:rsid w:val="3BA191E5"/>
    <w:rsid w:val="3BF73677"/>
    <w:rsid w:val="3C0B6CD9"/>
    <w:rsid w:val="3C347620"/>
    <w:rsid w:val="3C419586"/>
    <w:rsid w:val="3C52AA12"/>
    <w:rsid w:val="3CBE7AAB"/>
    <w:rsid w:val="3CCB8326"/>
    <w:rsid w:val="3CD242C4"/>
    <w:rsid w:val="3CEF37AC"/>
    <w:rsid w:val="3D0A5A06"/>
    <w:rsid w:val="3D0CE690"/>
    <w:rsid w:val="3D2ED93A"/>
    <w:rsid w:val="3D3C1D29"/>
    <w:rsid w:val="3D4A4CF7"/>
    <w:rsid w:val="3D5FBA7E"/>
    <w:rsid w:val="3D61C9E5"/>
    <w:rsid w:val="3D7D5CFB"/>
    <w:rsid w:val="3D83EF5E"/>
    <w:rsid w:val="3DD07A60"/>
    <w:rsid w:val="3DF8413D"/>
    <w:rsid w:val="3E158B56"/>
    <w:rsid w:val="3E1D35E0"/>
    <w:rsid w:val="3E6223E1"/>
    <w:rsid w:val="3EB600C9"/>
    <w:rsid w:val="3EB7FF01"/>
    <w:rsid w:val="3EB86EF1"/>
    <w:rsid w:val="3EC15DC6"/>
    <w:rsid w:val="3ED1DD22"/>
    <w:rsid w:val="3EE6DBAA"/>
    <w:rsid w:val="3F04749C"/>
    <w:rsid w:val="3F1D26FB"/>
    <w:rsid w:val="3F319963"/>
    <w:rsid w:val="3F5AE296"/>
    <w:rsid w:val="3F72A5A9"/>
    <w:rsid w:val="3F7D4F6A"/>
    <w:rsid w:val="3F8F08B5"/>
    <w:rsid w:val="3F966743"/>
    <w:rsid w:val="3FBA28CE"/>
    <w:rsid w:val="3FC4A0B6"/>
    <w:rsid w:val="3FE03907"/>
    <w:rsid w:val="4027057A"/>
    <w:rsid w:val="4039CF6C"/>
    <w:rsid w:val="405A4830"/>
    <w:rsid w:val="405D2E27"/>
    <w:rsid w:val="40764AC6"/>
    <w:rsid w:val="407E4098"/>
    <w:rsid w:val="40ABAAFE"/>
    <w:rsid w:val="40B8A288"/>
    <w:rsid w:val="414720E3"/>
    <w:rsid w:val="41707737"/>
    <w:rsid w:val="41B0DF35"/>
    <w:rsid w:val="41D7BF22"/>
    <w:rsid w:val="41E4FC55"/>
    <w:rsid w:val="41E70135"/>
    <w:rsid w:val="41F1DEDE"/>
    <w:rsid w:val="41F8FE88"/>
    <w:rsid w:val="42176E81"/>
    <w:rsid w:val="4218760E"/>
    <w:rsid w:val="4222223B"/>
    <w:rsid w:val="423309E7"/>
    <w:rsid w:val="425C14AB"/>
    <w:rsid w:val="427D4B5F"/>
    <w:rsid w:val="4294303D"/>
    <w:rsid w:val="42B598B8"/>
    <w:rsid w:val="42CBFA7B"/>
    <w:rsid w:val="42E008B7"/>
    <w:rsid w:val="42EEDE4F"/>
    <w:rsid w:val="42F24825"/>
    <w:rsid w:val="42F2C48E"/>
    <w:rsid w:val="42F484EB"/>
    <w:rsid w:val="430671A0"/>
    <w:rsid w:val="433CCBC4"/>
    <w:rsid w:val="43A25142"/>
    <w:rsid w:val="43A70E72"/>
    <w:rsid w:val="43B86DE9"/>
    <w:rsid w:val="43E7ECDC"/>
    <w:rsid w:val="43ED2731"/>
    <w:rsid w:val="440A2A07"/>
    <w:rsid w:val="440A59BE"/>
    <w:rsid w:val="441ABBA0"/>
    <w:rsid w:val="44312640"/>
    <w:rsid w:val="44323B0A"/>
    <w:rsid w:val="44337F0E"/>
    <w:rsid w:val="443B2933"/>
    <w:rsid w:val="4444C9DD"/>
    <w:rsid w:val="44658144"/>
    <w:rsid w:val="44883F7E"/>
    <w:rsid w:val="44A61172"/>
    <w:rsid w:val="44B9C160"/>
    <w:rsid w:val="44D83A09"/>
    <w:rsid w:val="44F944A1"/>
    <w:rsid w:val="4552172E"/>
    <w:rsid w:val="457B91DE"/>
    <w:rsid w:val="45C937EA"/>
    <w:rsid w:val="45CEF4BD"/>
    <w:rsid w:val="45D54616"/>
    <w:rsid w:val="467D391D"/>
    <w:rsid w:val="46C2EE2F"/>
    <w:rsid w:val="46CEC939"/>
    <w:rsid w:val="46DE7A6B"/>
    <w:rsid w:val="46E10673"/>
    <w:rsid w:val="46E6ED1F"/>
    <w:rsid w:val="46FC3577"/>
    <w:rsid w:val="4722549B"/>
    <w:rsid w:val="473D5FA3"/>
    <w:rsid w:val="47D3B937"/>
    <w:rsid w:val="47D4C61D"/>
    <w:rsid w:val="47DD812C"/>
    <w:rsid w:val="480294B7"/>
    <w:rsid w:val="482F26C3"/>
    <w:rsid w:val="483D3771"/>
    <w:rsid w:val="4845972E"/>
    <w:rsid w:val="4855F28F"/>
    <w:rsid w:val="485EE147"/>
    <w:rsid w:val="486F83AE"/>
    <w:rsid w:val="4881C33C"/>
    <w:rsid w:val="4899E8A3"/>
    <w:rsid w:val="48E644E9"/>
    <w:rsid w:val="492D14DE"/>
    <w:rsid w:val="494AA5E1"/>
    <w:rsid w:val="4970967E"/>
    <w:rsid w:val="49812A02"/>
    <w:rsid w:val="49882CC3"/>
    <w:rsid w:val="49D4B02E"/>
    <w:rsid w:val="49F4F5EF"/>
    <w:rsid w:val="4A154643"/>
    <w:rsid w:val="4A5F26E2"/>
    <w:rsid w:val="4A7C574A"/>
    <w:rsid w:val="4AA1E281"/>
    <w:rsid w:val="4AA2C092"/>
    <w:rsid w:val="4AB94989"/>
    <w:rsid w:val="4AC9149D"/>
    <w:rsid w:val="4ACEB7A5"/>
    <w:rsid w:val="4ADB04E6"/>
    <w:rsid w:val="4AED8896"/>
    <w:rsid w:val="4AF2B29A"/>
    <w:rsid w:val="4AFE5CAE"/>
    <w:rsid w:val="4B232AC4"/>
    <w:rsid w:val="4B5800E9"/>
    <w:rsid w:val="4B7D59AC"/>
    <w:rsid w:val="4BAB5148"/>
    <w:rsid w:val="4BCB1789"/>
    <w:rsid w:val="4BEAD362"/>
    <w:rsid w:val="4BF81D92"/>
    <w:rsid w:val="4C213420"/>
    <w:rsid w:val="4C9B1DED"/>
    <w:rsid w:val="4CA5411F"/>
    <w:rsid w:val="4CD32717"/>
    <w:rsid w:val="4CD92615"/>
    <w:rsid w:val="4CDCBB18"/>
    <w:rsid w:val="4CF4C6FD"/>
    <w:rsid w:val="4D14ABBA"/>
    <w:rsid w:val="4D1BFF84"/>
    <w:rsid w:val="4D21BE84"/>
    <w:rsid w:val="4D439B43"/>
    <w:rsid w:val="4D5A3602"/>
    <w:rsid w:val="4D6CDA1F"/>
    <w:rsid w:val="4D74E666"/>
    <w:rsid w:val="4DAFDC5C"/>
    <w:rsid w:val="4DB2EF2E"/>
    <w:rsid w:val="4DC66A1A"/>
    <w:rsid w:val="4DCFF3B1"/>
    <w:rsid w:val="4DD75F4F"/>
    <w:rsid w:val="4DF693B5"/>
    <w:rsid w:val="4E33C096"/>
    <w:rsid w:val="4E41B551"/>
    <w:rsid w:val="4E6BB074"/>
    <w:rsid w:val="4E88EE2B"/>
    <w:rsid w:val="4E9E0E35"/>
    <w:rsid w:val="4E9E6847"/>
    <w:rsid w:val="4ED870F9"/>
    <w:rsid w:val="4EE8000D"/>
    <w:rsid w:val="4F2CCE2B"/>
    <w:rsid w:val="4F396869"/>
    <w:rsid w:val="4F3C5692"/>
    <w:rsid w:val="4F51538A"/>
    <w:rsid w:val="4F6DB2C4"/>
    <w:rsid w:val="4F8282FF"/>
    <w:rsid w:val="4F951BD6"/>
    <w:rsid w:val="4FA2D92E"/>
    <w:rsid w:val="4FDA9217"/>
    <w:rsid w:val="4FE89004"/>
    <w:rsid w:val="501CE4D8"/>
    <w:rsid w:val="5037FE87"/>
    <w:rsid w:val="505D9529"/>
    <w:rsid w:val="50679BDA"/>
    <w:rsid w:val="506C26CF"/>
    <w:rsid w:val="507B3C05"/>
    <w:rsid w:val="507D0F1D"/>
    <w:rsid w:val="509C9F9B"/>
    <w:rsid w:val="50AC9164"/>
    <w:rsid w:val="50D75175"/>
    <w:rsid w:val="50E4AE8B"/>
    <w:rsid w:val="510FADB9"/>
    <w:rsid w:val="512F185D"/>
    <w:rsid w:val="5134DDCF"/>
    <w:rsid w:val="513C31C6"/>
    <w:rsid w:val="5144CA9E"/>
    <w:rsid w:val="514526CC"/>
    <w:rsid w:val="5166843E"/>
    <w:rsid w:val="51D3C7C4"/>
    <w:rsid w:val="51E303C8"/>
    <w:rsid w:val="52039862"/>
    <w:rsid w:val="522C0CC1"/>
    <w:rsid w:val="5231EFF8"/>
    <w:rsid w:val="52622E48"/>
    <w:rsid w:val="52884361"/>
    <w:rsid w:val="529BF7E6"/>
    <w:rsid w:val="52B36D51"/>
    <w:rsid w:val="52E40170"/>
    <w:rsid w:val="5313EF0B"/>
    <w:rsid w:val="535CAC65"/>
    <w:rsid w:val="535EA40B"/>
    <w:rsid w:val="536D8670"/>
    <w:rsid w:val="53842F31"/>
    <w:rsid w:val="53A1956A"/>
    <w:rsid w:val="53A244DE"/>
    <w:rsid w:val="53B2DCC7"/>
    <w:rsid w:val="53B6C343"/>
    <w:rsid w:val="53CE9140"/>
    <w:rsid w:val="544BC78E"/>
    <w:rsid w:val="54534DEA"/>
    <w:rsid w:val="545B5C20"/>
    <w:rsid w:val="546EC26D"/>
    <w:rsid w:val="54826225"/>
    <w:rsid w:val="548D8573"/>
    <w:rsid w:val="54A2C6CC"/>
    <w:rsid w:val="54C6B5F8"/>
    <w:rsid w:val="5501B898"/>
    <w:rsid w:val="550F89E7"/>
    <w:rsid w:val="55118CA7"/>
    <w:rsid w:val="5518319C"/>
    <w:rsid w:val="557D5105"/>
    <w:rsid w:val="558D643B"/>
    <w:rsid w:val="55B5EA0A"/>
    <w:rsid w:val="55B9372D"/>
    <w:rsid w:val="55D9910E"/>
    <w:rsid w:val="55F2583A"/>
    <w:rsid w:val="560282E2"/>
    <w:rsid w:val="56228CDD"/>
    <w:rsid w:val="567EB654"/>
    <w:rsid w:val="56829A7A"/>
    <w:rsid w:val="568ED71D"/>
    <w:rsid w:val="56A7F12A"/>
    <w:rsid w:val="56B343CB"/>
    <w:rsid w:val="56B3D26B"/>
    <w:rsid w:val="570A8CF3"/>
    <w:rsid w:val="5765FFC7"/>
    <w:rsid w:val="576DE784"/>
    <w:rsid w:val="579E1102"/>
    <w:rsid w:val="57B260BC"/>
    <w:rsid w:val="57BCAD63"/>
    <w:rsid w:val="57E2E4AD"/>
    <w:rsid w:val="5813F6D1"/>
    <w:rsid w:val="5839CF5B"/>
    <w:rsid w:val="58837B46"/>
    <w:rsid w:val="58B1ECBE"/>
    <w:rsid w:val="58D4C836"/>
    <w:rsid w:val="58FC3524"/>
    <w:rsid w:val="590C16D0"/>
    <w:rsid w:val="59173EE1"/>
    <w:rsid w:val="591A1BC4"/>
    <w:rsid w:val="593A756C"/>
    <w:rsid w:val="59A2B292"/>
    <w:rsid w:val="59A3F172"/>
    <w:rsid w:val="59B67690"/>
    <w:rsid w:val="59D0C613"/>
    <w:rsid w:val="59FAEDDD"/>
    <w:rsid w:val="5A14F010"/>
    <w:rsid w:val="5A202CF8"/>
    <w:rsid w:val="5A30DD3A"/>
    <w:rsid w:val="5A471E9F"/>
    <w:rsid w:val="5A4FA6B7"/>
    <w:rsid w:val="5A94ED25"/>
    <w:rsid w:val="5AA4538F"/>
    <w:rsid w:val="5AB79001"/>
    <w:rsid w:val="5AC2091C"/>
    <w:rsid w:val="5AD1C9F5"/>
    <w:rsid w:val="5AD8906E"/>
    <w:rsid w:val="5AEB7008"/>
    <w:rsid w:val="5B1278B1"/>
    <w:rsid w:val="5B336446"/>
    <w:rsid w:val="5B47DFB0"/>
    <w:rsid w:val="5B5EE3BD"/>
    <w:rsid w:val="5B73D7A1"/>
    <w:rsid w:val="5B7B8BCD"/>
    <w:rsid w:val="5B8B777F"/>
    <w:rsid w:val="5BA16490"/>
    <w:rsid w:val="5BA4099C"/>
    <w:rsid w:val="5BA6176D"/>
    <w:rsid w:val="5BC78DEE"/>
    <w:rsid w:val="5BF6C3F8"/>
    <w:rsid w:val="5BFADF0C"/>
    <w:rsid w:val="5C18701E"/>
    <w:rsid w:val="5C28D28A"/>
    <w:rsid w:val="5C2B81BD"/>
    <w:rsid w:val="5C8D9950"/>
    <w:rsid w:val="5CB20EBF"/>
    <w:rsid w:val="5CF7D89E"/>
    <w:rsid w:val="5D32A611"/>
    <w:rsid w:val="5D4FC0AF"/>
    <w:rsid w:val="5D504BC6"/>
    <w:rsid w:val="5D80E40A"/>
    <w:rsid w:val="5D924B4C"/>
    <w:rsid w:val="5DCBDB44"/>
    <w:rsid w:val="5DCDE415"/>
    <w:rsid w:val="5DEC2871"/>
    <w:rsid w:val="5E26ED92"/>
    <w:rsid w:val="5E347139"/>
    <w:rsid w:val="5E3E395C"/>
    <w:rsid w:val="5E497B11"/>
    <w:rsid w:val="5E61857F"/>
    <w:rsid w:val="5E896F47"/>
    <w:rsid w:val="5EAC6EB6"/>
    <w:rsid w:val="5EBF1FCF"/>
    <w:rsid w:val="5EC168D1"/>
    <w:rsid w:val="5EC865A6"/>
    <w:rsid w:val="5ECBA6EB"/>
    <w:rsid w:val="5F2558AC"/>
    <w:rsid w:val="5F27AFC6"/>
    <w:rsid w:val="5F2A006D"/>
    <w:rsid w:val="5F32AEDA"/>
    <w:rsid w:val="5F408574"/>
    <w:rsid w:val="5F51817D"/>
    <w:rsid w:val="5F964F69"/>
    <w:rsid w:val="5F9A441B"/>
    <w:rsid w:val="5FC2BDF3"/>
    <w:rsid w:val="5FD501FF"/>
    <w:rsid w:val="5FE9B7D4"/>
    <w:rsid w:val="5FFDF6BD"/>
    <w:rsid w:val="60074FFF"/>
    <w:rsid w:val="6026ED90"/>
    <w:rsid w:val="603DCE7E"/>
    <w:rsid w:val="603F2023"/>
    <w:rsid w:val="604450F7"/>
    <w:rsid w:val="6059E824"/>
    <w:rsid w:val="6061EFDB"/>
    <w:rsid w:val="60679729"/>
    <w:rsid w:val="60703765"/>
    <w:rsid w:val="6083B5B7"/>
    <w:rsid w:val="60865C36"/>
    <w:rsid w:val="60BC7E4F"/>
    <w:rsid w:val="60C67943"/>
    <w:rsid w:val="60F74680"/>
    <w:rsid w:val="60FD02E7"/>
    <w:rsid w:val="61114975"/>
    <w:rsid w:val="6134A476"/>
    <w:rsid w:val="618F43BA"/>
    <w:rsid w:val="61A668CD"/>
    <w:rsid w:val="61DEEC7E"/>
    <w:rsid w:val="61F75689"/>
    <w:rsid w:val="6219496D"/>
    <w:rsid w:val="6263081D"/>
    <w:rsid w:val="6275C9F5"/>
    <w:rsid w:val="6296A09E"/>
    <w:rsid w:val="62A657B4"/>
    <w:rsid w:val="62B08ED1"/>
    <w:rsid w:val="62FA5EB5"/>
    <w:rsid w:val="630F3D77"/>
    <w:rsid w:val="631A87B1"/>
    <w:rsid w:val="631B67E4"/>
    <w:rsid w:val="63571283"/>
    <w:rsid w:val="6360D3EF"/>
    <w:rsid w:val="63ACD307"/>
    <w:rsid w:val="63B1F586"/>
    <w:rsid w:val="63F41F11"/>
    <w:rsid w:val="63FE1A05"/>
    <w:rsid w:val="6413F697"/>
    <w:rsid w:val="6422D064"/>
    <w:rsid w:val="642E5FA7"/>
    <w:rsid w:val="643146A6"/>
    <w:rsid w:val="64569F33"/>
    <w:rsid w:val="6463E2BE"/>
    <w:rsid w:val="64989E09"/>
    <w:rsid w:val="64B07364"/>
    <w:rsid w:val="64E274E0"/>
    <w:rsid w:val="6519EC6F"/>
    <w:rsid w:val="652E5051"/>
    <w:rsid w:val="6563AF97"/>
    <w:rsid w:val="65884214"/>
    <w:rsid w:val="659E5950"/>
    <w:rsid w:val="65A8F823"/>
    <w:rsid w:val="65AAD369"/>
    <w:rsid w:val="65D0791F"/>
    <w:rsid w:val="65DB628B"/>
    <w:rsid w:val="65E93142"/>
    <w:rsid w:val="65F0DE71"/>
    <w:rsid w:val="66024B57"/>
    <w:rsid w:val="662C41BC"/>
    <w:rsid w:val="6649E55A"/>
    <w:rsid w:val="6676F44B"/>
    <w:rsid w:val="668BFC14"/>
    <w:rsid w:val="6696D381"/>
    <w:rsid w:val="6697FE52"/>
    <w:rsid w:val="66DE2A6A"/>
    <w:rsid w:val="66EB0D9A"/>
    <w:rsid w:val="66F4736A"/>
    <w:rsid w:val="67045E53"/>
    <w:rsid w:val="67342F83"/>
    <w:rsid w:val="6750270A"/>
    <w:rsid w:val="6754D3DA"/>
    <w:rsid w:val="6760E75F"/>
    <w:rsid w:val="676EED5B"/>
    <w:rsid w:val="67ABCB90"/>
    <w:rsid w:val="67B36FC5"/>
    <w:rsid w:val="67E4B6FB"/>
    <w:rsid w:val="67E842A3"/>
    <w:rsid w:val="681B5CD8"/>
    <w:rsid w:val="682BC6EB"/>
    <w:rsid w:val="68317797"/>
    <w:rsid w:val="6831CB84"/>
    <w:rsid w:val="685E0AC0"/>
    <w:rsid w:val="6869E914"/>
    <w:rsid w:val="68DB2188"/>
    <w:rsid w:val="6907B9D3"/>
    <w:rsid w:val="691DEC88"/>
    <w:rsid w:val="693E62E7"/>
    <w:rsid w:val="69572D7F"/>
    <w:rsid w:val="69669C42"/>
    <w:rsid w:val="69930A1D"/>
    <w:rsid w:val="6997C723"/>
    <w:rsid w:val="69986C4F"/>
    <w:rsid w:val="699B87E1"/>
    <w:rsid w:val="69A14337"/>
    <w:rsid w:val="69C7974C"/>
    <w:rsid w:val="69D7879B"/>
    <w:rsid w:val="69D8C2CF"/>
    <w:rsid w:val="6A213135"/>
    <w:rsid w:val="6A2B5724"/>
    <w:rsid w:val="6A396155"/>
    <w:rsid w:val="6A51F470"/>
    <w:rsid w:val="6A8BF0D5"/>
    <w:rsid w:val="6A9BCAE6"/>
    <w:rsid w:val="6AB3742F"/>
    <w:rsid w:val="6AB4D2A6"/>
    <w:rsid w:val="6AB7363F"/>
    <w:rsid w:val="6AC5B3C9"/>
    <w:rsid w:val="6AE93687"/>
    <w:rsid w:val="6AED6F05"/>
    <w:rsid w:val="6AF8280C"/>
    <w:rsid w:val="6B128054"/>
    <w:rsid w:val="6B1CFF0F"/>
    <w:rsid w:val="6B4BF905"/>
    <w:rsid w:val="6B7E8D9C"/>
    <w:rsid w:val="6BE26553"/>
    <w:rsid w:val="6C21CD1B"/>
    <w:rsid w:val="6C283D59"/>
    <w:rsid w:val="6C348C5F"/>
    <w:rsid w:val="6C3730B2"/>
    <w:rsid w:val="6C741921"/>
    <w:rsid w:val="6C7700BB"/>
    <w:rsid w:val="6C770553"/>
    <w:rsid w:val="6C9192B4"/>
    <w:rsid w:val="6C959C45"/>
    <w:rsid w:val="6C9CD71A"/>
    <w:rsid w:val="6CB542F1"/>
    <w:rsid w:val="6CC8728C"/>
    <w:rsid w:val="6CDA85E2"/>
    <w:rsid w:val="6CFBEF97"/>
    <w:rsid w:val="6D17881A"/>
    <w:rsid w:val="6D3165CE"/>
    <w:rsid w:val="6D5841D3"/>
    <w:rsid w:val="6D7B1595"/>
    <w:rsid w:val="6D9B0DB3"/>
    <w:rsid w:val="6DB01684"/>
    <w:rsid w:val="6DF051B3"/>
    <w:rsid w:val="6E08291B"/>
    <w:rsid w:val="6E12FAF8"/>
    <w:rsid w:val="6EB41B72"/>
    <w:rsid w:val="6EB6259A"/>
    <w:rsid w:val="6EC58B57"/>
    <w:rsid w:val="6EE14694"/>
    <w:rsid w:val="6EFD2A37"/>
    <w:rsid w:val="6EFE11E1"/>
    <w:rsid w:val="6F15A4A3"/>
    <w:rsid w:val="6F23BD44"/>
    <w:rsid w:val="6F25E464"/>
    <w:rsid w:val="6F58EBC6"/>
    <w:rsid w:val="6FC50251"/>
    <w:rsid w:val="6FEBFE29"/>
    <w:rsid w:val="6FEC8AA3"/>
    <w:rsid w:val="702EC12B"/>
    <w:rsid w:val="704D8AB0"/>
    <w:rsid w:val="7081704B"/>
    <w:rsid w:val="70DE74E9"/>
    <w:rsid w:val="70EA0491"/>
    <w:rsid w:val="7102B276"/>
    <w:rsid w:val="713AC4B3"/>
    <w:rsid w:val="71F4D1FE"/>
    <w:rsid w:val="71F96383"/>
    <w:rsid w:val="7206BA96"/>
    <w:rsid w:val="724B0EAF"/>
    <w:rsid w:val="726181F2"/>
    <w:rsid w:val="726FC13D"/>
    <w:rsid w:val="728112CE"/>
    <w:rsid w:val="729550D4"/>
    <w:rsid w:val="72B1688D"/>
    <w:rsid w:val="72D99A28"/>
    <w:rsid w:val="72E67593"/>
    <w:rsid w:val="72EEB12D"/>
    <w:rsid w:val="72F4562B"/>
    <w:rsid w:val="72FB09A3"/>
    <w:rsid w:val="734A99C3"/>
    <w:rsid w:val="736F9257"/>
    <w:rsid w:val="7395EDBA"/>
    <w:rsid w:val="73A5DFB7"/>
    <w:rsid w:val="73AD2496"/>
    <w:rsid w:val="73BFCFA3"/>
    <w:rsid w:val="73CC399E"/>
    <w:rsid w:val="73CF2524"/>
    <w:rsid w:val="73D7BEA2"/>
    <w:rsid w:val="73EA2896"/>
    <w:rsid w:val="741700FA"/>
    <w:rsid w:val="7423C353"/>
    <w:rsid w:val="7464C946"/>
    <w:rsid w:val="7468680D"/>
    <w:rsid w:val="74A6524C"/>
    <w:rsid w:val="74E42BFB"/>
    <w:rsid w:val="74E743B7"/>
    <w:rsid w:val="753A383E"/>
    <w:rsid w:val="753BF435"/>
    <w:rsid w:val="754A3D7D"/>
    <w:rsid w:val="755A7EEC"/>
    <w:rsid w:val="7569F35B"/>
    <w:rsid w:val="75A4AE35"/>
    <w:rsid w:val="75A5A920"/>
    <w:rsid w:val="75B1D1CA"/>
    <w:rsid w:val="75B2C510"/>
    <w:rsid w:val="75C829AC"/>
    <w:rsid w:val="764C8F16"/>
    <w:rsid w:val="7659AB5D"/>
    <w:rsid w:val="7681EE2E"/>
    <w:rsid w:val="7684B1D6"/>
    <w:rsid w:val="76871E75"/>
    <w:rsid w:val="768B2DDF"/>
    <w:rsid w:val="7695BB7E"/>
    <w:rsid w:val="769E341F"/>
    <w:rsid w:val="76A060FB"/>
    <w:rsid w:val="76A3A3D7"/>
    <w:rsid w:val="76AC96BF"/>
    <w:rsid w:val="76BC0D7B"/>
    <w:rsid w:val="76C27433"/>
    <w:rsid w:val="76D6B6A8"/>
    <w:rsid w:val="76DA2BB9"/>
    <w:rsid w:val="76DBF1E1"/>
    <w:rsid w:val="76F442E9"/>
    <w:rsid w:val="770A79F4"/>
    <w:rsid w:val="770E616D"/>
    <w:rsid w:val="771EE10F"/>
    <w:rsid w:val="7745FB59"/>
    <w:rsid w:val="775240D3"/>
    <w:rsid w:val="77524DEB"/>
    <w:rsid w:val="776F2730"/>
    <w:rsid w:val="77893348"/>
    <w:rsid w:val="77D02D50"/>
    <w:rsid w:val="7816D041"/>
    <w:rsid w:val="782EFED4"/>
    <w:rsid w:val="78433D65"/>
    <w:rsid w:val="7863C06B"/>
    <w:rsid w:val="787B7CF8"/>
    <w:rsid w:val="7887DDC3"/>
    <w:rsid w:val="788BCBCA"/>
    <w:rsid w:val="78AF3E92"/>
    <w:rsid w:val="78EE68C9"/>
    <w:rsid w:val="78F06387"/>
    <w:rsid w:val="78F3043F"/>
    <w:rsid w:val="78F8D288"/>
    <w:rsid w:val="792796D2"/>
    <w:rsid w:val="793DF41C"/>
    <w:rsid w:val="795324D4"/>
    <w:rsid w:val="7967BD84"/>
    <w:rsid w:val="7969F330"/>
    <w:rsid w:val="79A3FEC7"/>
    <w:rsid w:val="79A6B6B6"/>
    <w:rsid w:val="79AE1FD6"/>
    <w:rsid w:val="79E557E1"/>
    <w:rsid w:val="7A2AFEAA"/>
    <w:rsid w:val="7A959763"/>
    <w:rsid w:val="7A965ED6"/>
    <w:rsid w:val="7AC19745"/>
    <w:rsid w:val="7AD61AC2"/>
    <w:rsid w:val="7AE1201A"/>
    <w:rsid w:val="7AEEAD8C"/>
    <w:rsid w:val="7B49E387"/>
    <w:rsid w:val="7B541EF5"/>
    <w:rsid w:val="7B60C172"/>
    <w:rsid w:val="7B672E83"/>
    <w:rsid w:val="7B73F67B"/>
    <w:rsid w:val="7B87D493"/>
    <w:rsid w:val="7C034C1F"/>
    <w:rsid w:val="7C34CE01"/>
    <w:rsid w:val="7C8FBB98"/>
    <w:rsid w:val="7C9FB233"/>
    <w:rsid w:val="7CA24D26"/>
    <w:rsid w:val="7CA812D5"/>
    <w:rsid w:val="7CC5911A"/>
    <w:rsid w:val="7CCD23CF"/>
    <w:rsid w:val="7CD614FC"/>
    <w:rsid w:val="7CD632AA"/>
    <w:rsid w:val="7CF93CD6"/>
    <w:rsid w:val="7D3E2043"/>
    <w:rsid w:val="7D3E2F62"/>
    <w:rsid w:val="7D40AB0B"/>
    <w:rsid w:val="7DB7973D"/>
    <w:rsid w:val="7DC18257"/>
    <w:rsid w:val="7DD6B157"/>
    <w:rsid w:val="7DDCAAB9"/>
    <w:rsid w:val="7E0FBA0F"/>
    <w:rsid w:val="7E323342"/>
    <w:rsid w:val="7E669650"/>
    <w:rsid w:val="7F2AA799"/>
    <w:rsid w:val="7F6D7C3B"/>
    <w:rsid w:val="7F7F59BE"/>
    <w:rsid w:val="7F8E0853"/>
    <w:rsid w:val="7F94B833"/>
    <w:rsid w:val="7F9E3922"/>
    <w:rsid w:val="7FA13B66"/>
    <w:rsid w:val="7FCBE4E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0E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2" w:unhideWhenUsed="1" w:qFormat="1"/>
    <w:lsdException w:name="heading 7" w:semiHidden="1" w:uiPriority="0" w:unhideWhenUsed="1" w:qFormat="1"/>
    <w:lsdException w:name="heading 8" w:semiHidden="1" w:uiPriority="0"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060AD"/>
    <w:pPr>
      <w:spacing w:before="120" w:after="120" w:line="396" w:lineRule="auto"/>
      <w:jc w:val="both"/>
    </w:pPr>
    <w:rPr>
      <w:rFonts w:ascii="Arial" w:eastAsia="Times New Roman" w:hAnsi="Arial" w:cs="Arial"/>
      <w:sz w:val="22"/>
      <w:szCs w:val="24"/>
      <w:lang w:eastAsia="en-US"/>
    </w:rPr>
  </w:style>
  <w:style w:type="paragraph" w:styleId="Nagwek1">
    <w:name w:val="heading 1"/>
    <w:basedOn w:val="Normalny"/>
    <w:next w:val="Normalny"/>
    <w:link w:val="Nagwek1Znak"/>
    <w:autoRedefine/>
    <w:uiPriority w:val="9"/>
    <w:qFormat/>
    <w:rsid w:val="000653A7"/>
    <w:pPr>
      <w:keepNext/>
      <w:pageBreakBefore/>
      <w:numPr>
        <w:numId w:val="21"/>
      </w:numPr>
      <w:jc w:val="left"/>
      <w:outlineLvl w:val="0"/>
    </w:pPr>
    <w:rPr>
      <w:b/>
      <w:bCs/>
      <w:smallCaps/>
      <w:color w:val="17365D"/>
      <w:kern w:val="32"/>
      <w:sz w:val="52"/>
      <w:szCs w:val="32"/>
    </w:rPr>
  </w:style>
  <w:style w:type="paragraph" w:styleId="Nagwek2">
    <w:name w:val="heading 2"/>
    <w:basedOn w:val="Normalny"/>
    <w:next w:val="Normalny"/>
    <w:link w:val="Nagwek2Znak"/>
    <w:autoRedefine/>
    <w:uiPriority w:val="9"/>
    <w:qFormat/>
    <w:rsid w:val="00226C8D"/>
    <w:pPr>
      <w:keepNext/>
      <w:numPr>
        <w:ilvl w:val="1"/>
        <w:numId w:val="21"/>
      </w:numPr>
      <w:spacing w:before="480"/>
      <w:outlineLvl w:val="1"/>
    </w:pPr>
    <w:rPr>
      <w:b/>
      <w:bCs/>
      <w:smallCaps/>
      <w:color w:val="1F497D" w:themeColor="text2"/>
      <w:sz w:val="36"/>
      <w:szCs w:val="28"/>
      <w:lang w:eastAsia="pl-PL"/>
    </w:rPr>
  </w:style>
  <w:style w:type="paragraph" w:styleId="Nagwek3">
    <w:name w:val="heading 3"/>
    <w:basedOn w:val="Normalny"/>
    <w:next w:val="Normalny"/>
    <w:link w:val="Nagwek3Znak"/>
    <w:autoRedefine/>
    <w:uiPriority w:val="9"/>
    <w:qFormat/>
    <w:rsid w:val="00B51B56"/>
    <w:pPr>
      <w:keepNext/>
      <w:numPr>
        <w:ilvl w:val="2"/>
        <w:numId w:val="21"/>
      </w:numPr>
      <w:spacing w:before="240" w:after="240"/>
      <w:outlineLvl w:val="2"/>
    </w:pPr>
    <w:rPr>
      <w:b/>
      <w:bCs/>
      <w:smallCaps/>
      <w:color w:val="1F497D" w:themeColor="text2"/>
      <w:sz w:val="28"/>
      <w:szCs w:val="26"/>
      <w:lang w:eastAsia="pl-PL"/>
    </w:rPr>
  </w:style>
  <w:style w:type="paragraph" w:styleId="Nagwek4">
    <w:name w:val="heading 4"/>
    <w:basedOn w:val="Normalny"/>
    <w:next w:val="Normalny"/>
    <w:link w:val="Nagwek4Znak"/>
    <w:uiPriority w:val="9"/>
    <w:qFormat/>
    <w:rsid w:val="00DC018E"/>
    <w:pPr>
      <w:keepNext/>
      <w:numPr>
        <w:ilvl w:val="3"/>
        <w:numId w:val="21"/>
      </w:numPr>
      <w:spacing w:before="240" w:after="240"/>
      <w:jc w:val="left"/>
      <w:outlineLvl w:val="3"/>
    </w:pPr>
    <w:rPr>
      <w:b/>
      <w:bCs/>
      <w:color w:val="17365D"/>
      <w:sz w:val="24"/>
      <w:szCs w:val="28"/>
    </w:rPr>
  </w:style>
  <w:style w:type="paragraph" w:styleId="Nagwek5">
    <w:name w:val="heading 5"/>
    <w:basedOn w:val="Normalny"/>
    <w:next w:val="Normalny"/>
    <w:link w:val="Nagwek5Znak"/>
    <w:qFormat/>
    <w:rsid w:val="00B51BAF"/>
    <w:pPr>
      <w:numPr>
        <w:ilvl w:val="4"/>
        <w:numId w:val="22"/>
      </w:numPr>
      <w:spacing w:before="240"/>
      <w:outlineLvl w:val="4"/>
    </w:pPr>
    <w:rPr>
      <w:b/>
      <w:bCs/>
      <w:i/>
      <w:iCs/>
      <w:sz w:val="26"/>
      <w:szCs w:val="26"/>
    </w:rPr>
  </w:style>
  <w:style w:type="paragraph" w:styleId="Nagwek6">
    <w:name w:val="heading 6"/>
    <w:basedOn w:val="Normalny"/>
    <w:next w:val="Normalny"/>
    <w:link w:val="Nagwek6Znak"/>
    <w:autoRedefine/>
    <w:uiPriority w:val="2"/>
    <w:semiHidden/>
    <w:qFormat/>
    <w:rsid w:val="00B51BAF"/>
    <w:pPr>
      <w:keepNext/>
      <w:keepLines/>
      <w:spacing w:before="200"/>
      <w:outlineLvl w:val="5"/>
    </w:pPr>
    <w:rPr>
      <w:b/>
      <w:bCs/>
      <w:color w:val="8B8178"/>
    </w:rPr>
  </w:style>
  <w:style w:type="paragraph" w:styleId="Nagwek7">
    <w:name w:val="heading 7"/>
    <w:basedOn w:val="Normalny"/>
    <w:next w:val="Normalny"/>
    <w:link w:val="Nagwek7Znak"/>
    <w:semiHidden/>
    <w:unhideWhenUsed/>
    <w:qFormat/>
    <w:rsid w:val="00B51BAF"/>
    <w:pPr>
      <w:spacing w:before="240"/>
      <w:outlineLvl w:val="6"/>
    </w:pPr>
  </w:style>
  <w:style w:type="paragraph" w:styleId="Nagwek8">
    <w:name w:val="heading 8"/>
    <w:basedOn w:val="Normalny"/>
    <w:next w:val="Normalny"/>
    <w:link w:val="Nagwek8Znak"/>
    <w:unhideWhenUsed/>
    <w:rsid w:val="00B51BAF"/>
    <w:pPr>
      <w:numPr>
        <w:ilvl w:val="7"/>
        <w:numId w:val="30"/>
      </w:numPr>
      <w:spacing w:before="240"/>
      <w:outlineLvl w:val="7"/>
    </w:pPr>
    <w:rPr>
      <w:i/>
      <w:iCs/>
    </w:rPr>
  </w:style>
  <w:style w:type="paragraph" w:styleId="Nagwek9">
    <w:name w:val="heading 9"/>
    <w:basedOn w:val="Normalny"/>
    <w:next w:val="Normalny"/>
    <w:link w:val="Nagwek9Znak"/>
    <w:semiHidden/>
    <w:unhideWhenUsed/>
    <w:qFormat/>
    <w:rsid w:val="00B51BAF"/>
    <w:pPr>
      <w:numPr>
        <w:ilvl w:val="8"/>
        <w:numId w:val="30"/>
      </w:numPr>
      <w:spacing w:before="24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0653A7"/>
    <w:rPr>
      <w:rFonts w:ascii="Arial" w:eastAsia="Times New Roman" w:hAnsi="Arial" w:cs="Arial"/>
      <w:b/>
      <w:bCs/>
      <w:smallCaps/>
      <w:color w:val="17365D"/>
      <w:kern w:val="32"/>
      <w:sz w:val="52"/>
      <w:szCs w:val="32"/>
      <w:lang w:eastAsia="en-US"/>
    </w:rPr>
  </w:style>
  <w:style w:type="character" w:customStyle="1" w:styleId="Nagwek2Znak">
    <w:name w:val="Nagłówek 2 Znak"/>
    <w:link w:val="Nagwek2"/>
    <w:uiPriority w:val="9"/>
    <w:rsid w:val="00226C8D"/>
    <w:rPr>
      <w:rFonts w:ascii="Arial" w:eastAsia="Times New Roman" w:hAnsi="Arial" w:cs="Arial"/>
      <w:b/>
      <w:bCs/>
      <w:smallCaps/>
      <w:color w:val="1F497D" w:themeColor="text2"/>
      <w:sz w:val="36"/>
      <w:szCs w:val="28"/>
    </w:rPr>
  </w:style>
  <w:style w:type="character" w:customStyle="1" w:styleId="Nagwek3Znak">
    <w:name w:val="Nagłówek 3 Znak"/>
    <w:link w:val="Nagwek3"/>
    <w:uiPriority w:val="9"/>
    <w:rsid w:val="00B51B56"/>
    <w:rPr>
      <w:rFonts w:ascii="Arial" w:eastAsia="Times New Roman" w:hAnsi="Arial" w:cs="Arial"/>
      <w:b/>
      <w:bCs/>
      <w:smallCaps/>
      <w:color w:val="1F497D" w:themeColor="text2"/>
      <w:sz w:val="28"/>
      <w:szCs w:val="26"/>
    </w:rPr>
  </w:style>
  <w:style w:type="character" w:customStyle="1" w:styleId="Nagwek4Znak">
    <w:name w:val="Nagłówek 4 Znak"/>
    <w:link w:val="Nagwek4"/>
    <w:uiPriority w:val="9"/>
    <w:rsid w:val="00DC018E"/>
    <w:rPr>
      <w:rFonts w:ascii="Arial" w:eastAsia="Times New Roman" w:hAnsi="Arial" w:cs="Arial"/>
      <w:b/>
      <w:bCs/>
      <w:color w:val="17365D"/>
      <w:sz w:val="24"/>
      <w:szCs w:val="28"/>
      <w:lang w:eastAsia="en-US"/>
    </w:rPr>
  </w:style>
  <w:style w:type="character" w:customStyle="1" w:styleId="Nagwek5Znak">
    <w:name w:val="Nagłówek 5 Znak"/>
    <w:link w:val="Nagwek5"/>
    <w:rsid w:val="00B51BAF"/>
    <w:rPr>
      <w:rFonts w:ascii="Arial" w:eastAsia="Times New Roman" w:hAnsi="Arial" w:cs="Arial"/>
      <w:b/>
      <w:bCs/>
      <w:i/>
      <w:iCs/>
      <w:sz w:val="26"/>
      <w:szCs w:val="26"/>
      <w:lang w:eastAsia="en-US"/>
    </w:rPr>
  </w:style>
  <w:style w:type="character" w:customStyle="1" w:styleId="Nagwek6Znak">
    <w:name w:val="Nagłówek 6 Znak"/>
    <w:link w:val="Nagwek6"/>
    <w:uiPriority w:val="2"/>
    <w:semiHidden/>
    <w:rsid w:val="00B51BAF"/>
    <w:rPr>
      <w:rFonts w:eastAsia="Times New Roman"/>
      <w:b/>
      <w:bCs/>
      <w:color w:val="8B8178"/>
      <w:sz w:val="22"/>
      <w:szCs w:val="24"/>
      <w:lang w:eastAsia="en-US"/>
    </w:rPr>
  </w:style>
  <w:style w:type="character" w:customStyle="1" w:styleId="Nagwek7Znak">
    <w:name w:val="Nagłówek 7 Znak"/>
    <w:link w:val="Nagwek7"/>
    <w:semiHidden/>
    <w:rsid w:val="00B51BAF"/>
    <w:rPr>
      <w:rFonts w:eastAsia="Times New Roman"/>
      <w:sz w:val="22"/>
      <w:szCs w:val="24"/>
      <w:lang w:eastAsia="en-US"/>
    </w:rPr>
  </w:style>
  <w:style w:type="character" w:customStyle="1" w:styleId="Nagwek8Znak">
    <w:name w:val="Nagłówek 8 Znak"/>
    <w:link w:val="Nagwek8"/>
    <w:rsid w:val="00B51BAF"/>
    <w:rPr>
      <w:rFonts w:ascii="Arial" w:eastAsia="Times New Roman" w:hAnsi="Arial" w:cs="Arial"/>
      <w:i/>
      <w:iCs/>
      <w:sz w:val="22"/>
      <w:szCs w:val="24"/>
      <w:lang w:eastAsia="en-US"/>
    </w:rPr>
  </w:style>
  <w:style w:type="character" w:customStyle="1" w:styleId="Nagwek9Znak">
    <w:name w:val="Nagłówek 9 Znak"/>
    <w:link w:val="Nagwek9"/>
    <w:semiHidden/>
    <w:rsid w:val="00B51BAF"/>
    <w:rPr>
      <w:rFonts w:ascii="Cambria" w:eastAsia="Times New Roman" w:hAnsi="Cambria" w:cs="Arial"/>
      <w:sz w:val="22"/>
      <w:szCs w:val="24"/>
      <w:lang w:eastAsia="en-US"/>
    </w:rPr>
  </w:style>
  <w:style w:type="paragraph" w:customStyle="1" w:styleId="Tabelapunktowanie2">
    <w:name w:val="Tabela_punktowanie_2"/>
    <w:basedOn w:val="Tabelapunktowanie1"/>
    <w:qFormat/>
    <w:rsid w:val="00EC643B"/>
    <w:pPr>
      <w:ind w:left="567" w:hanging="227"/>
    </w:pPr>
  </w:style>
  <w:style w:type="paragraph" w:customStyle="1" w:styleId="Tabelapunktowanie1">
    <w:name w:val="Tabela_punktowanie_1"/>
    <w:basedOn w:val="Tabela-punktowanie"/>
    <w:autoRedefine/>
    <w:qFormat/>
    <w:rsid w:val="00EC643B"/>
    <w:pPr>
      <w:numPr>
        <w:numId w:val="27"/>
      </w:numPr>
      <w:ind w:left="227" w:hanging="170"/>
    </w:pPr>
  </w:style>
  <w:style w:type="paragraph" w:customStyle="1" w:styleId="Tabela-punktowanie">
    <w:name w:val="Tabela-punktowanie"/>
    <w:basedOn w:val="Normalny"/>
    <w:autoRedefine/>
    <w:qFormat/>
    <w:rsid w:val="00B51BAF"/>
    <w:pPr>
      <w:numPr>
        <w:numId w:val="26"/>
      </w:numPr>
      <w:spacing w:before="20" w:after="20"/>
      <w:jc w:val="left"/>
    </w:pPr>
    <w:rPr>
      <w:bCs/>
      <w:sz w:val="20"/>
      <w:szCs w:val="20"/>
    </w:rPr>
  </w:style>
  <w:style w:type="paragraph" w:customStyle="1" w:styleId="Spisdiagramw">
    <w:name w:val="Spis diagramów"/>
    <w:basedOn w:val="Spisilustracji"/>
    <w:autoRedefine/>
    <w:uiPriority w:val="2"/>
    <w:qFormat/>
    <w:rsid w:val="00B51BAF"/>
    <w:pPr>
      <w:tabs>
        <w:tab w:val="left" w:pos="2268"/>
        <w:tab w:val="right" w:leader="dot" w:pos="9072"/>
      </w:tabs>
      <w:ind w:left="1701" w:right="1134" w:hanging="1134"/>
      <w:jc w:val="left"/>
    </w:pPr>
    <w:rPr>
      <w:lang w:eastAsia="ar-SA"/>
    </w:rPr>
  </w:style>
  <w:style w:type="paragraph" w:styleId="Spisilustracji">
    <w:name w:val="table of figures"/>
    <w:basedOn w:val="Normalny"/>
    <w:next w:val="Normalny"/>
    <w:uiPriority w:val="99"/>
    <w:unhideWhenUsed/>
    <w:rsid w:val="00B51BAF"/>
  </w:style>
  <w:style w:type="paragraph" w:customStyle="1" w:styleId="tabelanormalny">
    <w:name w:val="tabela_normalny"/>
    <w:basedOn w:val="Normalny"/>
    <w:autoRedefine/>
    <w:qFormat/>
    <w:rsid w:val="002837CA"/>
    <w:pPr>
      <w:spacing w:line="288" w:lineRule="auto"/>
      <w:jc w:val="left"/>
    </w:pPr>
    <w:rPr>
      <w:bCs/>
      <w:szCs w:val="20"/>
    </w:rPr>
  </w:style>
  <w:style w:type="paragraph" w:customStyle="1" w:styleId="wypunktowanie">
    <w:name w:val="wypunktowanie"/>
    <w:basedOn w:val="Normalny"/>
    <w:link w:val="wypunktowanieZnak"/>
    <w:uiPriority w:val="1"/>
    <w:qFormat/>
    <w:rsid w:val="00B51BAF"/>
    <w:pPr>
      <w:numPr>
        <w:numId w:val="29"/>
      </w:numPr>
    </w:pPr>
  </w:style>
  <w:style w:type="character" w:customStyle="1" w:styleId="wypunktowanieZnak">
    <w:name w:val="wypunktowanie Znak"/>
    <w:link w:val="wypunktowanie"/>
    <w:uiPriority w:val="1"/>
    <w:rsid w:val="00B51BAF"/>
    <w:rPr>
      <w:rFonts w:ascii="Arial" w:eastAsia="Times New Roman" w:hAnsi="Arial" w:cs="Arial"/>
      <w:sz w:val="22"/>
      <w:szCs w:val="24"/>
      <w:lang w:eastAsia="en-US"/>
    </w:rPr>
  </w:style>
  <w:style w:type="paragraph" w:customStyle="1" w:styleId="metrykatabela">
    <w:name w:val="metryka_tabela"/>
    <w:basedOn w:val="Normalny"/>
    <w:autoRedefine/>
    <w:uiPriority w:val="1"/>
    <w:qFormat/>
    <w:rsid w:val="00FF6B51"/>
    <w:pPr>
      <w:spacing w:before="40" w:after="40"/>
      <w:jc w:val="left"/>
    </w:pPr>
    <w:rPr>
      <w:noProof/>
      <w:sz w:val="20"/>
      <w:lang w:eastAsia="pl-PL"/>
    </w:rPr>
  </w:style>
  <w:style w:type="paragraph" w:customStyle="1" w:styleId="metrykatabelanaglowek">
    <w:name w:val="metryka_tabela_naglowek"/>
    <w:basedOn w:val="Normalny"/>
    <w:autoRedefine/>
    <w:uiPriority w:val="1"/>
    <w:qFormat/>
    <w:rsid w:val="00FF6B51"/>
    <w:pPr>
      <w:spacing w:before="0" w:after="0"/>
      <w:jc w:val="left"/>
    </w:pPr>
    <w:rPr>
      <w:b/>
      <w:noProof/>
      <w:sz w:val="20"/>
      <w:lang w:eastAsia="pl-PL"/>
    </w:rPr>
  </w:style>
  <w:style w:type="paragraph" w:customStyle="1" w:styleId="tabelanumeracja">
    <w:name w:val="tabela_numeracja"/>
    <w:basedOn w:val="Normalny"/>
    <w:qFormat/>
    <w:rsid w:val="00DC018E"/>
    <w:pPr>
      <w:numPr>
        <w:numId w:val="28"/>
      </w:numPr>
    </w:pPr>
    <w:rPr>
      <w:szCs w:val="20"/>
    </w:rPr>
  </w:style>
  <w:style w:type="paragraph" w:customStyle="1" w:styleId="metrykanaglowek">
    <w:name w:val="metryka_naglowek"/>
    <w:basedOn w:val="Normalny"/>
    <w:link w:val="metrykanaglowekZnak"/>
    <w:autoRedefine/>
    <w:uiPriority w:val="1"/>
    <w:qFormat/>
    <w:rsid w:val="00694A86"/>
    <w:pPr>
      <w:keepNext/>
    </w:pPr>
    <w:rPr>
      <w:rFonts w:ascii="Trebuchet MS" w:hAnsi="Trebuchet MS"/>
      <w:b/>
      <w:color w:val="17365D"/>
      <w:szCs w:val="26"/>
      <w:lang w:eastAsia="pl-PL"/>
    </w:rPr>
  </w:style>
  <w:style w:type="character" w:customStyle="1" w:styleId="metrykanaglowekZnak">
    <w:name w:val="metryka_naglowek Znak"/>
    <w:link w:val="metrykanaglowek"/>
    <w:uiPriority w:val="1"/>
    <w:rsid w:val="00694A86"/>
    <w:rPr>
      <w:rFonts w:ascii="Trebuchet MS" w:eastAsia="Times New Roman" w:hAnsi="Trebuchet MS"/>
      <w:b/>
      <w:color w:val="17365D"/>
      <w:sz w:val="22"/>
      <w:szCs w:val="26"/>
    </w:rPr>
  </w:style>
  <w:style w:type="paragraph" w:customStyle="1" w:styleId="stopkastrony">
    <w:name w:val="stopka_strony"/>
    <w:basedOn w:val="Stopka"/>
    <w:uiPriority w:val="1"/>
    <w:qFormat/>
    <w:rsid w:val="00B51BAF"/>
    <w:pPr>
      <w:tabs>
        <w:tab w:val="left" w:pos="4678"/>
      </w:tabs>
      <w:spacing w:before="0"/>
    </w:pPr>
    <w:rPr>
      <w:b w:val="0"/>
      <w:sz w:val="24"/>
    </w:rPr>
  </w:style>
  <w:style w:type="paragraph" w:styleId="Stopka">
    <w:name w:val="footer"/>
    <w:basedOn w:val="Normalny"/>
    <w:link w:val="StopkaZnak"/>
    <w:autoRedefine/>
    <w:uiPriority w:val="99"/>
    <w:unhideWhenUsed/>
    <w:qFormat/>
    <w:rsid w:val="00B02E5A"/>
    <w:pPr>
      <w:tabs>
        <w:tab w:val="right" w:pos="9639"/>
      </w:tabs>
      <w:spacing w:before="240"/>
      <w:contextualSpacing/>
      <w:jc w:val="center"/>
    </w:pPr>
    <w:rPr>
      <w:b/>
      <w:noProof/>
      <w:szCs w:val="20"/>
      <w:lang w:eastAsia="pl-PL"/>
    </w:rPr>
  </w:style>
  <w:style w:type="character" w:customStyle="1" w:styleId="StopkaZnak">
    <w:name w:val="Stopka Znak"/>
    <w:link w:val="Stopka"/>
    <w:uiPriority w:val="99"/>
    <w:rsid w:val="00B02E5A"/>
    <w:rPr>
      <w:rFonts w:ascii="Arial" w:eastAsia="Times New Roman" w:hAnsi="Arial" w:cs="Arial"/>
      <w:b/>
      <w:noProof/>
      <w:sz w:val="22"/>
    </w:rPr>
  </w:style>
  <w:style w:type="paragraph" w:customStyle="1" w:styleId="przypisdolny">
    <w:name w:val="przypis_dolny"/>
    <w:basedOn w:val="Tekstprzypisudolnego"/>
    <w:uiPriority w:val="1"/>
    <w:qFormat/>
    <w:rsid w:val="00B51BAF"/>
    <w:pPr>
      <w:tabs>
        <w:tab w:val="right" w:pos="-142"/>
      </w:tabs>
      <w:ind w:left="142" w:hanging="142"/>
    </w:pPr>
    <w:rPr>
      <w:sz w:val="18"/>
      <w:szCs w:val="20"/>
    </w:rPr>
  </w:style>
  <w:style w:type="paragraph" w:styleId="Tekstprzypisudolnego">
    <w:name w:val="footnote text"/>
    <w:basedOn w:val="Normalny"/>
    <w:link w:val="TekstprzypisudolnegoZnak"/>
    <w:uiPriority w:val="99"/>
    <w:unhideWhenUsed/>
    <w:rsid w:val="00B51BAF"/>
  </w:style>
  <w:style w:type="character" w:customStyle="1" w:styleId="TekstprzypisudolnegoZnak">
    <w:name w:val="Tekst przypisu dolnego Znak"/>
    <w:link w:val="Tekstprzypisudolnego"/>
    <w:uiPriority w:val="99"/>
    <w:rsid w:val="00B51BAF"/>
    <w:rPr>
      <w:rFonts w:eastAsia="Times New Roman"/>
      <w:sz w:val="22"/>
      <w:szCs w:val="24"/>
      <w:lang w:eastAsia="en-US"/>
    </w:rPr>
  </w:style>
  <w:style w:type="paragraph" w:customStyle="1" w:styleId="Wymagania-sekcja">
    <w:name w:val="Wymagania - sekcja"/>
    <w:basedOn w:val="Normalny"/>
    <w:qFormat/>
    <w:rsid w:val="00B51BAF"/>
    <w:rPr>
      <w:b/>
    </w:rPr>
  </w:style>
  <w:style w:type="paragraph" w:customStyle="1" w:styleId="WymaganieL1">
    <w:name w:val="Wymaganie L1"/>
    <w:basedOn w:val="Normalny"/>
    <w:link w:val="WymaganieL1Znak"/>
    <w:qFormat/>
    <w:rsid w:val="00B51BAF"/>
    <w:pPr>
      <w:numPr>
        <w:ilvl w:val="3"/>
        <w:numId w:val="30"/>
      </w:numPr>
      <w:jc w:val="left"/>
    </w:pPr>
  </w:style>
  <w:style w:type="character" w:customStyle="1" w:styleId="WymaganieL1Znak">
    <w:name w:val="Wymaganie L1 Znak"/>
    <w:link w:val="WymaganieL1"/>
    <w:rsid w:val="00B51BAF"/>
    <w:rPr>
      <w:rFonts w:ascii="Arial" w:eastAsia="Times New Roman" w:hAnsi="Arial" w:cs="Arial"/>
      <w:sz w:val="22"/>
      <w:szCs w:val="24"/>
      <w:lang w:eastAsia="en-US"/>
    </w:rPr>
  </w:style>
  <w:style w:type="paragraph" w:customStyle="1" w:styleId="WymaganieL2">
    <w:name w:val="Wymaganie L2"/>
    <w:basedOn w:val="WymaganieL1"/>
    <w:link w:val="WymaganieL2Znak"/>
    <w:qFormat/>
    <w:rsid w:val="00B51BAF"/>
    <w:pPr>
      <w:numPr>
        <w:ilvl w:val="4"/>
      </w:numPr>
      <w:spacing w:before="60"/>
    </w:pPr>
  </w:style>
  <w:style w:type="character" w:customStyle="1" w:styleId="WymaganieL2Znak">
    <w:name w:val="Wymaganie L2 Znak"/>
    <w:link w:val="WymaganieL2"/>
    <w:rsid w:val="00B51BAF"/>
    <w:rPr>
      <w:rFonts w:ascii="Arial" w:eastAsia="Times New Roman" w:hAnsi="Arial" w:cs="Arial"/>
      <w:sz w:val="22"/>
      <w:szCs w:val="24"/>
      <w:lang w:eastAsia="en-US"/>
    </w:rPr>
  </w:style>
  <w:style w:type="paragraph" w:customStyle="1" w:styleId="wymagania-punkty">
    <w:name w:val="wymagania - punkty"/>
    <w:basedOn w:val="WymaganieL2"/>
    <w:link w:val="wymagania-punktyZnak"/>
    <w:qFormat/>
    <w:rsid w:val="00B51BAF"/>
    <w:pPr>
      <w:numPr>
        <w:ilvl w:val="5"/>
      </w:numPr>
      <w:spacing w:before="0"/>
    </w:pPr>
  </w:style>
  <w:style w:type="character" w:customStyle="1" w:styleId="wymagania-punktyZnak">
    <w:name w:val="wymagania - punkty Znak"/>
    <w:link w:val="wymagania-punkty"/>
    <w:rsid w:val="00B51BAF"/>
    <w:rPr>
      <w:rFonts w:ascii="Arial" w:eastAsia="Times New Roman" w:hAnsi="Arial" w:cs="Arial"/>
      <w:sz w:val="22"/>
      <w:szCs w:val="24"/>
      <w:lang w:eastAsia="en-US"/>
    </w:rPr>
  </w:style>
  <w:style w:type="paragraph" w:customStyle="1" w:styleId="Wymagania-punkyL2">
    <w:name w:val="Wymagania - punky L2"/>
    <w:basedOn w:val="wymagania-punkty"/>
    <w:qFormat/>
    <w:rsid w:val="00B51BAF"/>
    <w:pPr>
      <w:numPr>
        <w:ilvl w:val="6"/>
      </w:numPr>
    </w:pPr>
    <w:rPr>
      <w:lang w:eastAsia="pl-PL"/>
    </w:rPr>
  </w:style>
  <w:style w:type="paragraph" w:styleId="Legenda">
    <w:name w:val="caption"/>
    <w:basedOn w:val="Normalny"/>
    <w:next w:val="Normalny"/>
    <w:autoRedefine/>
    <w:qFormat/>
    <w:rsid w:val="00F932D7"/>
    <w:pPr>
      <w:keepLines/>
      <w:spacing w:before="240" w:after="0" w:line="288" w:lineRule="auto"/>
      <w:ind w:left="709" w:hanging="709"/>
      <w:jc w:val="left"/>
    </w:pPr>
    <w:rPr>
      <w:b/>
      <w:color w:val="1F497D" w:themeColor="text2"/>
      <w:sz w:val="20"/>
      <w:lang w:eastAsia="pl-PL"/>
    </w:rPr>
  </w:style>
  <w:style w:type="paragraph" w:styleId="Tytu">
    <w:name w:val="Title"/>
    <w:basedOn w:val="Normalny"/>
    <w:next w:val="Normalny"/>
    <w:link w:val="TytuZnak"/>
    <w:autoRedefine/>
    <w:qFormat/>
    <w:rsid w:val="00694A86"/>
    <w:pPr>
      <w:keepNext/>
      <w:keepLines/>
      <w:spacing w:before="5400" w:after="1800"/>
      <w:contextualSpacing/>
      <w:jc w:val="left"/>
    </w:pPr>
    <w:rPr>
      <w:b/>
      <w:caps/>
      <w:color w:val="17365D"/>
      <w:kern w:val="28"/>
      <w:sz w:val="48"/>
      <w:szCs w:val="64"/>
      <w:lang w:val="cs-CZ" w:eastAsia="pl-PL"/>
    </w:rPr>
  </w:style>
  <w:style w:type="character" w:customStyle="1" w:styleId="TytuZnak">
    <w:name w:val="Tytuł Znak"/>
    <w:link w:val="Tytu"/>
    <w:rsid w:val="00694A86"/>
    <w:rPr>
      <w:rFonts w:eastAsia="Times New Roman"/>
      <w:b/>
      <w:caps/>
      <w:color w:val="17365D"/>
      <w:kern w:val="28"/>
      <w:sz w:val="48"/>
      <w:szCs w:val="64"/>
      <w:lang w:val="cs-CZ"/>
    </w:rPr>
  </w:style>
  <w:style w:type="paragraph" w:styleId="Podtytu">
    <w:name w:val="Subtitle"/>
    <w:basedOn w:val="Nagwek5"/>
    <w:next w:val="Normalny"/>
    <w:link w:val="PodtytuZnak"/>
    <w:autoRedefine/>
    <w:qFormat/>
    <w:rsid w:val="00313560"/>
    <w:pPr>
      <w:keepNext/>
      <w:keepLines/>
      <w:numPr>
        <w:ilvl w:val="0"/>
        <w:numId w:val="0"/>
      </w:numPr>
      <w:spacing w:before="0" w:line="264" w:lineRule="auto"/>
      <w:jc w:val="right"/>
      <w:outlineLvl w:val="9"/>
    </w:pPr>
    <w:rPr>
      <w:bCs w:val="0"/>
      <w:i w:val="0"/>
      <w:iCs w:val="0"/>
      <w:smallCaps/>
      <w:color w:val="17365D"/>
      <w:sz w:val="36"/>
      <w:szCs w:val="20"/>
    </w:rPr>
  </w:style>
  <w:style w:type="character" w:customStyle="1" w:styleId="PodtytuZnak">
    <w:name w:val="Podtytuł Znak"/>
    <w:link w:val="Podtytu"/>
    <w:rsid w:val="00313560"/>
    <w:rPr>
      <w:rFonts w:ascii="Arial" w:eastAsia="Times New Roman" w:hAnsi="Arial" w:cs="Arial"/>
      <w:b/>
      <w:smallCaps/>
      <w:color w:val="17365D"/>
      <w:sz w:val="36"/>
      <w:lang w:eastAsia="en-US"/>
    </w:rPr>
  </w:style>
  <w:style w:type="character" w:styleId="Pogrubienie">
    <w:name w:val="Strong"/>
    <w:uiPriority w:val="22"/>
    <w:qFormat/>
    <w:rsid w:val="00B51BAF"/>
    <w:rPr>
      <w:b/>
      <w:bCs/>
    </w:rPr>
  </w:style>
  <w:style w:type="character" w:styleId="Uwydatnienie">
    <w:name w:val="Emphasis"/>
    <w:qFormat/>
    <w:rsid w:val="00B51BAF"/>
    <w:rPr>
      <w:rFonts w:ascii="Calibri" w:hAnsi="Calibri"/>
      <w:i/>
      <w:iCs/>
      <w:color w:val="8B8178"/>
      <w:sz w:val="20"/>
    </w:rPr>
  </w:style>
  <w:style w:type="paragraph" w:styleId="Tekstprzypisukocowego">
    <w:name w:val="endnote text"/>
    <w:basedOn w:val="Normalny"/>
    <w:link w:val="TekstprzypisukocowegoZnak"/>
    <w:uiPriority w:val="99"/>
    <w:semiHidden/>
    <w:unhideWhenUsed/>
    <w:rsid w:val="00B51BAF"/>
    <w:rPr>
      <w:szCs w:val="20"/>
    </w:rPr>
  </w:style>
  <w:style w:type="character" w:customStyle="1" w:styleId="TekstprzypisukocowegoZnak">
    <w:name w:val="Tekst przypisu końcowego Znak"/>
    <w:link w:val="Tekstprzypisukocowego"/>
    <w:uiPriority w:val="99"/>
    <w:semiHidden/>
    <w:rsid w:val="00B51BAF"/>
    <w:rPr>
      <w:rFonts w:eastAsia="Times New Roman"/>
      <w:sz w:val="22"/>
      <w:lang w:eastAsia="en-US"/>
    </w:rPr>
  </w:style>
  <w:style w:type="character" w:styleId="Odwoanieprzypisukocowego">
    <w:name w:val="endnote reference"/>
    <w:uiPriority w:val="99"/>
    <w:semiHidden/>
    <w:unhideWhenUsed/>
    <w:rsid w:val="00B51BAF"/>
    <w:rPr>
      <w:vertAlign w:val="superscript"/>
    </w:rPr>
  </w:style>
  <w:style w:type="character" w:styleId="Odwoanieprzypisudolnego">
    <w:name w:val="footnote reference"/>
    <w:uiPriority w:val="99"/>
    <w:unhideWhenUsed/>
    <w:rsid w:val="00B51BAF"/>
    <w:rPr>
      <w:vertAlign w:val="superscript"/>
    </w:rPr>
  </w:style>
  <w:style w:type="paragraph" w:styleId="Tekstdymka">
    <w:name w:val="Balloon Text"/>
    <w:basedOn w:val="Normalny"/>
    <w:link w:val="TekstdymkaZnak"/>
    <w:uiPriority w:val="99"/>
    <w:semiHidden/>
    <w:unhideWhenUsed/>
    <w:rsid w:val="00B51BAF"/>
    <w:rPr>
      <w:rFonts w:ascii="Tahoma" w:hAnsi="Tahoma" w:cs="Tahoma"/>
      <w:sz w:val="16"/>
      <w:szCs w:val="16"/>
    </w:rPr>
  </w:style>
  <w:style w:type="character" w:customStyle="1" w:styleId="TekstdymkaZnak">
    <w:name w:val="Tekst dymka Znak"/>
    <w:link w:val="Tekstdymka"/>
    <w:uiPriority w:val="99"/>
    <w:semiHidden/>
    <w:rsid w:val="00B51BAF"/>
    <w:rPr>
      <w:rFonts w:ascii="Tahoma" w:eastAsia="Times New Roman" w:hAnsi="Tahoma" w:cs="Tahoma"/>
      <w:sz w:val="16"/>
      <w:szCs w:val="16"/>
      <w:lang w:eastAsia="en-US"/>
    </w:rPr>
  </w:style>
  <w:style w:type="paragraph" w:styleId="Nagwek">
    <w:name w:val="header"/>
    <w:basedOn w:val="Normalny"/>
    <w:link w:val="NagwekZnak"/>
    <w:uiPriority w:val="99"/>
    <w:unhideWhenUsed/>
    <w:rsid w:val="00B51BAF"/>
    <w:pPr>
      <w:tabs>
        <w:tab w:val="center" w:pos="4536"/>
        <w:tab w:val="right" w:pos="9072"/>
      </w:tabs>
    </w:pPr>
  </w:style>
  <w:style w:type="character" w:customStyle="1" w:styleId="NagwekZnak">
    <w:name w:val="Nagłówek Znak"/>
    <w:link w:val="Nagwek"/>
    <w:uiPriority w:val="99"/>
    <w:rsid w:val="00B51BAF"/>
    <w:rPr>
      <w:rFonts w:eastAsia="Times New Roman"/>
      <w:sz w:val="22"/>
      <w:szCs w:val="24"/>
      <w:lang w:eastAsia="en-US"/>
    </w:rPr>
  </w:style>
  <w:style w:type="character" w:styleId="Odwoaniedokomentarza">
    <w:name w:val="annotation reference"/>
    <w:uiPriority w:val="99"/>
    <w:semiHidden/>
    <w:unhideWhenUsed/>
    <w:rsid w:val="00B51BAF"/>
    <w:rPr>
      <w:sz w:val="16"/>
      <w:szCs w:val="16"/>
    </w:rPr>
  </w:style>
  <w:style w:type="paragraph" w:styleId="Tekstkomentarza">
    <w:name w:val="annotation text"/>
    <w:basedOn w:val="Normalny"/>
    <w:link w:val="TekstkomentarzaZnak"/>
    <w:uiPriority w:val="99"/>
    <w:unhideWhenUsed/>
    <w:rsid w:val="00B51BAF"/>
    <w:rPr>
      <w:szCs w:val="20"/>
    </w:rPr>
  </w:style>
  <w:style w:type="character" w:customStyle="1" w:styleId="TekstkomentarzaZnak">
    <w:name w:val="Tekst komentarza Znak"/>
    <w:link w:val="Tekstkomentarza"/>
    <w:uiPriority w:val="99"/>
    <w:rsid w:val="00B51BAF"/>
    <w:rPr>
      <w:rFonts w:eastAsia="Times New Roman"/>
      <w:sz w:val="22"/>
      <w:lang w:eastAsia="en-US"/>
    </w:rPr>
  </w:style>
  <w:style w:type="paragraph" w:styleId="Tematkomentarza">
    <w:name w:val="annotation subject"/>
    <w:basedOn w:val="Tekstkomentarza"/>
    <w:next w:val="Tekstkomentarza"/>
    <w:link w:val="TematkomentarzaZnak"/>
    <w:uiPriority w:val="99"/>
    <w:semiHidden/>
    <w:unhideWhenUsed/>
    <w:rsid w:val="00B51BAF"/>
    <w:rPr>
      <w:b/>
      <w:bCs/>
    </w:rPr>
  </w:style>
  <w:style w:type="character" w:customStyle="1" w:styleId="TematkomentarzaZnak">
    <w:name w:val="Temat komentarza Znak"/>
    <w:link w:val="Tematkomentarza"/>
    <w:uiPriority w:val="99"/>
    <w:semiHidden/>
    <w:rsid w:val="00B51BAF"/>
    <w:rPr>
      <w:rFonts w:eastAsia="Times New Roman"/>
      <w:b/>
      <w:bCs/>
      <w:sz w:val="22"/>
      <w:lang w:eastAsia="en-US"/>
    </w:rPr>
  </w:style>
  <w:style w:type="paragraph" w:styleId="Spistreci1">
    <w:name w:val="toc 1"/>
    <w:basedOn w:val="Normalny"/>
    <w:next w:val="Normalny"/>
    <w:autoRedefine/>
    <w:uiPriority w:val="39"/>
    <w:unhideWhenUsed/>
    <w:rsid w:val="001E16C3"/>
    <w:pPr>
      <w:tabs>
        <w:tab w:val="left" w:pos="400"/>
        <w:tab w:val="right" w:leader="dot" w:pos="9062"/>
      </w:tabs>
      <w:spacing w:after="60"/>
      <w:ind w:left="57" w:hanging="57"/>
      <w:jc w:val="left"/>
    </w:pPr>
    <w:rPr>
      <w:b/>
    </w:rPr>
  </w:style>
  <w:style w:type="paragraph" w:styleId="Spistreci2">
    <w:name w:val="toc 2"/>
    <w:basedOn w:val="Normalny"/>
    <w:next w:val="Normalny"/>
    <w:autoRedefine/>
    <w:uiPriority w:val="39"/>
    <w:unhideWhenUsed/>
    <w:rsid w:val="00731E1A"/>
    <w:pPr>
      <w:spacing w:after="60"/>
      <w:ind w:left="907" w:hanging="510"/>
      <w:jc w:val="left"/>
    </w:pPr>
  </w:style>
  <w:style w:type="paragraph" w:styleId="Spistreci3">
    <w:name w:val="toc 3"/>
    <w:basedOn w:val="Normalny"/>
    <w:next w:val="Normalny"/>
    <w:autoRedefine/>
    <w:uiPriority w:val="39"/>
    <w:unhideWhenUsed/>
    <w:rsid w:val="00731E1A"/>
    <w:pPr>
      <w:tabs>
        <w:tab w:val="left" w:pos="1320"/>
        <w:tab w:val="right" w:leader="dot" w:pos="9062"/>
      </w:tabs>
      <w:spacing w:after="100"/>
      <w:ind w:left="1474" w:hanging="567"/>
    </w:pPr>
  </w:style>
  <w:style w:type="character" w:styleId="Hipercze">
    <w:name w:val="Hyperlink"/>
    <w:uiPriority w:val="99"/>
    <w:unhideWhenUsed/>
    <w:rsid w:val="007B3E49"/>
    <w:rPr>
      <w:rFonts w:ascii="Calibri" w:hAnsi="Calibri"/>
      <w:color w:val="auto"/>
      <w:sz w:val="22"/>
      <w:u w:val="single"/>
    </w:rPr>
  </w:style>
  <w:style w:type="character" w:styleId="UyteHipercze">
    <w:name w:val="FollowedHyperlink"/>
    <w:uiPriority w:val="99"/>
    <w:semiHidden/>
    <w:unhideWhenUsed/>
    <w:rsid w:val="00B51BAF"/>
    <w:rPr>
      <w:color w:val="800080"/>
      <w:u w:val="single"/>
    </w:rPr>
  </w:style>
  <w:style w:type="paragraph" w:customStyle="1" w:styleId="Numerowaniepoz1">
    <w:name w:val="Numerowanie_poz_1"/>
    <w:basedOn w:val="Normalny"/>
    <w:link w:val="Numerowaniepoz1Znak"/>
    <w:autoRedefine/>
    <w:qFormat/>
    <w:rsid w:val="00F137A7"/>
    <w:pPr>
      <w:numPr>
        <w:numId w:val="20"/>
      </w:numPr>
      <w:spacing w:line="288" w:lineRule="auto"/>
    </w:pPr>
  </w:style>
  <w:style w:type="character" w:customStyle="1" w:styleId="Numerowaniepoz1Znak">
    <w:name w:val="Numerowanie_poz_1 Znak"/>
    <w:link w:val="Numerowaniepoz1"/>
    <w:rsid w:val="00F137A7"/>
    <w:rPr>
      <w:rFonts w:ascii="Arial" w:eastAsia="Times New Roman" w:hAnsi="Arial" w:cs="Arial"/>
      <w:sz w:val="22"/>
      <w:szCs w:val="24"/>
      <w:lang w:eastAsia="en-US"/>
    </w:rPr>
  </w:style>
  <w:style w:type="paragraph" w:customStyle="1" w:styleId="spistreci-tytu">
    <w:name w:val="spis treści-tytuł"/>
    <w:basedOn w:val="Normalny"/>
    <w:qFormat/>
    <w:rsid w:val="00B51BAF"/>
    <w:pPr>
      <w:pageBreakBefore/>
    </w:pPr>
    <w:rPr>
      <w:b/>
      <w:color w:val="17365D"/>
    </w:rPr>
  </w:style>
  <w:style w:type="paragraph" w:customStyle="1" w:styleId="Tabelanagwekdolewej">
    <w:name w:val="Tabela nagłówek do lewej"/>
    <w:basedOn w:val="Normalny"/>
    <w:autoRedefine/>
    <w:qFormat/>
    <w:rsid w:val="00845F69"/>
    <w:pPr>
      <w:spacing w:beforeLines="20" w:afterLines="20" w:line="288" w:lineRule="auto"/>
      <w:jc w:val="left"/>
    </w:pPr>
    <w:rPr>
      <w:b/>
      <w:color w:val="FFFFFF"/>
      <w:sz w:val="20"/>
      <w:szCs w:val="20"/>
      <w:lang w:eastAsia="pl-PL"/>
    </w:rPr>
  </w:style>
  <w:style w:type="paragraph" w:customStyle="1" w:styleId="Tabelanagwekdorodka">
    <w:name w:val="Tabela nagłówek do środka"/>
    <w:basedOn w:val="Tabelanagwekdolewej"/>
    <w:next w:val="Normalny"/>
    <w:autoRedefine/>
    <w:qFormat/>
    <w:rsid w:val="00B51BAF"/>
    <w:pPr>
      <w:jc w:val="center"/>
    </w:pPr>
  </w:style>
  <w:style w:type="paragraph" w:customStyle="1" w:styleId="Tabelanumerowanie1">
    <w:name w:val="Tabela_numerowanie_1"/>
    <w:basedOn w:val="Tabelapunktowanie1"/>
    <w:autoRedefine/>
    <w:qFormat/>
    <w:rsid w:val="00EC643B"/>
    <w:pPr>
      <w:numPr>
        <w:numId w:val="31"/>
      </w:numPr>
      <w:spacing w:before="40" w:after="40" w:line="264" w:lineRule="auto"/>
      <w:ind w:left="340" w:hanging="227"/>
    </w:pPr>
    <w:rPr>
      <w:lang w:eastAsia="pl-PL"/>
    </w:rPr>
  </w:style>
  <w:style w:type="paragraph" w:customStyle="1" w:styleId="Tytudokumentu">
    <w:name w:val="Tytuł dokumentu"/>
    <w:basedOn w:val="Podtytu"/>
    <w:qFormat/>
    <w:rsid w:val="00B51BAF"/>
    <w:pPr>
      <w:spacing w:before="6000"/>
    </w:pPr>
    <w:rPr>
      <w:smallCaps w:val="0"/>
      <w:sz w:val="72"/>
    </w:rPr>
  </w:style>
  <w:style w:type="paragraph" w:customStyle="1" w:styleId="Wyrnienie">
    <w:name w:val="Wyróżnienie"/>
    <w:basedOn w:val="Normalny"/>
    <w:autoRedefine/>
    <w:qFormat/>
    <w:rsid w:val="00B51BAF"/>
    <w:pPr>
      <w:spacing w:before="360"/>
    </w:pPr>
    <w:rPr>
      <w:b/>
      <w:color w:val="000000"/>
    </w:rPr>
  </w:style>
  <w:style w:type="paragraph" w:customStyle="1" w:styleId="Wyrnienie2">
    <w:name w:val="Wyróżnienie_2"/>
    <w:basedOn w:val="Podtytu"/>
    <w:autoRedefine/>
    <w:qFormat/>
    <w:rsid w:val="00B51BAF"/>
    <w:pPr>
      <w:spacing w:before="120"/>
    </w:pPr>
    <w:rPr>
      <w:sz w:val="28"/>
    </w:rPr>
  </w:style>
  <w:style w:type="paragraph" w:customStyle="1" w:styleId="Punktowaniepoz1">
    <w:name w:val="Punktowanie_poz_1"/>
    <w:basedOn w:val="Normalny"/>
    <w:autoRedefine/>
    <w:qFormat/>
    <w:rsid w:val="00DC018E"/>
    <w:pPr>
      <w:numPr>
        <w:numId w:val="23"/>
      </w:numPr>
      <w:ind w:left="738" w:hanging="284"/>
      <w:jc w:val="left"/>
    </w:pPr>
    <w:rPr>
      <w:lang w:eastAsia="pl-PL"/>
    </w:rPr>
  </w:style>
  <w:style w:type="paragraph" w:customStyle="1" w:styleId="Punktowaniepoz2">
    <w:name w:val="Punktowanie_poz_2"/>
    <w:basedOn w:val="Punktowaniepoz1"/>
    <w:autoRedefine/>
    <w:qFormat/>
    <w:rsid w:val="00DC018E"/>
    <w:pPr>
      <w:numPr>
        <w:numId w:val="24"/>
      </w:numPr>
      <w:ind w:left="1418" w:hanging="284"/>
    </w:pPr>
  </w:style>
  <w:style w:type="paragraph" w:customStyle="1" w:styleId="Punktowaniepoz3">
    <w:name w:val="Punktowanie_poz_3"/>
    <w:basedOn w:val="Punktowaniepoz2"/>
    <w:autoRedefine/>
    <w:qFormat/>
    <w:rsid w:val="00DC018E"/>
    <w:pPr>
      <w:numPr>
        <w:numId w:val="25"/>
      </w:numPr>
      <w:spacing w:before="60" w:after="60"/>
      <w:ind w:left="1985" w:hanging="284"/>
    </w:pPr>
  </w:style>
  <w:style w:type="paragraph" w:customStyle="1" w:styleId="Spistrecinagwek">
    <w:name w:val="Spis treści_nagłówek"/>
    <w:basedOn w:val="Normalny"/>
    <w:qFormat/>
    <w:rsid w:val="00EC643B"/>
    <w:pPr>
      <w:jc w:val="left"/>
    </w:pPr>
    <w:rPr>
      <w:b/>
      <w:color w:val="17365D"/>
    </w:rPr>
  </w:style>
  <w:style w:type="character" w:styleId="Tekstzastpczy">
    <w:name w:val="Placeholder Text"/>
    <w:uiPriority w:val="99"/>
    <w:semiHidden/>
    <w:rsid w:val="00B51BAF"/>
    <w:rPr>
      <w:color w:val="808080"/>
    </w:rPr>
  </w:style>
  <w:style w:type="paragraph" w:customStyle="1" w:styleId="WTekstpodstawowy">
    <w:name w:val="W_Tekst podstawowy"/>
    <w:basedOn w:val="Normalny"/>
    <w:rsid w:val="00FF6B51"/>
    <w:pPr>
      <w:spacing w:before="40" w:after="60" w:line="240" w:lineRule="auto"/>
      <w:ind w:left="1134"/>
    </w:pPr>
    <w:rPr>
      <w:rFonts w:ascii="Arial Narrow" w:hAnsi="Arial Narrow"/>
      <w:szCs w:val="22"/>
      <w:lang w:eastAsia="pl-PL"/>
    </w:rPr>
  </w:style>
  <w:style w:type="paragraph" w:styleId="Akapitzlist">
    <w:name w:val="List Paragraph"/>
    <w:aliases w:val="Numerowanie,L1,Akapit z listą5,Akapit normalny,Akapit z listą1"/>
    <w:basedOn w:val="Normalny"/>
    <w:link w:val="AkapitzlistZnak"/>
    <w:uiPriority w:val="34"/>
    <w:qFormat/>
    <w:rsid w:val="00E46697"/>
    <w:pPr>
      <w:spacing w:line="276" w:lineRule="auto"/>
      <w:ind w:left="720"/>
      <w:contextualSpacing/>
    </w:pPr>
    <w:rPr>
      <w:rFonts w:ascii="Calibri" w:hAnsi="Calibri" w:cs="Times New Roman"/>
    </w:rPr>
  </w:style>
  <w:style w:type="paragraph" w:customStyle="1" w:styleId="Default">
    <w:name w:val="Default"/>
    <w:rsid w:val="00E46697"/>
    <w:pPr>
      <w:autoSpaceDE w:val="0"/>
      <w:autoSpaceDN w:val="0"/>
      <w:adjustRightInd w:val="0"/>
    </w:pPr>
    <w:rPr>
      <w:rFonts w:ascii="Georgia" w:eastAsia="Times New Roman" w:hAnsi="Georgia" w:cs="Georgia"/>
      <w:color w:val="000000"/>
      <w:sz w:val="24"/>
      <w:szCs w:val="24"/>
    </w:rPr>
  </w:style>
  <w:style w:type="character" w:customStyle="1" w:styleId="AkapitzlistZnak">
    <w:name w:val="Akapit z listą Znak"/>
    <w:aliases w:val="Numerowanie Znak,L1 Znak,Akapit z listą5 Znak,Akapit normalny Znak,Akapit z listą1 Znak"/>
    <w:link w:val="Akapitzlist"/>
    <w:uiPriority w:val="34"/>
    <w:locked/>
    <w:rsid w:val="00E46697"/>
    <w:rPr>
      <w:rFonts w:eastAsia="Times New Roman"/>
      <w:sz w:val="22"/>
      <w:szCs w:val="24"/>
      <w:lang w:eastAsia="en-US"/>
    </w:rPr>
  </w:style>
  <w:style w:type="paragraph" w:styleId="Poprawka">
    <w:name w:val="Revision"/>
    <w:hidden/>
    <w:uiPriority w:val="99"/>
    <w:semiHidden/>
    <w:rsid w:val="00E46697"/>
    <w:rPr>
      <w:rFonts w:eastAsia="Times New Roman"/>
      <w:sz w:val="22"/>
      <w:szCs w:val="24"/>
      <w:lang w:eastAsia="en-US"/>
    </w:rPr>
  </w:style>
  <w:style w:type="table" w:styleId="Tabela-Siatka">
    <w:name w:val="Table Grid"/>
    <w:basedOn w:val="Standardowy"/>
    <w:uiPriority w:val="59"/>
    <w:rsid w:val="00E46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only1">
    <w:name w:val="sr-only1"/>
    <w:basedOn w:val="Domylnaczcionkaakapitu"/>
    <w:rsid w:val="00E46697"/>
    <w:rPr>
      <w:bdr w:val="none" w:sz="0" w:space="0" w:color="auto" w:frame="1"/>
    </w:rPr>
  </w:style>
  <w:style w:type="character" w:customStyle="1" w:styleId="highlight">
    <w:name w:val="highlight"/>
    <w:basedOn w:val="Domylnaczcionkaakapitu"/>
    <w:rsid w:val="00E46697"/>
  </w:style>
  <w:style w:type="paragraph" w:customStyle="1" w:styleId="Zawartotabeli">
    <w:name w:val="Zawartość tabeli"/>
    <w:basedOn w:val="Normalny"/>
    <w:uiPriority w:val="99"/>
    <w:rsid w:val="005515B9"/>
    <w:pPr>
      <w:widowControl w:val="0"/>
      <w:suppressLineNumbers/>
      <w:suppressAutoHyphens/>
      <w:spacing w:before="0" w:after="0" w:line="240" w:lineRule="auto"/>
      <w:jc w:val="left"/>
    </w:pPr>
    <w:rPr>
      <w:rFonts w:ascii="Times New Roman" w:hAnsi="Times New Roman" w:cs="Times New Roman"/>
      <w:sz w:val="24"/>
      <w:lang w:eastAsia="pl-PL"/>
    </w:rPr>
  </w:style>
  <w:style w:type="paragraph" w:customStyle="1" w:styleId="Nagwektabeli">
    <w:name w:val="Nagłówek tabeli"/>
    <w:basedOn w:val="Zawartotabeli"/>
    <w:uiPriority w:val="99"/>
    <w:rsid w:val="005515B9"/>
    <w:pPr>
      <w:jc w:val="center"/>
    </w:pPr>
    <w:rPr>
      <w:b/>
      <w:bCs/>
      <w:i/>
      <w:iCs/>
    </w:rPr>
  </w:style>
  <w:style w:type="paragraph" w:styleId="Spistreci4">
    <w:name w:val="toc 4"/>
    <w:basedOn w:val="Normalny"/>
    <w:next w:val="Normalny"/>
    <w:autoRedefine/>
    <w:uiPriority w:val="39"/>
    <w:unhideWhenUsed/>
    <w:rsid w:val="007C11C6"/>
    <w:pPr>
      <w:spacing w:before="0" w:after="100" w:line="259"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7C11C6"/>
    <w:pPr>
      <w:spacing w:before="0" w:after="100" w:line="259"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7C11C6"/>
    <w:pPr>
      <w:spacing w:before="0" w:after="100" w:line="259"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7C11C6"/>
    <w:pPr>
      <w:spacing w:before="0" w:after="100" w:line="259"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7C11C6"/>
    <w:pPr>
      <w:spacing w:before="0" w:after="100" w:line="259"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7C11C6"/>
    <w:pPr>
      <w:spacing w:before="0" w:after="100" w:line="259" w:lineRule="auto"/>
      <w:ind w:left="1760"/>
      <w:jc w:val="left"/>
    </w:pPr>
    <w:rPr>
      <w:rFonts w:asciiTheme="minorHAnsi" w:eastAsiaTheme="minorEastAsia" w:hAnsiTheme="minorHAnsi" w:cstheme="minorBidi"/>
      <w:szCs w:val="22"/>
      <w:lang w:eastAsia="pl-PL"/>
    </w:rPr>
  </w:style>
  <w:style w:type="paragraph" w:styleId="NormalnyWeb">
    <w:name w:val="Normal (Web)"/>
    <w:basedOn w:val="Normalny"/>
    <w:uiPriority w:val="99"/>
    <w:semiHidden/>
    <w:unhideWhenUsed/>
    <w:rsid w:val="006E053A"/>
    <w:pPr>
      <w:spacing w:before="100" w:beforeAutospacing="1" w:after="100" w:afterAutospacing="1" w:line="240" w:lineRule="auto"/>
      <w:jc w:val="left"/>
    </w:pPr>
    <w:rPr>
      <w:rFonts w:ascii="Times New Roman" w:eastAsiaTheme="minorHAnsi" w:hAnsi="Times New Roman" w:cs="Times New Roman"/>
      <w:sz w:val="24"/>
      <w:lang w:eastAsia="pl-PL"/>
    </w:rPr>
  </w:style>
  <w:style w:type="character" w:customStyle="1" w:styleId="Nierozpoznanawzmianka1">
    <w:name w:val="Nierozpoznana wzmianka1"/>
    <w:basedOn w:val="Domylnaczcionkaakapitu"/>
    <w:uiPriority w:val="99"/>
    <w:semiHidden/>
    <w:unhideWhenUsed/>
    <w:rsid w:val="00F14575"/>
    <w:rPr>
      <w:color w:val="605E5C"/>
      <w:shd w:val="clear" w:color="auto" w:fill="E1DFDD"/>
    </w:rPr>
  </w:style>
  <w:style w:type="character" w:customStyle="1" w:styleId="UnresolvedMention1">
    <w:name w:val="Unresolved Mention1"/>
    <w:basedOn w:val="Domylnaczcionkaakapitu"/>
    <w:uiPriority w:val="99"/>
    <w:semiHidden/>
    <w:unhideWhenUsed/>
    <w:rsid w:val="0056558F"/>
    <w:rPr>
      <w:color w:val="605E5C"/>
      <w:shd w:val="clear" w:color="auto" w:fill="E1DFDD"/>
    </w:rPr>
  </w:style>
  <w:style w:type="character" w:customStyle="1" w:styleId="UnresolvedMention2">
    <w:name w:val="Unresolved Mention2"/>
    <w:basedOn w:val="Domylnaczcionkaakapitu"/>
    <w:uiPriority w:val="99"/>
    <w:semiHidden/>
    <w:unhideWhenUsed/>
    <w:rsid w:val="00464220"/>
    <w:rPr>
      <w:color w:val="605E5C"/>
      <w:shd w:val="clear" w:color="auto" w:fill="E1DFDD"/>
    </w:rPr>
  </w:style>
  <w:style w:type="character" w:styleId="Nierozpoznanawzmianka">
    <w:name w:val="Unresolved Mention"/>
    <w:basedOn w:val="Domylnaczcionkaakapitu"/>
    <w:uiPriority w:val="99"/>
    <w:semiHidden/>
    <w:unhideWhenUsed/>
    <w:rsid w:val="00AB41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90872">
      <w:bodyDiv w:val="1"/>
      <w:marLeft w:val="0"/>
      <w:marRight w:val="0"/>
      <w:marTop w:val="0"/>
      <w:marBottom w:val="0"/>
      <w:divBdr>
        <w:top w:val="none" w:sz="0" w:space="0" w:color="auto"/>
        <w:left w:val="none" w:sz="0" w:space="0" w:color="auto"/>
        <w:bottom w:val="none" w:sz="0" w:space="0" w:color="auto"/>
        <w:right w:val="none" w:sz="0" w:space="0" w:color="auto"/>
      </w:divBdr>
    </w:div>
    <w:div w:id="74018579">
      <w:bodyDiv w:val="1"/>
      <w:marLeft w:val="0"/>
      <w:marRight w:val="0"/>
      <w:marTop w:val="0"/>
      <w:marBottom w:val="0"/>
      <w:divBdr>
        <w:top w:val="none" w:sz="0" w:space="0" w:color="auto"/>
        <w:left w:val="none" w:sz="0" w:space="0" w:color="auto"/>
        <w:bottom w:val="none" w:sz="0" w:space="0" w:color="auto"/>
        <w:right w:val="none" w:sz="0" w:space="0" w:color="auto"/>
      </w:divBdr>
    </w:div>
    <w:div w:id="112789079">
      <w:bodyDiv w:val="1"/>
      <w:marLeft w:val="0"/>
      <w:marRight w:val="0"/>
      <w:marTop w:val="0"/>
      <w:marBottom w:val="0"/>
      <w:divBdr>
        <w:top w:val="none" w:sz="0" w:space="0" w:color="auto"/>
        <w:left w:val="none" w:sz="0" w:space="0" w:color="auto"/>
        <w:bottom w:val="none" w:sz="0" w:space="0" w:color="auto"/>
        <w:right w:val="none" w:sz="0" w:space="0" w:color="auto"/>
      </w:divBdr>
      <w:divsChild>
        <w:div w:id="1778521350">
          <w:marLeft w:val="0"/>
          <w:marRight w:val="0"/>
          <w:marTop w:val="0"/>
          <w:marBottom w:val="0"/>
          <w:divBdr>
            <w:top w:val="none" w:sz="0" w:space="0" w:color="auto"/>
            <w:left w:val="none" w:sz="0" w:space="0" w:color="auto"/>
            <w:bottom w:val="none" w:sz="0" w:space="0" w:color="auto"/>
            <w:right w:val="none" w:sz="0" w:space="0" w:color="auto"/>
          </w:divBdr>
        </w:div>
      </w:divsChild>
    </w:div>
    <w:div w:id="137260801">
      <w:bodyDiv w:val="1"/>
      <w:marLeft w:val="0"/>
      <w:marRight w:val="0"/>
      <w:marTop w:val="0"/>
      <w:marBottom w:val="0"/>
      <w:divBdr>
        <w:top w:val="none" w:sz="0" w:space="0" w:color="auto"/>
        <w:left w:val="none" w:sz="0" w:space="0" w:color="auto"/>
        <w:bottom w:val="none" w:sz="0" w:space="0" w:color="auto"/>
        <w:right w:val="none" w:sz="0" w:space="0" w:color="auto"/>
      </w:divBdr>
      <w:divsChild>
        <w:div w:id="1252546593">
          <w:marLeft w:val="0"/>
          <w:marRight w:val="0"/>
          <w:marTop w:val="0"/>
          <w:marBottom w:val="0"/>
          <w:divBdr>
            <w:top w:val="none" w:sz="0" w:space="0" w:color="auto"/>
            <w:left w:val="none" w:sz="0" w:space="0" w:color="auto"/>
            <w:bottom w:val="none" w:sz="0" w:space="0" w:color="auto"/>
            <w:right w:val="none" w:sz="0" w:space="0" w:color="auto"/>
          </w:divBdr>
        </w:div>
      </w:divsChild>
    </w:div>
    <w:div w:id="367221514">
      <w:bodyDiv w:val="1"/>
      <w:marLeft w:val="0"/>
      <w:marRight w:val="0"/>
      <w:marTop w:val="0"/>
      <w:marBottom w:val="0"/>
      <w:divBdr>
        <w:top w:val="none" w:sz="0" w:space="0" w:color="auto"/>
        <w:left w:val="none" w:sz="0" w:space="0" w:color="auto"/>
        <w:bottom w:val="none" w:sz="0" w:space="0" w:color="auto"/>
        <w:right w:val="none" w:sz="0" w:space="0" w:color="auto"/>
      </w:divBdr>
      <w:divsChild>
        <w:div w:id="21320123">
          <w:marLeft w:val="0"/>
          <w:marRight w:val="0"/>
          <w:marTop w:val="0"/>
          <w:marBottom w:val="0"/>
          <w:divBdr>
            <w:top w:val="none" w:sz="0" w:space="0" w:color="auto"/>
            <w:left w:val="none" w:sz="0" w:space="0" w:color="auto"/>
            <w:bottom w:val="none" w:sz="0" w:space="0" w:color="auto"/>
            <w:right w:val="none" w:sz="0" w:space="0" w:color="auto"/>
          </w:divBdr>
        </w:div>
      </w:divsChild>
    </w:div>
    <w:div w:id="391277867">
      <w:bodyDiv w:val="1"/>
      <w:marLeft w:val="0"/>
      <w:marRight w:val="0"/>
      <w:marTop w:val="0"/>
      <w:marBottom w:val="0"/>
      <w:divBdr>
        <w:top w:val="none" w:sz="0" w:space="0" w:color="auto"/>
        <w:left w:val="none" w:sz="0" w:space="0" w:color="auto"/>
        <w:bottom w:val="none" w:sz="0" w:space="0" w:color="auto"/>
        <w:right w:val="none" w:sz="0" w:space="0" w:color="auto"/>
      </w:divBdr>
    </w:div>
    <w:div w:id="517432480">
      <w:bodyDiv w:val="1"/>
      <w:marLeft w:val="0"/>
      <w:marRight w:val="0"/>
      <w:marTop w:val="0"/>
      <w:marBottom w:val="0"/>
      <w:divBdr>
        <w:top w:val="none" w:sz="0" w:space="0" w:color="auto"/>
        <w:left w:val="none" w:sz="0" w:space="0" w:color="auto"/>
        <w:bottom w:val="none" w:sz="0" w:space="0" w:color="auto"/>
        <w:right w:val="none" w:sz="0" w:space="0" w:color="auto"/>
      </w:divBdr>
      <w:divsChild>
        <w:div w:id="1521048833">
          <w:marLeft w:val="0"/>
          <w:marRight w:val="0"/>
          <w:marTop w:val="0"/>
          <w:marBottom w:val="0"/>
          <w:divBdr>
            <w:top w:val="none" w:sz="0" w:space="0" w:color="auto"/>
            <w:left w:val="none" w:sz="0" w:space="0" w:color="auto"/>
            <w:bottom w:val="none" w:sz="0" w:space="0" w:color="auto"/>
            <w:right w:val="none" w:sz="0" w:space="0" w:color="auto"/>
          </w:divBdr>
        </w:div>
      </w:divsChild>
    </w:div>
    <w:div w:id="575480043">
      <w:bodyDiv w:val="1"/>
      <w:marLeft w:val="0"/>
      <w:marRight w:val="0"/>
      <w:marTop w:val="0"/>
      <w:marBottom w:val="0"/>
      <w:divBdr>
        <w:top w:val="none" w:sz="0" w:space="0" w:color="auto"/>
        <w:left w:val="none" w:sz="0" w:space="0" w:color="auto"/>
        <w:bottom w:val="none" w:sz="0" w:space="0" w:color="auto"/>
        <w:right w:val="none" w:sz="0" w:space="0" w:color="auto"/>
      </w:divBdr>
    </w:div>
    <w:div w:id="718478293">
      <w:bodyDiv w:val="1"/>
      <w:marLeft w:val="0"/>
      <w:marRight w:val="0"/>
      <w:marTop w:val="0"/>
      <w:marBottom w:val="0"/>
      <w:divBdr>
        <w:top w:val="none" w:sz="0" w:space="0" w:color="auto"/>
        <w:left w:val="none" w:sz="0" w:space="0" w:color="auto"/>
        <w:bottom w:val="none" w:sz="0" w:space="0" w:color="auto"/>
        <w:right w:val="none" w:sz="0" w:space="0" w:color="auto"/>
      </w:divBdr>
    </w:div>
    <w:div w:id="813907538">
      <w:bodyDiv w:val="1"/>
      <w:marLeft w:val="0"/>
      <w:marRight w:val="0"/>
      <w:marTop w:val="0"/>
      <w:marBottom w:val="0"/>
      <w:divBdr>
        <w:top w:val="none" w:sz="0" w:space="0" w:color="auto"/>
        <w:left w:val="none" w:sz="0" w:space="0" w:color="auto"/>
        <w:bottom w:val="none" w:sz="0" w:space="0" w:color="auto"/>
        <w:right w:val="none" w:sz="0" w:space="0" w:color="auto"/>
      </w:divBdr>
      <w:divsChild>
        <w:div w:id="337773026">
          <w:marLeft w:val="0"/>
          <w:marRight w:val="0"/>
          <w:marTop w:val="0"/>
          <w:marBottom w:val="0"/>
          <w:divBdr>
            <w:top w:val="none" w:sz="0" w:space="0" w:color="auto"/>
            <w:left w:val="none" w:sz="0" w:space="0" w:color="auto"/>
            <w:bottom w:val="none" w:sz="0" w:space="0" w:color="auto"/>
            <w:right w:val="none" w:sz="0" w:space="0" w:color="auto"/>
          </w:divBdr>
        </w:div>
      </w:divsChild>
    </w:div>
    <w:div w:id="833640760">
      <w:bodyDiv w:val="1"/>
      <w:marLeft w:val="0"/>
      <w:marRight w:val="0"/>
      <w:marTop w:val="0"/>
      <w:marBottom w:val="0"/>
      <w:divBdr>
        <w:top w:val="none" w:sz="0" w:space="0" w:color="auto"/>
        <w:left w:val="none" w:sz="0" w:space="0" w:color="auto"/>
        <w:bottom w:val="none" w:sz="0" w:space="0" w:color="auto"/>
        <w:right w:val="none" w:sz="0" w:space="0" w:color="auto"/>
      </w:divBdr>
    </w:div>
    <w:div w:id="873617748">
      <w:bodyDiv w:val="1"/>
      <w:marLeft w:val="0"/>
      <w:marRight w:val="0"/>
      <w:marTop w:val="0"/>
      <w:marBottom w:val="0"/>
      <w:divBdr>
        <w:top w:val="none" w:sz="0" w:space="0" w:color="auto"/>
        <w:left w:val="none" w:sz="0" w:space="0" w:color="auto"/>
        <w:bottom w:val="none" w:sz="0" w:space="0" w:color="auto"/>
        <w:right w:val="none" w:sz="0" w:space="0" w:color="auto"/>
      </w:divBdr>
    </w:div>
    <w:div w:id="917514799">
      <w:bodyDiv w:val="1"/>
      <w:marLeft w:val="0"/>
      <w:marRight w:val="0"/>
      <w:marTop w:val="0"/>
      <w:marBottom w:val="0"/>
      <w:divBdr>
        <w:top w:val="none" w:sz="0" w:space="0" w:color="auto"/>
        <w:left w:val="none" w:sz="0" w:space="0" w:color="auto"/>
        <w:bottom w:val="none" w:sz="0" w:space="0" w:color="auto"/>
        <w:right w:val="none" w:sz="0" w:space="0" w:color="auto"/>
      </w:divBdr>
      <w:divsChild>
        <w:div w:id="1461681089">
          <w:marLeft w:val="0"/>
          <w:marRight w:val="0"/>
          <w:marTop w:val="0"/>
          <w:marBottom w:val="0"/>
          <w:divBdr>
            <w:top w:val="none" w:sz="0" w:space="0" w:color="auto"/>
            <w:left w:val="none" w:sz="0" w:space="0" w:color="auto"/>
            <w:bottom w:val="none" w:sz="0" w:space="0" w:color="auto"/>
            <w:right w:val="none" w:sz="0" w:space="0" w:color="auto"/>
          </w:divBdr>
        </w:div>
      </w:divsChild>
    </w:div>
    <w:div w:id="939525893">
      <w:bodyDiv w:val="1"/>
      <w:marLeft w:val="0"/>
      <w:marRight w:val="0"/>
      <w:marTop w:val="0"/>
      <w:marBottom w:val="0"/>
      <w:divBdr>
        <w:top w:val="none" w:sz="0" w:space="0" w:color="auto"/>
        <w:left w:val="none" w:sz="0" w:space="0" w:color="auto"/>
        <w:bottom w:val="none" w:sz="0" w:space="0" w:color="auto"/>
        <w:right w:val="none" w:sz="0" w:space="0" w:color="auto"/>
      </w:divBdr>
    </w:div>
    <w:div w:id="1002321080">
      <w:bodyDiv w:val="1"/>
      <w:marLeft w:val="0"/>
      <w:marRight w:val="0"/>
      <w:marTop w:val="0"/>
      <w:marBottom w:val="0"/>
      <w:divBdr>
        <w:top w:val="none" w:sz="0" w:space="0" w:color="auto"/>
        <w:left w:val="none" w:sz="0" w:space="0" w:color="auto"/>
        <w:bottom w:val="none" w:sz="0" w:space="0" w:color="auto"/>
        <w:right w:val="none" w:sz="0" w:space="0" w:color="auto"/>
      </w:divBdr>
      <w:divsChild>
        <w:div w:id="1185558279">
          <w:marLeft w:val="0"/>
          <w:marRight w:val="0"/>
          <w:marTop w:val="0"/>
          <w:marBottom w:val="0"/>
          <w:divBdr>
            <w:top w:val="none" w:sz="0" w:space="0" w:color="auto"/>
            <w:left w:val="none" w:sz="0" w:space="0" w:color="auto"/>
            <w:bottom w:val="none" w:sz="0" w:space="0" w:color="auto"/>
            <w:right w:val="none" w:sz="0" w:space="0" w:color="auto"/>
          </w:divBdr>
        </w:div>
      </w:divsChild>
    </w:div>
    <w:div w:id="1089229203">
      <w:bodyDiv w:val="1"/>
      <w:marLeft w:val="0"/>
      <w:marRight w:val="0"/>
      <w:marTop w:val="0"/>
      <w:marBottom w:val="0"/>
      <w:divBdr>
        <w:top w:val="none" w:sz="0" w:space="0" w:color="auto"/>
        <w:left w:val="none" w:sz="0" w:space="0" w:color="auto"/>
        <w:bottom w:val="none" w:sz="0" w:space="0" w:color="auto"/>
        <w:right w:val="none" w:sz="0" w:space="0" w:color="auto"/>
      </w:divBdr>
    </w:div>
    <w:div w:id="1162549388">
      <w:bodyDiv w:val="1"/>
      <w:marLeft w:val="0"/>
      <w:marRight w:val="0"/>
      <w:marTop w:val="0"/>
      <w:marBottom w:val="0"/>
      <w:divBdr>
        <w:top w:val="none" w:sz="0" w:space="0" w:color="auto"/>
        <w:left w:val="none" w:sz="0" w:space="0" w:color="auto"/>
        <w:bottom w:val="none" w:sz="0" w:space="0" w:color="auto"/>
        <w:right w:val="none" w:sz="0" w:space="0" w:color="auto"/>
      </w:divBdr>
      <w:divsChild>
        <w:div w:id="9257483">
          <w:marLeft w:val="0"/>
          <w:marRight w:val="0"/>
          <w:marTop w:val="0"/>
          <w:marBottom w:val="0"/>
          <w:divBdr>
            <w:top w:val="none" w:sz="0" w:space="0" w:color="auto"/>
            <w:left w:val="none" w:sz="0" w:space="0" w:color="auto"/>
            <w:bottom w:val="none" w:sz="0" w:space="0" w:color="auto"/>
            <w:right w:val="none" w:sz="0" w:space="0" w:color="auto"/>
          </w:divBdr>
        </w:div>
      </w:divsChild>
    </w:div>
    <w:div w:id="1475178414">
      <w:bodyDiv w:val="1"/>
      <w:marLeft w:val="0"/>
      <w:marRight w:val="0"/>
      <w:marTop w:val="0"/>
      <w:marBottom w:val="0"/>
      <w:divBdr>
        <w:top w:val="none" w:sz="0" w:space="0" w:color="auto"/>
        <w:left w:val="none" w:sz="0" w:space="0" w:color="auto"/>
        <w:bottom w:val="none" w:sz="0" w:space="0" w:color="auto"/>
        <w:right w:val="none" w:sz="0" w:space="0" w:color="auto"/>
      </w:divBdr>
    </w:div>
    <w:div w:id="1617102842">
      <w:bodyDiv w:val="1"/>
      <w:marLeft w:val="0"/>
      <w:marRight w:val="0"/>
      <w:marTop w:val="0"/>
      <w:marBottom w:val="0"/>
      <w:divBdr>
        <w:top w:val="none" w:sz="0" w:space="0" w:color="auto"/>
        <w:left w:val="none" w:sz="0" w:space="0" w:color="auto"/>
        <w:bottom w:val="none" w:sz="0" w:space="0" w:color="auto"/>
        <w:right w:val="none" w:sz="0" w:space="0" w:color="auto"/>
      </w:divBdr>
    </w:div>
    <w:div w:id="1731727764">
      <w:bodyDiv w:val="1"/>
      <w:marLeft w:val="0"/>
      <w:marRight w:val="0"/>
      <w:marTop w:val="0"/>
      <w:marBottom w:val="0"/>
      <w:divBdr>
        <w:top w:val="none" w:sz="0" w:space="0" w:color="auto"/>
        <w:left w:val="none" w:sz="0" w:space="0" w:color="auto"/>
        <w:bottom w:val="none" w:sz="0" w:space="0" w:color="auto"/>
        <w:right w:val="none" w:sz="0" w:space="0" w:color="auto"/>
      </w:divBdr>
    </w:div>
    <w:div w:id="1771006109">
      <w:bodyDiv w:val="1"/>
      <w:marLeft w:val="0"/>
      <w:marRight w:val="0"/>
      <w:marTop w:val="0"/>
      <w:marBottom w:val="0"/>
      <w:divBdr>
        <w:top w:val="none" w:sz="0" w:space="0" w:color="auto"/>
        <w:left w:val="none" w:sz="0" w:space="0" w:color="auto"/>
        <w:bottom w:val="none" w:sz="0" w:space="0" w:color="auto"/>
        <w:right w:val="none" w:sz="0" w:space="0" w:color="auto"/>
      </w:divBdr>
    </w:div>
    <w:div w:id="1847745376">
      <w:bodyDiv w:val="1"/>
      <w:marLeft w:val="0"/>
      <w:marRight w:val="0"/>
      <w:marTop w:val="0"/>
      <w:marBottom w:val="0"/>
      <w:divBdr>
        <w:top w:val="none" w:sz="0" w:space="0" w:color="auto"/>
        <w:left w:val="none" w:sz="0" w:space="0" w:color="auto"/>
        <w:bottom w:val="none" w:sz="0" w:space="0" w:color="auto"/>
        <w:right w:val="none" w:sz="0" w:space="0" w:color="auto"/>
      </w:divBdr>
    </w:div>
    <w:div w:id="1871603718">
      <w:bodyDiv w:val="1"/>
      <w:marLeft w:val="0"/>
      <w:marRight w:val="0"/>
      <w:marTop w:val="0"/>
      <w:marBottom w:val="0"/>
      <w:divBdr>
        <w:top w:val="none" w:sz="0" w:space="0" w:color="auto"/>
        <w:left w:val="none" w:sz="0" w:space="0" w:color="auto"/>
        <w:bottom w:val="none" w:sz="0" w:space="0" w:color="auto"/>
        <w:right w:val="none" w:sz="0" w:space="0" w:color="auto"/>
      </w:divBdr>
    </w:div>
    <w:div w:id="1884520375">
      <w:bodyDiv w:val="1"/>
      <w:marLeft w:val="0"/>
      <w:marRight w:val="0"/>
      <w:marTop w:val="0"/>
      <w:marBottom w:val="0"/>
      <w:divBdr>
        <w:top w:val="none" w:sz="0" w:space="0" w:color="auto"/>
        <w:left w:val="none" w:sz="0" w:space="0" w:color="auto"/>
        <w:bottom w:val="none" w:sz="0" w:space="0" w:color="auto"/>
        <w:right w:val="none" w:sz="0" w:space="0" w:color="auto"/>
      </w:divBdr>
    </w:div>
    <w:div w:id="20306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l7.org/fhir/v3/PurposeOfUse/vs.html" TargetMode="Externa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isus.ezdrowie.gov.pl" TargetMode="External"/><Relationship Id="rId7" Type="http://schemas.openxmlformats.org/officeDocument/2006/relationships/settings" Target="settings.xml"/><Relationship Id="rId12" Type="http://schemas.openxmlformats.org/officeDocument/2006/relationships/hyperlink" Target="https://www.cez.gov.pl/HL7POL-1.3.1.2/plcda-1.3.1.2/plcda-html-1.3.1.2/plcda-html-1.3.1.2/voc-2.16.840.1.113883.3.4424.13.11.1-2018-09-30T000000.html" TargetMode="Externa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docs.oasis-open.org/wss/2004/01/oasis-200401-wss-soap-message-security-1.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docs.oasis-open.org/wss/oasis-wss-saml-tokenprofile-1.1"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docs.oasis-open.org/ws-sx/ws-trust/200512/Issue"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svg"/><Relationship Id="rId1" Type="http://schemas.openxmlformats.org/officeDocument/2006/relationships/image" Target="media/image6.png"/><Relationship Id="rId5" Type="http://schemas.openxmlformats.org/officeDocument/2006/relationships/image" Target="media/image10.png"/><Relationship Id="rId4"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9c74927f-2f07-45c2-8c27-d33f1e79f432" xsi:nil="true"/>
    <datigodzina xmlns="9c74927f-2f07-45c2-8c27-d33f1e79f432" xsi:nil="true"/>
    <_ip_UnifiedCompliancePolicyUIAction xmlns="http://schemas.microsoft.com/sharepoint/v3" xsi:nil="true"/>
    <_ip_UnifiedCompliancePolicyProperties xmlns="http://schemas.microsoft.com/sharepoint/v3" xsi:nil="true"/>
    <lcf76f155ced4ddcb4097134ff3c332f xmlns="9c74927f-2f07-45c2-8c27-d33f1e79f432">
      <Terms xmlns="http://schemas.microsoft.com/office/infopath/2007/PartnerControls"/>
    </lcf76f155ced4ddcb4097134ff3c332f>
    <TaxCatchAll xmlns="2b4fec8c-6342-430f-9a53-83f3fffa3636" xsi:nil="true"/>
    <Liczba xmlns="9c74927f-2f07-45c2-8c27-d33f1e79f432" xsi:nil="true"/>
    <Hiperlink xmlns="9c74927f-2f07-45c2-8c27-d33f1e79f432">
      <Url xsi:nil="true"/>
      <Description xsi:nil="true"/>
    </Hiperlink>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052E7702E84604F837A707BBC573350" ma:contentTypeVersion="27" ma:contentTypeDescription="Utwórz nowy dokument." ma:contentTypeScope="" ma:versionID="5fa69967c2af4c42105ef70b6718881a">
  <xsd:schema xmlns:xsd="http://www.w3.org/2001/XMLSchema" xmlns:xs="http://www.w3.org/2001/XMLSchema" xmlns:p="http://schemas.microsoft.com/office/2006/metadata/properties" xmlns:ns1="http://schemas.microsoft.com/sharepoint/v3" xmlns:ns2="9c74927f-2f07-45c2-8c27-d33f1e79f432" xmlns:ns3="2b4fec8c-6342-430f-9a53-83f3fffa3636" targetNamespace="http://schemas.microsoft.com/office/2006/metadata/properties" ma:root="true" ma:fieldsID="c80ef6e4b34b0deb829708c648d354ea" ns1:_="" ns2:_="" ns3:_="">
    <xsd:import namespace="http://schemas.microsoft.com/sharepoint/v3"/>
    <xsd:import namespace="9c74927f-2f07-45c2-8c27-d33f1e79f432"/>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_Flow_SignoffStatus" minOccurs="0"/>
                <xsd:element ref="ns2:MediaServiceAutoKeyPoints" minOccurs="0"/>
                <xsd:element ref="ns2:MediaServiceKeyPoints" minOccurs="0"/>
                <xsd:element ref="ns2:datigodzina"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Liczba" minOccurs="0"/>
                <xsd:element ref="ns2:Hiperlink"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74927f-2f07-45c2-8c27-d33f1e79f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Flow_SignoffStatus" ma:index="17" nillable="true" ma:displayName="Stan zatwierdzenia" ma:internalName="Stan_x0020_zatwierdzenia">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igodzina" ma:index="20" nillable="true" ma:displayName="dat i godzina" ma:format="DateTime" ma:internalName="datigodzina">
      <xsd:simpleType>
        <xsd:restriction base="dms:DateTime"/>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Tagi obrazów" ma:readOnly="false" ma:fieldId="{5cf76f15-5ced-4ddc-b409-7134ff3c332f}" ma:taxonomyMulti="true" ma:sspId="6203b583-8050-4136-8cdf-9dc75ae04d10" ma:termSetId="09814cd3-568e-fe90-9814-8d621ff8fb84" ma:anchorId="fba54fb3-c3e1-fe81-a776-ca4b69148c4d" ma:open="true" ma:isKeyword="false">
      <xsd:complexType>
        <xsd:sequence>
          <xsd:element ref="pc:Terms" minOccurs="0" maxOccurs="1"/>
        </xsd:sequence>
      </xsd:complexType>
    </xsd:element>
    <xsd:element name="Liczba" ma:index="27" nillable="true" ma:displayName="Liczba" ma:format="Dropdown" ma:internalName="Liczba" ma:percentage="FALSE">
      <xsd:simpleType>
        <xsd:restriction base="dms:Number"/>
      </xsd:simpleType>
    </xsd:element>
    <xsd:element name="Hiperlink" ma:index="28" nillable="true" ma:displayName="Hiperlink" ma:format="Hyperlink" ma:internalName="Hi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Location" ma:index="3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26" nillable="true" ma:displayName="Taxonomy Catch All Column" ma:hidden="true" ma:list="{bdea8094-9afe-449c-8a5e-929e236c2c81}" ma:internalName="TaxCatchAll" ma:showField="CatchAllData" ma:web="2b4fec8c-6342-430f-9a53-83f3fffa36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22A8C-9F7A-4592-BDD6-0660B974BD39}">
  <ds:schemaRefs>
    <ds:schemaRef ds:uri="http://schemas.microsoft.com/office/2006/metadata/properties"/>
    <ds:schemaRef ds:uri="http://schemas.microsoft.com/office/infopath/2007/PartnerControls"/>
    <ds:schemaRef ds:uri="9c74927f-2f07-45c2-8c27-d33f1e79f432"/>
    <ds:schemaRef ds:uri="http://schemas.microsoft.com/sharepoint/v3"/>
    <ds:schemaRef ds:uri="2b4fec8c-6342-430f-9a53-83f3fffa3636"/>
  </ds:schemaRefs>
</ds:datastoreItem>
</file>

<file path=customXml/itemProps2.xml><?xml version="1.0" encoding="utf-8"?>
<ds:datastoreItem xmlns:ds="http://schemas.openxmlformats.org/officeDocument/2006/customXml" ds:itemID="{D8EF6E8A-0FBD-4876-8197-7EC39938C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74927f-2f07-45c2-8c27-d33f1e79f432"/>
    <ds:schemaRef ds:uri="2b4fec8c-6342-430f-9a53-83f3fffa3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90DC1-C4C3-4C81-AC7A-F8A197F4F8EE}">
  <ds:schemaRefs>
    <ds:schemaRef ds:uri="http://schemas.microsoft.com/sharepoint/v3/contenttype/forms"/>
  </ds:schemaRefs>
</ds:datastoreItem>
</file>

<file path=customXml/itemProps4.xml><?xml version="1.0" encoding="utf-8"?>
<ds:datastoreItem xmlns:ds="http://schemas.openxmlformats.org/officeDocument/2006/customXml" ds:itemID="{8345F33D-E728-490C-9D11-25FE35EEB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9797</Words>
  <Characters>58785</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68446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16</cp:revision>
  <dcterms:created xsi:type="dcterms:W3CDTF">2023-12-06T15:04:00Z</dcterms:created>
  <dcterms:modified xsi:type="dcterms:W3CDTF">2023-12-20T12:59:00Z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0x010100D052E7702E84604F837A707BBC573350</vt:lpwstr>
  </property>
  <property fmtid="{D5CDD505-2E9C-101B-9397-08002B2CF9AE}" pid="3" name="MediaServiceImageTags">
    <vt:lpwstr/>
  </property>
</Properties>
</file>